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77777777" w:rsidR="00096865" w:rsidRPr="00CF1E7B" w:rsidRDefault="007B188A" w:rsidP="0046580C">
      <w:pPr>
        <w:pStyle w:val="BodyText"/>
        <w:ind w:right="-7" w:firstLine="567"/>
        <w:contextualSpacing/>
        <w:jc w:val="right"/>
        <w:rPr>
          <w:rFonts w:ascii="GHEA Grapalat" w:hAnsi="GHEA Grapalat" w:cs="Sylfaen"/>
          <w:i/>
          <w:color w:val="000000" w:themeColor="text1"/>
          <w:sz w:val="18"/>
          <w:lang w:val="hy-AM"/>
        </w:rPr>
      </w:pPr>
      <w:r w:rsidRPr="00CF1E7B">
        <w:rPr>
          <w:rFonts w:ascii="GHEA Grapalat" w:hAnsi="GHEA Grapalat" w:cs="Sylfaen"/>
          <w:i/>
          <w:color w:val="000000" w:themeColor="text1"/>
          <w:sz w:val="18"/>
          <w:lang w:val="hy-AM"/>
        </w:rPr>
        <w:t xml:space="preserve">                                                                                           </w:t>
      </w:r>
      <w:r w:rsidR="00931A1F" w:rsidRPr="00CF1E7B">
        <w:rPr>
          <w:rFonts w:ascii="GHEA Grapalat" w:hAnsi="GHEA Grapalat" w:cs="Sylfaen"/>
          <w:i/>
          <w:color w:val="000000" w:themeColor="text1"/>
          <w:sz w:val="18"/>
          <w:lang w:val="hy-AM"/>
        </w:rPr>
        <w:t xml:space="preserve"> </w:t>
      </w:r>
    </w:p>
    <w:p w14:paraId="77DF8E81" w14:textId="77777777" w:rsidR="00D501D8" w:rsidRPr="00CF1E7B" w:rsidRDefault="00D501D8" w:rsidP="00D501D8">
      <w:pPr>
        <w:pStyle w:val="BodyText"/>
        <w:spacing w:line="360" w:lineRule="auto"/>
        <w:ind w:right="-7" w:firstLine="567"/>
        <w:jc w:val="right"/>
        <w:rPr>
          <w:rFonts w:ascii="GHEA Grapalat" w:hAnsi="GHEA Grapalat" w:cs="Sylfaen"/>
          <w:i/>
          <w:color w:val="000000" w:themeColor="text1"/>
          <w:sz w:val="18"/>
          <w:lang w:val="hy-AM"/>
        </w:rPr>
      </w:pPr>
      <w:r w:rsidRPr="00CF1E7B">
        <w:rPr>
          <w:rFonts w:ascii="GHEA Grapalat" w:hAnsi="GHEA Grapalat" w:cs="Sylfaen"/>
          <w:i/>
          <w:color w:val="000000" w:themeColor="text1"/>
          <w:sz w:val="18"/>
          <w:lang w:val="hy-AM"/>
        </w:rPr>
        <w:t xml:space="preserve">                                                                                            </w:t>
      </w:r>
    </w:p>
    <w:p w14:paraId="4A70EFB6" w14:textId="77777777" w:rsidR="003D7502" w:rsidRPr="00CF1E7B" w:rsidRDefault="003D7502" w:rsidP="003D7502">
      <w:pPr>
        <w:pStyle w:val="BodyTextIndent"/>
        <w:spacing w:line="240" w:lineRule="auto"/>
        <w:jc w:val="center"/>
        <w:rPr>
          <w:rFonts w:ascii="GHEA Grapalat" w:hAnsi="GHEA Grapalat"/>
          <w:i w:val="0"/>
          <w:color w:val="000000" w:themeColor="text1"/>
          <w:lang w:val="hy-AM"/>
        </w:rPr>
      </w:pPr>
      <w:r w:rsidRPr="00CF1E7B">
        <w:rPr>
          <w:rFonts w:ascii="GHEA Grapalat" w:hAnsi="GHEA Grapalat"/>
          <w:i w:val="0"/>
          <w:color w:val="000000" w:themeColor="text1"/>
          <w:lang w:val="hy-AM"/>
        </w:rPr>
        <w:t>ՀԱՅՏԱՐԱՐՈՒԹՅՈՒՆ</w:t>
      </w:r>
    </w:p>
    <w:p w14:paraId="69A8EF95" w14:textId="77777777" w:rsidR="003D7502" w:rsidRPr="00CF1E7B" w:rsidRDefault="003D7502" w:rsidP="003D7502">
      <w:pPr>
        <w:pStyle w:val="BodyTextIndent"/>
        <w:spacing w:line="240" w:lineRule="auto"/>
        <w:jc w:val="center"/>
        <w:rPr>
          <w:rFonts w:ascii="GHEA Grapalat" w:hAnsi="GHEA Grapalat"/>
          <w:i w:val="0"/>
          <w:color w:val="000000" w:themeColor="text1"/>
          <w:lang w:val="hy-AM"/>
        </w:rPr>
      </w:pPr>
      <w:r w:rsidRPr="00CF1E7B">
        <w:rPr>
          <w:rFonts w:ascii="GHEA Grapalat" w:hAnsi="GHEA Grapalat"/>
          <w:i w:val="0"/>
          <w:color w:val="000000" w:themeColor="text1"/>
          <w:lang w:val="hy-AM"/>
        </w:rPr>
        <w:t>ԳՆԱՆՇՄԱՆ ՀԱՐՑՄԱՆ ՄԱՍԻՆ*</w:t>
      </w:r>
    </w:p>
    <w:p w14:paraId="10FC1880" w14:textId="77777777" w:rsidR="003D7502" w:rsidRPr="00CF1E7B" w:rsidRDefault="003D7502" w:rsidP="003D7502">
      <w:pPr>
        <w:pStyle w:val="BodyTextIndent"/>
        <w:spacing w:line="240" w:lineRule="auto"/>
        <w:jc w:val="center"/>
        <w:rPr>
          <w:rFonts w:ascii="GHEA Grapalat" w:hAnsi="GHEA Grapalat"/>
          <w:i w:val="0"/>
          <w:color w:val="000000" w:themeColor="text1"/>
          <w:lang w:val="hy-AM"/>
        </w:rPr>
      </w:pPr>
    </w:p>
    <w:p w14:paraId="32449329" w14:textId="77777777" w:rsidR="003D7502" w:rsidRPr="00CF1E7B" w:rsidRDefault="003D7502" w:rsidP="003D7502">
      <w:pPr>
        <w:pStyle w:val="BodyTextIndent"/>
        <w:spacing w:line="240" w:lineRule="auto"/>
        <w:jc w:val="center"/>
        <w:rPr>
          <w:rFonts w:ascii="GHEA Grapalat" w:hAnsi="GHEA Grapalat"/>
          <w:i w:val="0"/>
          <w:color w:val="000000" w:themeColor="text1"/>
          <w:lang w:val="hy-AM"/>
        </w:rPr>
      </w:pPr>
      <w:r w:rsidRPr="00CF1E7B">
        <w:rPr>
          <w:rFonts w:ascii="GHEA Grapalat" w:hAnsi="GHEA Grapalat"/>
          <w:i w:val="0"/>
          <w:color w:val="000000" w:themeColor="text1"/>
          <w:lang w:val="hy-AM"/>
        </w:rPr>
        <w:t>Հայտարարության սույն տեքստը հաստատված է գնահատող հանձնաժողովի</w:t>
      </w:r>
    </w:p>
    <w:p w14:paraId="0BCE4944" w14:textId="07F35E95" w:rsidR="003D7502" w:rsidRPr="00CF1E7B" w:rsidRDefault="00822C80" w:rsidP="003D7502">
      <w:pPr>
        <w:pStyle w:val="BodyTextIndent"/>
        <w:spacing w:line="240" w:lineRule="auto"/>
        <w:jc w:val="center"/>
        <w:rPr>
          <w:rFonts w:ascii="GHEA Grapalat" w:hAnsi="GHEA Grapalat"/>
          <w:i w:val="0"/>
          <w:color w:val="000000" w:themeColor="text1"/>
          <w:lang w:val="hy-AM"/>
        </w:rPr>
      </w:pPr>
      <w:r w:rsidRPr="00CF1E7B">
        <w:rPr>
          <w:rFonts w:ascii="GHEA Grapalat" w:hAnsi="GHEA Grapalat"/>
          <w:i w:val="0"/>
          <w:color w:val="000000" w:themeColor="text1"/>
          <w:lang w:val="hy-AM"/>
        </w:rPr>
        <w:t xml:space="preserve">2026  թվականի </w:t>
      </w:r>
      <w:r w:rsidR="00F63BD2" w:rsidRPr="00F63BD2">
        <w:rPr>
          <w:rFonts w:ascii="GHEA Grapalat" w:hAnsi="GHEA Grapalat"/>
          <w:i w:val="0"/>
          <w:color w:val="000000" w:themeColor="text1"/>
          <w:lang w:val="hy-AM"/>
        </w:rPr>
        <w:t>փետրվարի 20</w:t>
      </w:r>
      <w:r w:rsidR="003D7502" w:rsidRPr="00CF1E7B">
        <w:rPr>
          <w:rFonts w:ascii="GHEA Grapalat" w:hAnsi="GHEA Grapalat"/>
          <w:i w:val="0"/>
          <w:color w:val="000000" w:themeColor="text1"/>
          <w:lang w:val="hy-AM"/>
        </w:rPr>
        <w:t xml:space="preserve">-ի «2» որոշմամբ </w:t>
      </w:r>
    </w:p>
    <w:p w14:paraId="03DD601E" w14:textId="77777777" w:rsidR="003D7502" w:rsidRPr="00CF1E7B" w:rsidRDefault="003D7502" w:rsidP="003D7502">
      <w:pPr>
        <w:pStyle w:val="BodyTextIndent"/>
        <w:spacing w:line="240" w:lineRule="auto"/>
        <w:jc w:val="center"/>
        <w:rPr>
          <w:rFonts w:ascii="GHEA Grapalat" w:hAnsi="GHEA Grapalat"/>
          <w:i w:val="0"/>
          <w:color w:val="000000" w:themeColor="text1"/>
          <w:lang w:val="hy-AM"/>
        </w:rPr>
      </w:pPr>
    </w:p>
    <w:p w14:paraId="590906C2" w14:textId="0C57DDDF" w:rsidR="00C02179" w:rsidRPr="00CF1E7B" w:rsidRDefault="003D7502" w:rsidP="003D7502">
      <w:pPr>
        <w:pStyle w:val="BodyTextIndent"/>
        <w:spacing w:line="240" w:lineRule="auto"/>
        <w:jc w:val="center"/>
        <w:rPr>
          <w:rFonts w:ascii="GHEA Grapalat" w:hAnsi="GHEA Grapalat"/>
          <w:i w:val="0"/>
          <w:color w:val="000000" w:themeColor="text1"/>
          <w:u w:val="single"/>
          <w:lang w:val="hy-AM"/>
        </w:rPr>
      </w:pPr>
      <w:r w:rsidRPr="00CF1E7B">
        <w:rPr>
          <w:rFonts w:ascii="GHEA Grapalat" w:hAnsi="GHEA Grapalat"/>
          <w:i w:val="0"/>
          <w:color w:val="000000" w:themeColor="text1"/>
          <w:lang w:val="hy-AM"/>
        </w:rPr>
        <w:t xml:space="preserve">Ընթացակարգի ծածկագիրը`  </w:t>
      </w:r>
      <w:r w:rsidR="00822C80" w:rsidRPr="00CF1E7B">
        <w:rPr>
          <w:rFonts w:ascii="GHEA Grapalat" w:hAnsi="GHEA Grapalat"/>
          <w:b/>
          <w:bCs/>
          <w:i w:val="0"/>
          <w:color w:val="000000" w:themeColor="text1"/>
          <w:lang w:val="hy-AM"/>
        </w:rPr>
        <w:t>ԵՔ-ԳՀԱՇՁԲ-</w:t>
      </w:r>
      <w:r w:rsidR="00F400E7" w:rsidRPr="00CF1E7B">
        <w:rPr>
          <w:rFonts w:ascii="GHEA Grapalat" w:hAnsi="GHEA Grapalat"/>
          <w:b/>
          <w:bCs/>
          <w:i w:val="0"/>
          <w:color w:val="000000" w:themeColor="text1"/>
          <w:lang w:val="hy-AM"/>
        </w:rPr>
        <w:t>26/28</w:t>
      </w:r>
      <w:r w:rsidRPr="00CF1E7B">
        <w:rPr>
          <w:rFonts w:ascii="GHEA Grapalat" w:hAnsi="GHEA Grapalat"/>
          <w:i w:val="0"/>
          <w:color w:val="000000" w:themeColor="text1"/>
          <w:u w:val="single"/>
          <w:lang w:val="hy-AM"/>
        </w:rPr>
        <w:t xml:space="preserve">   </w:t>
      </w:r>
    </w:p>
    <w:p w14:paraId="5EBD0B08" w14:textId="6347EAD6" w:rsidR="003D7502" w:rsidRPr="00CF1E7B" w:rsidRDefault="003D7502" w:rsidP="003D7502">
      <w:pPr>
        <w:pStyle w:val="BodyTextIndent"/>
        <w:spacing w:line="240" w:lineRule="auto"/>
        <w:jc w:val="center"/>
        <w:rPr>
          <w:rFonts w:ascii="GHEA Grapalat" w:hAnsi="GHEA Grapalat"/>
          <w:i w:val="0"/>
          <w:color w:val="000000" w:themeColor="text1"/>
          <w:u w:val="single"/>
          <w:lang w:val="hy-AM"/>
        </w:rPr>
      </w:pPr>
      <w:r w:rsidRPr="00CF1E7B">
        <w:rPr>
          <w:rFonts w:ascii="GHEA Grapalat" w:hAnsi="GHEA Grapalat"/>
          <w:i w:val="0"/>
          <w:color w:val="000000" w:themeColor="text1"/>
          <w:u w:val="single"/>
          <w:lang w:val="hy-AM"/>
        </w:rPr>
        <w:t xml:space="preserve">     </w:t>
      </w:r>
    </w:p>
    <w:p w14:paraId="669229E1" w14:textId="20ECA148" w:rsidR="00C02179" w:rsidRPr="00CF1E7B" w:rsidRDefault="00C02179" w:rsidP="00C02179">
      <w:pPr>
        <w:pStyle w:val="BodyTextIndent"/>
        <w:spacing w:line="240" w:lineRule="auto"/>
        <w:jc w:val="center"/>
        <w:rPr>
          <w:rFonts w:ascii="GHEA Grapalat" w:hAnsi="GHEA Grapalat"/>
          <w:i w:val="0"/>
          <w:color w:val="000000" w:themeColor="text1"/>
          <w:lang w:val="hy-AM"/>
        </w:rPr>
      </w:pPr>
    </w:p>
    <w:p w14:paraId="555CDCDF" w14:textId="77777777" w:rsidR="00C02179" w:rsidRPr="00CF1E7B" w:rsidRDefault="00C02179" w:rsidP="003D7502">
      <w:pPr>
        <w:pStyle w:val="BodyTextIndent"/>
        <w:spacing w:line="240" w:lineRule="auto"/>
        <w:jc w:val="center"/>
        <w:rPr>
          <w:rFonts w:ascii="GHEA Grapalat" w:hAnsi="GHEA Grapalat"/>
          <w:i w:val="0"/>
          <w:color w:val="000000" w:themeColor="text1"/>
          <w:lang w:val="hy-AM"/>
        </w:rPr>
      </w:pPr>
    </w:p>
    <w:p w14:paraId="155D0B39" w14:textId="77777777" w:rsidR="003D7502" w:rsidRPr="00CF1E7B" w:rsidRDefault="003D7502" w:rsidP="003D7502">
      <w:pPr>
        <w:pStyle w:val="BodyTextIndent"/>
        <w:spacing w:line="240" w:lineRule="auto"/>
        <w:rPr>
          <w:rFonts w:ascii="GHEA Grapalat" w:hAnsi="GHEA Grapalat"/>
          <w:i w:val="0"/>
          <w:color w:val="000000" w:themeColor="text1"/>
          <w:lang w:val="hy-AM"/>
        </w:rPr>
      </w:pPr>
    </w:p>
    <w:p w14:paraId="2D8450F7" w14:textId="77777777" w:rsidR="003D7502" w:rsidRPr="00CF1E7B" w:rsidRDefault="003D7502" w:rsidP="003D7502">
      <w:pPr>
        <w:pStyle w:val="BodyTextIndent"/>
        <w:spacing w:line="240" w:lineRule="auto"/>
        <w:ind w:firstLine="0"/>
        <w:rPr>
          <w:rFonts w:ascii="GHEA Grapalat" w:hAnsi="GHEA Grapalat"/>
          <w:i w:val="0"/>
          <w:color w:val="000000" w:themeColor="text1"/>
          <w:lang w:val="hy-AM"/>
        </w:rPr>
      </w:pPr>
      <w:r w:rsidRPr="00CF1E7B">
        <w:rPr>
          <w:rFonts w:ascii="GHEA Grapalat" w:hAnsi="GHEA Grapalat"/>
          <w:i w:val="0"/>
          <w:color w:val="000000" w:themeColor="text1"/>
          <w:lang w:val="hy-AM"/>
        </w:rPr>
        <w:t xml:space="preserve">           Պատվիրատուն` Երևանի քաղաքապետարանը, որը գտնվում է ք. Երևան, Արգիշտիի 1 հասցեում, հայտարարում է գնանշման հարցում, որն իրականացվում է մեկ փուլով` էլեկտրոնային գնումների </w:t>
      </w:r>
      <w:r w:rsidRPr="00CF1E7B">
        <w:rPr>
          <w:rFonts w:ascii="GHEA Grapalat" w:hAnsi="GHEA Grapalat"/>
          <w:i w:val="0"/>
          <w:color w:val="000000" w:themeColor="text1"/>
          <w:lang w:val="hy-AM" w:eastAsia="ru-RU"/>
        </w:rPr>
        <w:t>Armeps (</w:t>
      </w:r>
      <w:r w:rsidRPr="00CF1E7B">
        <w:rPr>
          <w:color w:val="000000" w:themeColor="text1"/>
        </w:rPr>
        <w:fldChar w:fldCharType="begin"/>
      </w:r>
      <w:r w:rsidRPr="00CF1E7B">
        <w:rPr>
          <w:color w:val="000000" w:themeColor="text1"/>
          <w:lang w:val="hy-AM"/>
        </w:rPr>
        <w:instrText>HYPERLINK "http://www.armeps.am"</w:instrText>
      </w:r>
      <w:r w:rsidRPr="00CF1E7B">
        <w:rPr>
          <w:color w:val="000000" w:themeColor="text1"/>
        </w:rPr>
      </w:r>
      <w:r w:rsidRPr="00CF1E7B">
        <w:rPr>
          <w:color w:val="000000" w:themeColor="text1"/>
        </w:rPr>
        <w:fldChar w:fldCharType="separate"/>
      </w:r>
      <w:r w:rsidRPr="00CF1E7B">
        <w:rPr>
          <w:rFonts w:ascii="GHEA Grapalat" w:hAnsi="GHEA Grapalat"/>
          <w:i w:val="0"/>
          <w:color w:val="000000" w:themeColor="text1"/>
          <w:lang w:val="hy-AM" w:eastAsia="ru-RU"/>
        </w:rPr>
        <w:t>www.armeps.am</w:t>
      </w:r>
      <w:r w:rsidRPr="00CF1E7B">
        <w:rPr>
          <w:color w:val="000000" w:themeColor="text1"/>
        </w:rPr>
        <w:fldChar w:fldCharType="end"/>
      </w:r>
      <w:r w:rsidRPr="00CF1E7B">
        <w:rPr>
          <w:rFonts w:ascii="GHEA Grapalat" w:hAnsi="GHEA Grapalat"/>
          <w:i w:val="0"/>
          <w:color w:val="000000" w:themeColor="text1"/>
          <w:lang w:val="hy-AM" w:eastAsia="ru-RU"/>
        </w:rPr>
        <w:t xml:space="preserve">) </w:t>
      </w:r>
      <w:r w:rsidRPr="00CF1E7B">
        <w:rPr>
          <w:rFonts w:ascii="GHEA Grapalat" w:hAnsi="GHEA Grapalat"/>
          <w:i w:val="0"/>
          <w:color w:val="000000" w:themeColor="text1"/>
          <w:lang w:val="hy-AM"/>
        </w:rPr>
        <w:t>համակարգի միջոցով:</w:t>
      </w:r>
    </w:p>
    <w:p w14:paraId="4822E39B" w14:textId="225B6AB4" w:rsidR="003D7502" w:rsidRPr="00CF1E7B" w:rsidRDefault="003D7502" w:rsidP="003D7502">
      <w:pPr>
        <w:pStyle w:val="BodyTextIndent"/>
        <w:spacing w:line="240" w:lineRule="auto"/>
        <w:ind w:firstLine="0"/>
        <w:rPr>
          <w:rFonts w:ascii="GHEA Grapalat" w:hAnsi="GHEA Grapalat"/>
          <w:i w:val="0"/>
          <w:color w:val="000000" w:themeColor="text1"/>
          <w:lang w:val="hy-AM"/>
        </w:rPr>
      </w:pPr>
      <w:r w:rsidRPr="00CF1E7B">
        <w:rPr>
          <w:rFonts w:ascii="GHEA Grapalat" w:hAnsi="GHEA Grapalat"/>
          <w:i w:val="0"/>
          <w:color w:val="000000" w:themeColor="text1"/>
          <w:lang w:val="hy-AM"/>
        </w:rPr>
        <w:tab/>
      </w:r>
      <w:bookmarkStart w:id="0" w:name="_Hlk23167417"/>
      <w:r w:rsidRPr="00CF1E7B">
        <w:rPr>
          <w:rFonts w:ascii="GHEA Grapalat" w:hAnsi="GHEA Grapalat"/>
          <w:i w:val="0"/>
          <w:color w:val="000000" w:themeColor="text1"/>
          <w:lang w:val="hy-AM"/>
        </w:rPr>
        <w:t>Սույն ընթացակարգի</w:t>
      </w:r>
      <w:bookmarkEnd w:id="0"/>
      <w:r w:rsidRPr="00CF1E7B">
        <w:rPr>
          <w:rFonts w:ascii="GHEA Grapalat" w:hAnsi="GHEA Grapalat"/>
          <w:i w:val="0"/>
          <w:color w:val="000000" w:themeColor="text1"/>
          <w:lang w:val="hy-AM"/>
        </w:rPr>
        <w:t xml:space="preserve"> արդյունքում ընտրված մասնակցին սահմանված կարգով կառաջարկվի կնքել </w:t>
      </w:r>
      <w:r w:rsidR="00715DD0" w:rsidRPr="00CF1E7B">
        <w:rPr>
          <w:rFonts w:ascii="GHEA Grapalat" w:hAnsi="GHEA Grapalat"/>
          <w:i w:val="0"/>
          <w:color w:val="000000" w:themeColor="text1"/>
          <w:lang w:val="hy-AM"/>
        </w:rPr>
        <w:t xml:space="preserve"> </w:t>
      </w:r>
      <w:r w:rsidR="003B1340">
        <w:rPr>
          <w:rFonts w:ascii="GHEA Grapalat" w:eastAsia="MS Mincho" w:hAnsi="GHEA Grapalat" w:cs="Sylfaen"/>
          <w:b/>
          <w:color w:val="000000" w:themeColor="text1"/>
          <w:szCs w:val="24"/>
          <w:lang w:val="hy-AM" w:eastAsia="ja-JP"/>
        </w:rPr>
        <w:t>Երևան քաղաքի  Արաբկիր վարչական շրջանի Օրբելի Եղբայրներ փողոցի հ.4 շենքի բակի հենապատի հիմնանորոգման աշխատանքներ</w:t>
      </w:r>
      <w:r w:rsidR="00A3339B" w:rsidRPr="00CF1E7B">
        <w:rPr>
          <w:rFonts w:ascii="GHEA Grapalat" w:eastAsia="MS Mincho" w:hAnsi="GHEA Grapalat" w:cs="Sylfaen"/>
          <w:b/>
          <w:color w:val="000000" w:themeColor="text1"/>
          <w:szCs w:val="24"/>
          <w:lang w:val="hy-AM" w:eastAsia="ja-JP"/>
        </w:rPr>
        <w:t>ի</w:t>
      </w:r>
      <w:r w:rsidR="00F86202" w:rsidRPr="00CF1E7B">
        <w:rPr>
          <w:rFonts w:ascii="GHEA Grapalat" w:eastAsia="MS Mincho" w:hAnsi="GHEA Grapalat" w:cs="Sylfaen"/>
          <w:b/>
          <w:color w:val="000000" w:themeColor="text1"/>
          <w:szCs w:val="24"/>
          <w:lang w:val="hy-AM" w:eastAsia="ja-JP"/>
        </w:rPr>
        <w:t xml:space="preserve"> </w:t>
      </w:r>
      <w:r w:rsidRPr="00CF1E7B">
        <w:rPr>
          <w:rFonts w:ascii="GHEA Grapalat" w:hAnsi="GHEA Grapalat"/>
          <w:i w:val="0"/>
          <w:color w:val="000000" w:themeColor="text1"/>
          <w:lang w:val="hy-AM"/>
        </w:rPr>
        <w:t xml:space="preserve">կատարման պայմանագիր (այսուհետ` պայմանագիր)։ </w:t>
      </w:r>
    </w:p>
    <w:p w14:paraId="7D827CE8" w14:textId="77777777" w:rsidR="003D7502" w:rsidRPr="00CF1E7B" w:rsidRDefault="003D7502" w:rsidP="003D7502">
      <w:pPr>
        <w:pStyle w:val="BodyTextIndent"/>
        <w:spacing w:line="240" w:lineRule="auto"/>
        <w:ind w:firstLine="0"/>
        <w:rPr>
          <w:rFonts w:ascii="GHEA Grapalat" w:hAnsi="GHEA Grapalat"/>
          <w:i w:val="0"/>
          <w:color w:val="000000" w:themeColor="text1"/>
          <w:lang w:val="hy-AM"/>
        </w:rPr>
      </w:pPr>
      <w:r w:rsidRPr="00CF1E7B">
        <w:rPr>
          <w:rFonts w:ascii="GHEA Grapalat" w:hAnsi="GHEA Grapalat"/>
          <w:i w:val="0"/>
          <w:color w:val="000000" w:themeColor="text1"/>
          <w:lang w:val="hy-AM"/>
        </w:rPr>
        <w:tab/>
      </w:r>
      <w:r w:rsidRPr="00CF1E7B">
        <w:rPr>
          <w:rFonts w:ascii="GHEA Grapalat" w:hAnsi="GHEA Grapalat"/>
          <w:i w:val="0"/>
          <w:color w:val="000000" w:themeColor="text1"/>
          <w:sz w:val="16"/>
          <w:szCs w:val="16"/>
          <w:lang w:val="hy-AM"/>
        </w:rPr>
        <w:t xml:space="preserve"> </w:t>
      </w:r>
      <w:r w:rsidRPr="00CF1E7B">
        <w:rPr>
          <w:rFonts w:ascii="GHEA Grapalat" w:hAnsi="GHEA Grapalat"/>
          <w:i w:val="0"/>
          <w:color w:val="000000" w:themeColor="text1"/>
          <w:lang w:val="hy-AM"/>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1FEDB0D" w14:textId="77777777" w:rsidR="003D7502" w:rsidRPr="00CF1E7B" w:rsidRDefault="003D7502" w:rsidP="003D7502">
      <w:pPr>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926447B"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Ընտրված մասնակիցը որոշվում է </w:t>
      </w:r>
      <w:bookmarkStart w:id="1" w:name="_Hlk23167512"/>
      <w:r w:rsidRPr="00CF1E7B">
        <w:rPr>
          <w:rFonts w:ascii="GHEA Grapalat" w:hAnsi="GHEA Grapalat"/>
          <w:i w:val="0"/>
          <w:color w:val="000000" w:themeColor="text1"/>
          <w:lang w:val="hy-AM"/>
        </w:rPr>
        <w:t xml:space="preserve">ոչ գնային պայմաններով բավարար գնահատված </w:t>
      </w:r>
      <w:bookmarkEnd w:id="1"/>
      <w:r w:rsidRPr="00CF1E7B">
        <w:rPr>
          <w:rFonts w:ascii="GHEA Grapalat" w:hAnsi="GHEA Grapalat"/>
          <w:i w:val="0"/>
          <w:color w:val="000000" w:themeColor="text1"/>
          <w:lang w:val="hy-AM"/>
        </w:rPr>
        <w:t xml:space="preserve">հայտեր ներկայացրած մասնակիցների թվից` նվազագույն գնային առաջարկ ներկայացրած մասնակցին նախապատվություն տալու սկզբունքով։ </w:t>
      </w:r>
    </w:p>
    <w:p w14:paraId="4C1E1CD1"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Սույն ընթացակարգի նկատմամբ կիրառվում են Առևտրի համաշխարհային կազմակերպության պետական գնումների համաձայնագրի դրույթները:</w:t>
      </w:r>
      <w:r w:rsidRPr="00CF1E7B">
        <w:rPr>
          <w:rStyle w:val="FootnoteReference"/>
          <w:rFonts w:ascii="GHEA Grapalat" w:hAnsi="GHEA Grapalat"/>
          <w:i w:val="0"/>
          <w:color w:val="000000" w:themeColor="text1"/>
          <w:lang w:val="hy-AM"/>
        </w:rPr>
        <w:footnoteReference w:id="1"/>
      </w:r>
    </w:p>
    <w:p w14:paraId="3A445AC3"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5AC6B3" w14:textId="68145A6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Սույն ընթացակարգին մասնակցության հայտերն անհրաժեշտ է ներկայացնել</w:t>
      </w:r>
      <w:r w:rsidRPr="00CF1E7B">
        <w:rPr>
          <w:rFonts w:ascii="GHEA Grapalat" w:hAnsi="GHEA Grapalat"/>
          <w:i w:val="0"/>
          <w:color w:val="000000" w:themeColor="text1"/>
          <w:lang w:val="hy-AM" w:eastAsia="ru-RU"/>
        </w:rPr>
        <w:t xml:space="preserve"> էլեկտրոնային ձևով` էլեկտրոնային գնումների Armeps (</w:t>
      </w:r>
      <w:r w:rsidRPr="00CF1E7B">
        <w:rPr>
          <w:color w:val="000000" w:themeColor="text1"/>
        </w:rPr>
        <w:fldChar w:fldCharType="begin"/>
      </w:r>
      <w:r w:rsidRPr="00CF1E7B">
        <w:rPr>
          <w:color w:val="000000" w:themeColor="text1"/>
          <w:lang w:val="hy-AM"/>
        </w:rPr>
        <w:instrText>HYPERLINK "http://www.armeps.am"</w:instrText>
      </w:r>
      <w:r w:rsidRPr="00CF1E7B">
        <w:rPr>
          <w:color w:val="000000" w:themeColor="text1"/>
        </w:rPr>
      </w:r>
      <w:r w:rsidRPr="00CF1E7B">
        <w:rPr>
          <w:color w:val="000000" w:themeColor="text1"/>
        </w:rPr>
        <w:fldChar w:fldCharType="separate"/>
      </w:r>
      <w:r w:rsidRPr="00CF1E7B">
        <w:rPr>
          <w:rFonts w:ascii="GHEA Grapalat" w:hAnsi="GHEA Grapalat"/>
          <w:i w:val="0"/>
          <w:color w:val="000000" w:themeColor="text1"/>
          <w:lang w:val="hy-AM" w:eastAsia="ru-RU"/>
        </w:rPr>
        <w:t>www.armeps.am</w:t>
      </w:r>
      <w:r w:rsidRPr="00CF1E7B">
        <w:rPr>
          <w:color w:val="000000" w:themeColor="text1"/>
        </w:rPr>
        <w:fldChar w:fldCharType="end"/>
      </w:r>
      <w:r w:rsidRPr="00CF1E7B">
        <w:rPr>
          <w:rFonts w:ascii="GHEA Grapalat" w:hAnsi="GHEA Grapalat"/>
          <w:i w:val="0"/>
          <w:color w:val="000000" w:themeColor="text1"/>
          <w:lang w:val="hy-AM" w:eastAsia="ru-RU"/>
        </w:rPr>
        <w:t>) համակարգի  միջոցով</w:t>
      </w:r>
      <w:r w:rsidRPr="00CF1E7B">
        <w:rPr>
          <w:rFonts w:ascii="GHEA Grapalat" w:hAnsi="GHEA Grapalat"/>
          <w:i w:val="0"/>
          <w:color w:val="000000" w:themeColor="text1"/>
          <w:lang w:val="hy-AM"/>
        </w:rPr>
        <w:t xml:space="preserve"> մինչև սույն հայտարարության հրապարակման օրվանից հաշված </w:t>
      </w:r>
      <w:r w:rsidRPr="00CF1E7B">
        <w:rPr>
          <w:rFonts w:ascii="GHEA Grapalat" w:hAnsi="GHEA Grapalat"/>
          <w:b/>
          <w:i w:val="0"/>
          <w:color w:val="000000" w:themeColor="text1"/>
          <w:lang w:val="hy-AM"/>
        </w:rPr>
        <w:t xml:space="preserve">մինչև </w:t>
      </w:r>
      <w:r w:rsidR="00591959" w:rsidRPr="00CF1E7B">
        <w:rPr>
          <w:rFonts w:ascii="GHEA Grapalat" w:hAnsi="GHEA Grapalat"/>
          <w:b/>
          <w:i w:val="0"/>
          <w:color w:val="000000" w:themeColor="text1"/>
          <w:lang w:val="hy-AM"/>
        </w:rPr>
        <w:t xml:space="preserve">2026 թվականի  </w:t>
      </w:r>
      <w:r w:rsidR="00F63BD2">
        <w:rPr>
          <w:rFonts w:ascii="GHEA Grapalat" w:hAnsi="GHEA Grapalat"/>
          <w:b/>
          <w:i w:val="0"/>
          <w:color w:val="000000" w:themeColor="text1"/>
          <w:lang w:val="hy-AM"/>
        </w:rPr>
        <w:t>մարտի 3</w:t>
      </w:r>
      <w:r w:rsidR="00591959" w:rsidRPr="00CF1E7B">
        <w:rPr>
          <w:rFonts w:ascii="GHEA Grapalat" w:hAnsi="GHEA Grapalat"/>
          <w:b/>
          <w:i w:val="0"/>
          <w:color w:val="000000" w:themeColor="text1"/>
          <w:lang w:val="hy-AM"/>
        </w:rPr>
        <w:t>-ը</w:t>
      </w:r>
      <w:r w:rsidRPr="00CF1E7B">
        <w:rPr>
          <w:rFonts w:ascii="GHEA Grapalat" w:hAnsi="GHEA Grapalat"/>
          <w:b/>
          <w:i w:val="0"/>
          <w:color w:val="000000" w:themeColor="text1"/>
          <w:lang w:val="hy-AM"/>
        </w:rPr>
        <w:t xml:space="preserve">, ժամը </w:t>
      </w:r>
      <w:r w:rsidR="00F400E7" w:rsidRPr="00CF1E7B">
        <w:rPr>
          <w:rFonts w:ascii="GHEA Grapalat" w:hAnsi="GHEA Grapalat"/>
          <w:b/>
          <w:i w:val="0"/>
          <w:color w:val="000000" w:themeColor="text1"/>
          <w:lang w:val="hy-AM"/>
        </w:rPr>
        <w:t>11:30</w:t>
      </w:r>
      <w:r w:rsidRPr="00CF1E7B">
        <w:rPr>
          <w:rFonts w:ascii="GHEA Grapalat" w:hAnsi="GHEA Grapalat"/>
          <w:b/>
          <w:i w:val="0"/>
          <w:color w:val="000000" w:themeColor="text1"/>
          <w:lang w:val="hy-AM"/>
        </w:rPr>
        <w:t>-ը</w:t>
      </w:r>
      <w:r w:rsidRPr="00CF1E7B">
        <w:rPr>
          <w:rFonts w:ascii="GHEA Grapalat" w:hAnsi="GHEA Grapalat"/>
          <w:i w:val="0"/>
          <w:color w:val="000000" w:themeColor="text1"/>
          <w:lang w:val="hy-AM"/>
        </w:rPr>
        <w:t xml:space="preserve">: Հայտերը, հայերենից բացի, կարող են ներկայացվել նաև անգլերեն կամ ռուսերեն: </w:t>
      </w:r>
    </w:p>
    <w:p w14:paraId="1485B565" w14:textId="0C5D9C1E" w:rsidR="003D7502" w:rsidRPr="00CF1E7B" w:rsidRDefault="003D7502" w:rsidP="003D7502">
      <w:pPr>
        <w:pStyle w:val="BodyTextIndent"/>
        <w:spacing w:line="240" w:lineRule="auto"/>
        <w:ind w:firstLine="708"/>
        <w:rPr>
          <w:rFonts w:ascii="GHEA Grapalat" w:hAnsi="GHEA Grapalat"/>
          <w:i w:val="0"/>
          <w:color w:val="000000" w:themeColor="text1"/>
          <w:lang w:val="hy-AM"/>
        </w:rPr>
      </w:pPr>
      <w:r w:rsidRPr="00CF1E7B">
        <w:rPr>
          <w:rFonts w:ascii="GHEA Grapalat" w:hAnsi="GHEA Grapalat"/>
          <w:i w:val="0"/>
          <w:color w:val="000000" w:themeColor="text1"/>
          <w:lang w:val="hy-AM"/>
        </w:rPr>
        <w:t>Հայտերի բացումը տեղի կունենա էլեկտրոնային ձևով`</w:t>
      </w:r>
      <w:r w:rsidRPr="00CF1E7B">
        <w:rPr>
          <w:rFonts w:ascii="GHEA Grapalat" w:hAnsi="GHEA Grapalat"/>
          <w:i w:val="0"/>
          <w:color w:val="000000" w:themeColor="text1"/>
          <w:lang w:val="hy-AM" w:eastAsia="ru-RU"/>
        </w:rPr>
        <w:t xml:space="preserve"> էլեկտրոնային գնումների Armeps համակարգի</w:t>
      </w:r>
      <w:r w:rsidRPr="00CF1E7B">
        <w:rPr>
          <w:rFonts w:ascii="GHEA Grapalat" w:hAnsi="GHEA Grapalat"/>
          <w:i w:val="0"/>
          <w:color w:val="000000" w:themeColor="text1"/>
          <w:lang w:val="hy-AM"/>
        </w:rPr>
        <w:t xml:space="preserve"> միջոցով,  սույն հայտարարության հրապարակման օրվանից հաշված </w:t>
      </w:r>
      <w:r w:rsidRPr="00CF1E7B">
        <w:rPr>
          <w:rFonts w:ascii="GHEA Grapalat" w:hAnsi="GHEA Grapalat"/>
          <w:b/>
          <w:i w:val="0"/>
          <w:color w:val="000000" w:themeColor="text1"/>
          <w:lang w:val="hy-AM"/>
        </w:rPr>
        <w:t xml:space="preserve">մինչև </w:t>
      </w:r>
      <w:r w:rsidR="00591959" w:rsidRPr="00CF1E7B">
        <w:rPr>
          <w:rFonts w:ascii="GHEA Grapalat" w:hAnsi="GHEA Grapalat"/>
          <w:b/>
          <w:i w:val="0"/>
          <w:color w:val="000000" w:themeColor="text1"/>
          <w:lang w:val="hy-AM"/>
        </w:rPr>
        <w:t xml:space="preserve">2026 թվականի  </w:t>
      </w:r>
      <w:r w:rsidR="00F63BD2">
        <w:rPr>
          <w:rFonts w:ascii="GHEA Grapalat" w:hAnsi="GHEA Grapalat"/>
          <w:b/>
          <w:i w:val="0"/>
          <w:color w:val="000000" w:themeColor="text1"/>
          <w:lang w:val="hy-AM"/>
        </w:rPr>
        <w:t>մարտի 3</w:t>
      </w:r>
      <w:r w:rsidR="00591959" w:rsidRPr="00CF1E7B">
        <w:rPr>
          <w:rFonts w:ascii="GHEA Grapalat" w:hAnsi="GHEA Grapalat"/>
          <w:b/>
          <w:i w:val="0"/>
          <w:color w:val="000000" w:themeColor="text1"/>
          <w:lang w:val="hy-AM"/>
        </w:rPr>
        <w:t>-ը</w:t>
      </w:r>
      <w:r w:rsidRPr="00CF1E7B">
        <w:rPr>
          <w:rFonts w:ascii="GHEA Grapalat" w:hAnsi="GHEA Grapalat"/>
          <w:b/>
          <w:i w:val="0"/>
          <w:color w:val="000000" w:themeColor="text1"/>
          <w:lang w:val="hy-AM"/>
        </w:rPr>
        <w:t xml:space="preserve">, ժամը </w:t>
      </w:r>
      <w:r w:rsidR="00F400E7" w:rsidRPr="00CF1E7B">
        <w:rPr>
          <w:rFonts w:ascii="GHEA Grapalat" w:hAnsi="GHEA Grapalat"/>
          <w:b/>
          <w:i w:val="0"/>
          <w:color w:val="000000" w:themeColor="text1"/>
          <w:lang w:val="hy-AM"/>
        </w:rPr>
        <w:t>11:30</w:t>
      </w:r>
      <w:r w:rsidRPr="00CF1E7B">
        <w:rPr>
          <w:rFonts w:ascii="GHEA Grapalat" w:hAnsi="GHEA Grapalat"/>
          <w:b/>
          <w:i w:val="0"/>
          <w:color w:val="000000" w:themeColor="text1"/>
          <w:lang w:val="hy-AM"/>
        </w:rPr>
        <w:t>-</w:t>
      </w:r>
      <w:r w:rsidRPr="00CF1E7B">
        <w:rPr>
          <w:rFonts w:ascii="GHEA Grapalat" w:hAnsi="GHEA Grapalat"/>
          <w:i w:val="0"/>
          <w:color w:val="000000" w:themeColor="text1"/>
          <w:lang w:val="hy-AM"/>
        </w:rPr>
        <w:t xml:space="preserve">ին։ </w:t>
      </w:r>
    </w:p>
    <w:p w14:paraId="688C9A9D"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Սույն ընթացակարգի վերաբերյալ բողոքարկումն իրականացվում է </w:t>
      </w:r>
      <w:r w:rsidRPr="00CF1E7B">
        <w:rPr>
          <w:rFonts w:ascii="GHEA Grapalat" w:hAnsi="GHEA Grapalat"/>
          <w:i w:val="0"/>
          <w:color w:val="000000" w:themeColor="text1"/>
          <w:sz w:val="16"/>
          <w:szCs w:val="16"/>
          <w:lang w:val="hy-AM"/>
        </w:rPr>
        <w:t xml:space="preserve"> </w:t>
      </w:r>
      <w:r w:rsidRPr="00CF1E7B">
        <w:rPr>
          <w:rFonts w:ascii="GHEA Grapalat" w:hAnsi="GHEA Grapalat"/>
          <w:i w:val="0"/>
          <w:color w:val="000000" w:themeColor="text1"/>
          <w:lang w:val="hy-AM"/>
        </w:rPr>
        <w:t>«Գնումների մասին» ՀՀ օրենքով և ՀՀ քաղաքացիական դատավարության օրենսգրքով սահմանված կարգով։</w:t>
      </w:r>
    </w:p>
    <w:p w14:paraId="75145857" w14:textId="3DF13EEB"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F400E7" w:rsidRPr="00CF1E7B">
        <w:rPr>
          <w:rFonts w:ascii="GHEA Grapalat" w:hAnsi="GHEA Grapalat"/>
          <w:i w:val="0"/>
          <w:color w:val="000000" w:themeColor="text1"/>
          <w:lang w:val="hy-AM"/>
        </w:rPr>
        <w:t>Սերգեյ Սիմոնյանին</w:t>
      </w:r>
      <w:r w:rsidRPr="00CF1E7B">
        <w:rPr>
          <w:rFonts w:ascii="GHEA Grapalat" w:hAnsi="GHEA Grapalat"/>
          <w:i w:val="0"/>
          <w:color w:val="000000" w:themeColor="text1"/>
          <w:lang w:val="hy-AM"/>
        </w:rPr>
        <w:t>։</w:t>
      </w:r>
    </w:p>
    <w:p w14:paraId="288E039C"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                                       Հեռախոս` 011 514 194։</w:t>
      </w:r>
    </w:p>
    <w:p w14:paraId="6B2D30D7" w14:textId="3C3F7509" w:rsidR="003D7502" w:rsidRPr="00CF1E7B" w:rsidRDefault="003D7502" w:rsidP="003D7502">
      <w:pPr>
        <w:pStyle w:val="BodyTextIndent"/>
        <w:spacing w:line="240" w:lineRule="auto"/>
        <w:rPr>
          <w:rFonts w:ascii="GHEA Grapalat" w:hAnsi="GHEA Grapalat"/>
          <w:b/>
          <w:i w:val="0"/>
          <w:color w:val="000000" w:themeColor="text1"/>
          <w:lang w:val="hy-AM"/>
        </w:rPr>
      </w:pPr>
      <w:r w:rsidRPr="00CF1E7B">
        <w:rPr>
          <w:rFonts w:ascii="GHEA Grapalat" w:hAnsi="GHEA Grapalat"/>
          <w:b/>
          <w:i w:val="0"/>
          <w:color w:val="000000" w:themeColor="text1"/>
          <w:lang w:val="hy-AM"/>
        </w:rPr>
        <w:t xml:space="preserve">                                       Էլ.փոստ`  </w:t>
      </w:r>
      <w:r w:rsidR="00F400E7" w:rsidRPr="00CF1E7B">
        <w:rPr>
          <w:rFonts w:ascii="GHEA Grapalat" w:hAnsi="GHEA Grapalat"/>
          <w:b/>
          <w:i w:val="0"/>
          <w:color w:val="000000" w:themeColor="text1"/>
          <w:lang w:val="hy-AM"/>
        </w:rPr>
        <w:t>sergey.simonyan@yerevan.am</w:t>
      </w:r>
      <w:r w:rsidRPr="00CF1E7B">
        <w:rPr>
          <w:rFonts w:ascii="GHEA Grapalat" w:hAnsi="GHEA Grapalat"/>
          <w:b/>
          <w:i w:val="0"/>
          <w:color w:val="000000" w:themeColor="text1"/>
          <w:lang w:val="hy-AM"/>
        </w:rPr>
        <w:t>։</w:t>
      </w:r>
    </w:p>
    <w:p w14:paraId="3FB798A6" w14:textId="77777777" w:rsidR="003D7502" w:rsidRPr="00CF1E7B" w:rsidRDefault="003D7502" w:rsidP="003D7502">
      <w:pPr>
        <w:pStyle w:val="BodyTextIndent"/>
        <w:spacing w:line="240" w:lineRule="auto"/>
        <w:rPr>
          <w:rFonts w:ascii="GHEA Grapalat" w:hAnsi="GHEA Grapalat"/>
          <w:i w:val="0"/>
          <w:color w:val="000000" w:themeColor="text1"/>
          <w:lang w:val="hy-AM"/>
        </w:rPr>
      </w:pPr>
      <w:r w:rsidRPr="00CF1E7B">
        <w:rPr>
          <w:rFonts w:ascii="GHEA Grapalat" w:hAnsi="GHEA Grapalat"/>
          <w:i w:val="0"/>
          <w:color w:val="000000" w:themeColor="text1"/>
          <w:lang w:val="hy-AM"/>
        </w:rPr>
        <w:t xml:space="preserve">                                       Պատվիրատու` Երևանի քաղաքապետարան։</w:t>
      </w:r>
    </w:p>
    <w:p w14:paraId="0167EB8E" w14:textId="77777777" w:rsidR="003D7502" w:rsidRPr="00CF1E7B" w:rsidRDefault="003D7502" w:rsidP="003D7502">
      <w:pPr>
        <w:pStyle w:val="BodyTextIndent"/>
        <w:spacing w:line="240" w:lineRule="auto"/>
        <w:ind w:firstLine="0"/>
        <w:rPr>
          <w:rFonts w:ascii="GHEA Grapalat" w:hAnsi="GHEA Grapalat"/>
          <w:i w:val="0"/>
          <w:color w:val="000000" w:themeColor="text1"/>
          <w:lang w:val="hy-AM"/>
        </w:rPr>
      </w:pPr>
      <w:r w:rsidRPr="00CF1E7B">
        <w:rPr>
          <w:rFonts w:ascii="GHEA Grapalat" w:hAnsi="GHEA Grapalat"/>
          <w:i w:val="0"/>
          <w:color w:val="000000" w:themeColor="text1"/>
          <w:lang w:val="hy-AM"/>
        </w:rPr>
        <w:tab/>
      </w:r>
      <w:r w:rsidRPr="00CF1E7B">
        <w:rPr>
          <w:rFonts w:ascii="GHEA Grapalat" w:hAnsi="GHEA Grapalat"/>
          <w:i w:val="0"/>
          <w:color w:val="000000" w:themeColor="text1"/>
          <w:lang w:val="hy-AM"/>
        </w:rPr>
        <w:tab/>
      </w:r>
      <w:r w:rsidRPr="00CF1E7B">
        <w:rPr>
          <w:rFonts w:ascii="GHEA Grapalat" w:hAnsi="GHEA Grapalat"/>
          <w:i w:val="0"/>
          <w:color w:val="000000" w:themeColor="text1"/>
          <w:lang w:val="hy-AM"/>
        </w:rPr>
        <w:tab/>
      </w:r>
    </w:p>
    <w:p w14:paraId="0AC4527F" w14:textId="77777777" w:rsidR="003D7502" w:rsidRPr="00CF1E7B" w:rsidRDefault="003D7502" w:rsidP="003D7502">
      <w:pPr>
        <w:pStyle w:val="BodyTextIndent3"/>
        <w:spacing w:after="240" w:line="240" w:lineRule="auto"/>
        <w:ind w:firstLine="709"/>
        <w:rPr>
          <w:rFonts w:ascii="GHEA Grapalat" w:hAnsi="GHEA Grapalat" w:cs="Sylfaen"/>
          <w:b/>
          <w:color w:val="000000" w:themeColor="text1"/>
          <w:lang w:val="hy-AM"/>
        </w:rPr>
      </w:pPr>
    </w:p>
    <w:p w14:paraId="289D968D" w14:textId="77777777" w:rsidR="003D7502" w:rsidRPr="00CF1E7B" w:rsidRDefault="003D7502" w:rsidP="003D7502">
      <w:pPr>
        <w:pStyle w:val="BodyTextIndent"/>
        <w:spacing w:line="240" w:lineRule="auto"/>
        <w:ind w:left="1404"/>
        <w:rPr>
          <w:rFonts w:ascii="GHEA Grapalat" w:hAnsi="GHEA Grapalat"/>
          <w:i w:val="0"/>
          <w:color w:val="000000" w:themeColor="text1"/>
          <w:lang w:val="hy-AM"/>
        </w:rPr>
      </w:pPr>
    </w:p>
    <w:p w14:paraId="799E8DDF" w14:textId="77777777" w:rsidR="003D7502" w:rsidRPr="00CF1E7B" w:rsidRDefault="003D7502" w:rsidP="003D7502">
      <w:pPr>
        <w:pStyle w:val="BodyText"/>
        <w:spacing w:after="0"/>
        <w:ind w:firstLine="567"/>
        <w:jc w:val="right"/>
        <w:rPr>
          <w:rFonts w:ascii="GHEA Grapalat" w:hAnsi="GHEA Grapalat" w:cs="Sylfaen"/>
          <w:iCs/>
          <w:color w:val="000000" w:themeColor="text1"/>
          <w:sz w:val="20"/>
          <w:szCs w:val="20"/>
          <w:lang w:val="hy-AM"/>
        </w:rPr>
      </w:pPr>
    </w:p>
    <w:p w14:paraId="52B5A21D" w14:textId="77777777" w:rsidR="003D7502" w:rsidRPr="00CF1E7B" w:rsidRDefault="003D7502" w:rsidP="003D7502">
      <w:pPr>
        <w:pStyle w:val="BodyText"/>
        <w:spacing w:after="0"/>
        <w:ind w:firstLine="567"/>
        <w:jc w:val="right"/>
        <w:rPr>
          <w:rFonts w:ascii="GHEA Grapalat" w:hAnsi="GHEA Grapalat" w:cs="Sylfaen"/>
          <w:iCs/>
          <w:color w:val="000000" w:themeColor="text1"/>
          <w:sz w:val="20"/>
          <w:szCs w:val="20"/>
          <w:lang w:val="hy-AM"/>
        </w:rPr>
      </w:pPr>
      <w:r w:rsidRPr="00CF1E7B">
        <w:rPr>
          <w:rFonts w:ascii="GHEA Grapalat" w:hAnsi="GHEA Grapalat" w:cs="Sylfaen"/>
          <w:iCs/>
          <w:color w:val="000000" w:themeColor="text1"/>
          <w:sz w:val="20"/>
          <w:szCs w:val="20"/>
          <w:lang w:val="hy-AM"/>
        </w:rPr>
        <w:t>Հաստատված</w:t>
      </w:r>
      <w:r w:rsidRPr="00CF1E7B">
        <w:rPr>
          <w:rFonts w:ascii="GHEA Grapalat" w:hAnsi="GHEA Grapalat" w:cs="Times Armenian"/>
          <w:iCs/>
          <w:color w:val="000000" w:themeColor="text1"/>
          <w:sz w:val="20"/>
          <w:szCs w:val="20"/>
          <w:lang w:val="hy-AM"/>
        </w:rPr>
        <w:t xml:space="preserve"> </w:t>
      </w:r>
      <w:r w:rsidRPr="00CF1E7B">
        <w:rPr>
          <w:rFonts w:ascii="GHEA Grapalat" w:hAnsi="GHEA Grapalat" w:cs="Sylfaen"/>
          <w:iCs/>
          <w:color w:val="000000" w:themeColor="text1"/>
          <w:sz w:val="20"/>
          <w:szCs w:val="20"/>
          <w:lang w:val="hy-AM"/>
        </w:rPr>
        <w:t>է</w:t>
      </w:r>
    </w:p>
    <w:p w14:paraId="1D19275A" w14:textId="3D810162" w:rsidR="003D7502" w:rsidRPr="00CF1E7B" w:rsidRDefault="00822C80" w:rsidP="003D7502">
      <w:pPr>
        <w:pStyle w:val="BodyText"/>
        <w:spacing w:after="0"/>
        <w:ind w:firstLine="567"/>
        <w:jc w:val="right"/>
        <w:rPr>
          <w:rFonts w:ascii="GHEA Grapalat" w:hAnsi="GHEA Grapalat" w:cs="Sylfaen"/>
          <w:iCs/>
          <w:color w:val="000000" w:themeColor="text1"/>
          <w:sz w:val="20"/>
          <w:szCs w:val="20"/>
          <w:lang w:val="hy-AM"/>
        </w:rPr>
      </w:pPr>
      <w:r w:rsidRPr="00CF1E7B">
        <w:rPr>
          <w:rFonts w:ascii="GHEA Grapalat" w:hAnsi="GHEA Grapalat" w:cs="Sylfaen"/>
          <w:iCs/>
          <w:color w:val="000000" w:themeColor="text1"/>
          <w:sz w:val="20"/>
          <w:szCs w:val="20"/>
          <w:lang w:val="hy-AM"/>
        </w:rPr>
        <w:t>ԵՔ-ԳՀԱՇՁԲ-</w:t>
      </w:r>
      <w:r w:rsidR="00F400E7" w:rsidRPr="00CF1E7B">
        <w:rPr>
          <w:rFonts w:ascii="GHEA Grapalat" w:hAnsi="GHEA Grapalat" w:cs="Sylfaen"/>
          <w:iCs/>
          <w:color w:val="000000" w:themeColor="text1"/>
          <w:sz w:val="20"/>
          <w:szCs w:val="20"/>
          <w:lang w:val="hy-AM"/>
        </w:rPr>
        <w:t>26/28</w:t>
      </w:r>
      <w:r w:rsidR="003D7502" w:rsidRPr="00CF1E7B">
        <w:rPr>
          <w:rFonts w:ascii="GHEA Grapalat" w:hAnsi="GHEA Grapalat" w:cs="Sylfaen"/>
          <w:iCs/>
          <w:color w:val="000000" w:themeColor="text1"/>
          <w:sz w:val="20"/>
          <w:szCs w:val="20"/>
          <w:lang w:val="hy-AM"/>
        </w:rPr>
        <w:t xml:space="preserve"> ծածկա</w:t>
      </w:r>
      <w:r w:rsidR="003D7502" w:rsidRPr="00CF1E7B">
        <w:rPr>
          <w:rFonts w:ascii="GHEA Grapalat" w:hAnsi="GHEA Grapalat" w:cs="Times Armenian"/>
          <w:iCs/>
          <w:color w:val="000000" w:themeColor="text1"/>
          <w:sz w:val="20"/>
          <w:szCs w:val="20"/>
          <w:lang w:val="hy-AM"/>
        </w:rPr>
        <w:t>գ</w:t>
      </w:r>
      <w:r w:rsidR="003D7502" w:rsidRPr="00CF1E7B">
        <w:rPr>
          <w:rFonts w:ascii="GHEA Grapalat" w:hAnsi="GHEA Grapalat" w:cs="Sylfaen"/>
          <w:iCs/>
          <w:color w:val="000000" w:themeColor="text1"/>
          <w:sz w:val="20"/>
          <w:szCs w:val="20"/>
          <w:lang w:val="hy-AM"/>
        </w:rPr>
        <w:t>րով</w:t>
      </w:r>
      <w:r w:rsidR="003D7502" w:rsidRPr="00CF1E7B">
        <w:rPr>
          <w:rFonts w:ascii="GHEA Grapalat" w:hAnsi="GHEA Grapalat" w:cs="Times Armenian"/>
          <w:iCs/>
          <w:color w:val="000000" w:themeColor="text1"/>
          <w:sz w:val="20"/>
          <w:szCs w:val="20"/>
          <w:lang w:val="hy-AM"/>
        </w:rPr>
        <w:t xml:space="preserve"> </w:t>
      </w:r>
    </w:p>
    <w:p w14:paraId="690761FD" w14:textId="77777777" w:rsidR="003D7502" w:rsidRPr="00CF1E7B" w:rsidRDefault="003D7502" w:rsidP="003D7502">
      <w:pPr>
        <w:pStyle w:val="BodyText"/>
        <w:spacing w:after="0"/>
        <w:ind w:firstLine="567"/>
        <w:jc w:val="right"/>
        <w:rPr>
          <w:rFonts w:ascii="GHEA Grapalat" w:hAnsi="GHEA Grapalat" w:cs="Times Armenian"/>
          <w:iCs/>
          <w:color w:val="000000" w:themeColor="text1"/>
          <w:sz w:val="20"/>
          <w:szCs w:val="20"/>
          <w:lang w:val="hy-AM"/>
        </w:rPr>
      </w:pPr>
      <w:r w:rsidRPr="00CF1E7B">
        <w:rPr>
          <w:rFonts w:ascii="GHEA Grapalat" w:hAnsi="GHEA Grapalat" w:cs="Sylfaen"/>
          <w:iCs/>
          <w:color w:val="000000" w:themeColor="text1"/>
          <w:sz w:val="20"/>
          <w:szCs w:val="20"/>
          <w:lang w:val="hy-AM"/>
        </w:rPr>
        <w:t>գնանշման հարցման</w:t>
      </w:r>
      <w:r w:rsidRPr="00CF1E7B">
        <w:rPr>
          <w:rFonts w:ascii="GHEA Grapalat" w:hAnsi="GHEA Grapalat" w:cs="Times Armenian"/>
          <w:iCs/>
          <w:color w:val="000000" w:themeColor="text1"/>
          <w:sz w:val="20"/>
          <w:szCs w:val="20"/>
          <w:lang w:val="hy-AM"/>
        </w:rPr>
        <w:t xml:space="preserve"> գնահատող </w:t>
      </w:r>
      <w:r w:rsidRPr="00CF1E7B">
        <w:rPr>
          <w:rFonts w:ascii="GHEA Grapalat" w:hAnsi="GHEA Grapalat" w:cs="Sylfaen"/>
          <w:iCs/>
          <w:color w:val="000000" w:themeColor="text1"/>
          <w:sz w:val="20"/>
          <w:szCs w:val="20"/>
          <w:lang w:val="hy-AM"/>
        </w:rPr>
        <w:t>հանձնաժողովի</w:t>
      </w:r>
    </w:p>
    <w:p w14:paraId="5B470CE3" w14:textId="0C1CE5DE" w:rsidR="003D7502" w:rsidRPr="00CF1E7B" w:rsidRDefault="00822C80" w:rsidP="003D7502">
      <w:pPr>
        <w:pStyle w:val="BodyText"/>
        <w:spacing w:after="0"/>
        <w:ind w:firstLine="567"/>
        <w:jc w:val="right"/>
        <w:rPr>
          <w:rFonts w:ascii="GHEA Grapalat" w:hAnsi="GHEA Grapalat"/>
          <w:iCs/>
          <w:color w:val="000000" w:themeColor="text1"/>
          <w:sz w:val="20"/>
          <w:szCs w:val="20"/>
          <w:lang w:val="hy-AM"/>
        </w:rPr>
      </w:pPr>
      <w:r w:rsidRPr="00CF1E7B">
        <w:rPr>
          <w:rFonts w:ascii="GHEA Grapalat" w:hAnsi="GHEA Grapalat" w:cs="Times Armenian"/>
          <w:iCs/>
          <w:color w:val="000000" w:themeColor="text1"/>
          <w:sz w:val="20"/>
          <w:szCs w:val="20"/>
          <w:lang w:val="hy-AM"/>
        </w:rPr>
        <w:t xml:space="preserve">2026  թվականի </w:t>
      </w:r>
      <w:r w:rsidR="00F63BD2" w:rsidRPr="00F63BD2">
        <w:rPr>
          <w:rFonts w:ascii="GHEA Grapalat" w:hAnsi="GHEA Grapalat" w:cs="Times Armenian"/>
          <w:iCs/>
          <w:color w:val="000000" w:themeColor="text1"/>
          <w:sz w:val="20"/>
          <w:szCs w:val="20"/>
          <w:lang w:val="hy-AM"/>
        </w:rPr>
        <w:t>փետրվարի 20</w:t>
      </w:r>
      <w:r w:rsidRPr="00CF1E7B">
        <w:rPr>
          <w:rFonts w:ascii="GHEA Grapalat" w:hAnsi="GHEA Grapalat" w:cs="Times Armenian"/>
          <w:iCs/>
          <w:color w:val="000000" w:themeColor="text1"/>
          <w:sz w:val="20"/>
          <w:szCs w:val="20"/>
          <w:lang w:val="hy-AM"/>
        </w:rPr>
        <w:t>-</w:t>
      </w:r>
      <w:r w:rsidR="003D7502" w:rsidRPr="00CF1E7B">
        <w:rPr>
          <w:rFonts w:ascii="GHEA Grapalat" w:hAnsi="GHEA Grapalat" w:cs="Times Armenian"/>
          <w:iCs/>
          <w:color w:val="000000" w:themeColor="text1"/>
          <w:sz w:val="20"/>
          <w:szCs w:val="20"/>
          <w:lang w:val="hy-AM"/>
        </w:rPr>
        <w:t xml:space="preserve">-ի </w:t>
      </w:r>
      <w:r w:rsidR="003D7502" w:rsidRPr="00CF1E7B">
        <w:rPr>
          <w:rFonts w:ascii="GHEA Grapalat" w:hAnsi="GHEA Grapalat" w:cs="Times Armenian"/>
          <w:iCs/>
          <w:color w:val="000000" w:themeColor="text1"/>
          <w:sz w:val="20"/>
          <w:szCs w:val="20"/>
          <w:vertAlign w:val="subscript"/>
          <w:lang w:val="hy-AM"/>
        </w:rPr>
        <w:t xml:space="preserve"> </w:t>
      </w:r>
      <w:r w:rsidR="003D7502" w:rsidRPr="00CF1E7B">
        <w:rPr>
          <w:rFonts w:ascii="GHEA Grapalat" w:hAnsi="GHEA Grapalat" w:cs="Times Armenian"/>
          <w:iCs/>
          <w:color w:val="000000" w:themeColor="text1"/>
          <w:sz w:val="20"/>
          <w:szCs w:val="20"/>
          <w:lang w:val="hy-AM"/>
        </w:rPr>
        <w:t xml:space="preserve">N 3 </w:t>
      </w:r>
      <w:r w:rsidR="003D7502" w:rsidRPr="00CF1E7B">
        <w:rPr>
          <w:rFonts w:ascii="GHEA Grapalat" w:hAnsi="GHEA Grapalat" w:cs="Sylfaen"/>
          <w:iCs/>
          <w:color w:val="000000" w:themeColor="text1"/>
          <w:sz w:val="20"/>
          <w:szCs w:val="20"/>
          <w:lang w:val="hy-AM"/>
        </w:rPr>
        <w:t>որոշմամբ</w:t>
      </w:r>
    </w:p>
    <w:p w14:paraId="4FC64278"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03F0E5EA"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4BB10033"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60617539"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15DAFD9A"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0D3FB405" w14:textId="77777777" w:rsidR="003D7502" w:rsidRPr="00CF1E7B" w:rsidRDefault="003D7502" w:rsidP="003D7502">
      <w:pPr>
        <w:pStyle w:val="BodyText"/>
        <w:ind w:right="-7" w:firstLine="567"/>
        <w:jc w:val="center"/>
        <w:rPr>
          <w:rFonts w:ascii="GHEA Grapalat" w:hAnsi="GHEA Grapalat"/>
          <w:color w:val="000000" w:themeColor="text1"/>
          <w:lang w:val="hy-AM"/>
        </w:rPr>
      </w:pPr>
      <w:r w:rsidRPr="00CF1E7B">
        <w:rPr>
          <w:rFonts w:ascii="GHEA Grapalat" w:hAnsi="GHEA Grapalat" w:cs="Times Armenian"/>
          <w:b/>
          <w:i/>
          <w:color w:val="000000" w:themeColor="text1"/>
          <w:lang w:val="hy-AM"/>
        </w:rPr>
        <w:t>Երևանի քաղաքապետարան</w:t>
      </w:r>
    </w:p>
    <w:p w14:paraId="5FE9EAB2" w14:textId="77777777" w:rsidR="003D7502" w:rsidRPr="00CF1E7B" w:rsidRDefault="003D7502" w:rsidP="003D7502">
      <w:pPr>
        <w:pStyle w:val="BodyText"/>
        <w:tabs>
          <w:tab w:val="left" w:pos="5968"/>
        </w:tabs>
        <w:ind w:right="-7" w:firstLine="567"/>
        <w:rPr>
          <w:rFonts w:ascii="GHEA Grapalat" w:hAnsi="GHEA Grapalat"/>
          <w:color w:val="000000" w:themeColor="text1"/>
          <w:lang w:val="hy-AM"/>
        </w:rPr>
      </w:pPr>
      <w:r w:rsidRPr="00CF1E7B">
        <w:rPr>
          <w:rFonts w:ascii="GHEA Grapalat" w:hAnsi="GHEA Grapalat"/>
          <w:color w:val="000000" w:themeColor="text1"/>
          <w:lang w:val="hy-AM"/>
        </w:rPr>
        <w:tab/>
      </w:r>
    </w:p>
    <w:p w14:paraId="2BDDA86D"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71931771"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32F72C95"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4F762493"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0265EA15" w14:textId="77777777" w:rsidR="003D7502" w:rsidRPr="00CF1E7B" w:rsidRDefault="003D7502" w:rsidP="003D7502">
      <w:pPr>
        <w:pStyle w:val="BodyText"/>
        <w:ind w:right="-7" w:firstLine="567"/>
        <w:jc w:val="center"/>
        <w:rPr>
          <w:rFonts w:ascii="GHEA Grapalat" w:hAnsi="GHEA Grapalat" w:cs="Sylfaen"/>
          <w:color w:val="000000" w:themeColor="text1"/>
          <w:lang w:val="hy-AM"/>
        </w:rPr>
      </w:pPr>
      <w:r w:rsidRPr="00CF1E7B">
        <w:rPr>
          <w:rFonts w:ascii="GHEA Grapalat" w:hAnsi="GHEA Grapalat" w:cs="Sylfaen"/>
          <w:color w:val="000000" w:themeColor="text1"/>
          <w:lang w:val="hy-AM"/>
        </w:rPr>
        <w:t>Հ</w:t>
      </w:r>
      <w:r w:rsidRPr="00CF1E7B">
        <w:rPr>
          <w:rFonts w:ascii="GHEA Grapalat" w:hAnsi="GHEA Grapalat" w:cs="Times Armenian"/>
          <w:color w:val="000000" w:themeColor="text1"/>
          <w:lang w:val="hy-AM"/>
        </w:rPr>
        <w:t xml:space="preserve"> </w:t>
      </w:r>
      <w:r w:rsidRPr="00CF1E7B">
        <w:rPr>
          <w:rFonts w:ascii="GHEA Grapalat" w:hAnsi="GHEA Grapalat" w:cs="Sylfaen"/>
          <w:color w:val="000000" w:themeColor="text1"/>
          <w:lang w:val="hy-AM"/>
        </w:rPr>
        <w:t>Ր</w:t>
      </w:r>
      <w:r w:rsidRPr="00CF1E7B">
        <w:rPr>
          <w:rFonts w:ascii="GHEA Grapalat" w:hAnsi="GHEA Grapalat" w:cs="Times Armenian"/>
          <w:color w:val="000000" w:themeColor="text1"/>
          <w:lang w:val="hy-AM"/>
        </w:rPr>
        <w:t xml:space="preserve"> </w:t>
      </w:r>
      <w:r w:rsidRPr="00CF1E7B">
        <w:rPr>
          <w:rFonts w:ascii="GHEA Grapalat" w:hAnsi="GHEA Grapalat" w:cs="Sylfaen"/>
          <w:color w:val="000000" w:themeColor="text1"/>
          <w:lang w:val="hy-AM"/>
        </w:rPr>
        <w:t>Ա</w:t>
      </w:r>
      <w:r w:rsidRPr="00CF1E7B">
        <w:rPr>
          <w:rFonts w:ascii="GHEA Grapalat" w:hAnsi="GHEA Grapalat" w:cs="Times Armenian"/>
          <w:color w:val="000000" w:themeColor="text1"/>
          <w:lang w:val="hy-AM"/>
        </w:rPr>
        <w:t xml:space="preserve"> </w:t>
      </w:r>
      <w:r w:rsidRPr="00CF1E7B">
        <w:rPr>
          <w:rFonts w:ascii="GHEA Grapalat" w:hAnsi="GHEA Grapalat" w:cs="Sylfaen"/>
          <w:color w:val="000000" w:themeColor="text1"/>
          <w:lang w:val="hy-AM"/>
        </w:rPr>
        <w:t>Վ</w:t>
      </w:r>
      <w:r w:rsidRPr="00CF1E7B">
        <w:rPr>
          <w:rFonts w:ascii="GHEA Grapalat" w:hAnsi="GHEA Grapalat" w:cs="Times Armenian"/>
          <w:color w:val="000000" w:themeColor="text1"/>
          <w:lang w:val="hy-AM"/>
        </w:rPr>
        <w:t xml:space="preserve"> </w:t>
      </w:r>
      <w:r w:rsidRPr="00CF1E7B">
        <w:rPr>
          <w:rFonts w:ascii="GHEA Grapalat" w:hAnsi="GHEA Grapalat" w:cs="Sylfaen"/>
          <w:color w:val="000000" w:themeColor="text1"/>
          <w:lang w:val="hy-AM"/>
        </w:rPr>
        <w:t>Ե</w:t>
      </w:r>
      <w:r w:rsidRPr="00CF1E7B">
        <w:rPr>
          <w:rFonts w:ascii="GHEA Grapalat" w:hAnsi="GHEA Grapalat" w:cs="Times Armenian"/>
          <w:color w:val="000000" w:themeColor="text1"/>
          <w:lang w:val="hy-AM"/>
        </w:rPr>
        <w:t xml:space="preserve"> </w:t>
      </w:r>
      <w:r w:rsidRPr="00CF1E7B">
        <w:rPr>
          <w:rFonts w:ascii="GHEA Grapalat" w:hAnsi="GHEA Grapalat" w:cs="Sylfaen"/>
          <w:color w:val="000000" w:themeColor="text1"/>
          <w:lang w:val="hy-AM"/>
        </w:rPr>
        <w:t>Ր</w:t>
      </w:r>
    </w:p>
    <w:p w14:paraId="1AD1D078" w14:textId="77777777" w:rsidR="003D7502" w:rsidRPr="00CF1E7B" w:rsidRDefault="003D7502" w:rsidP="003D7502">
      <w:pPr>
        <w:pStyle w:val="BodyText"/>
        <w:ind w:right="-7" w:firstLine="567"/>
        <w:jc w:val="center"/>
        <w:rPr>
          <w:rFonts w:ascii="GHEA Grapalat" w:hAnsi="GHEA Grapalat" w:cs="Sylfaen"/>
          <w:color w:val="000000" w:themeColor="text1"/>
          <w:lang w:val="hy-AM"/>
        </w:rPr>
      </w:pPr>
    </w:p>
    <w:p w14:paraId="7E373ED8" w14:textId="77777777" w:rsidR="003D7502" w:rsidRPr="00CF1E7B" w:rsidRDefault="003D7502" w:rsidP="003D7502">
      <w:pPr>
        <w:pStyle w:val="BodyText"/>
        <w:ind w:right="-7" w:firstLine="567"/>
        <w:jc w:val="center"/>
        <w:rPr>
          <w:rFonts w:ascii="GHEA Grapalat" w:hAnsi="GHEA Grapalat" w:cs="Sylfaen"/>
          <w:color w:val="000000" w:themeColor="text1"/>
          <w:lang w:val="hy-AM"/>
        </w:rPr>
      </w:pPr>
    </w:p>
    <w:p w14:paraId="2872DE9B" w14:textId="2DA2F9AD" w:rsidR="003D7502" w:rsidRPr="00CF1E7B" w:rsidRDefault="003D7502" w:rsidP="003D7502">
      <w:pPr>
        <w:pStyle w:val="BodyText"/>
        <w:ind w:right="-7"/>
        <w:jc w:val="center"/>
        <w:rPr>
          <w:rFonts w:ascii="GHEA Grapalat" w:hAnsi="GHEA Grapalat"/>
          <w:color w:val="000000" w:themeColor="text1"/>
          <w:szCs w:val="22"/>
          <w:lang w:val="hy-AM"/>
        </w:rPr>
      </w:pPr>
      <w:r w:rsidRPr="00CF1E7B">
        <w:rPr>
          <w:rFonts w:ascii="GHEA Grapalat" w:hAnsi="GHEA Grapalat" w:cs="Sylfaen"/>
          <w:color w:val="000000" w:themeColor="text1"/>
          <w:lang w:val="hy-AM"/>
        </w:rPr>
        <w:t xml:space="preserve">ԵՐԵՎԱՆԻ ՔԱՂԱՔԱՊԵՏԱՐԱՆԻ ԿԱՐԻՔՆԵՐԻ ՀԱՄԱՐ` </w:t>
      </w:r>
      <w:bookmarkStart w:id="3" w:name="_Hlk194308025"/>
      <w:r w:rsidR="003B1340">
        <w:rPr>
          <w:rFonts w:ascii="GHEA Grapalat" w:hAnsi="GHEA Grapalat" w:cs="Sylfaen"/>
          <w:color w:val="000000" w:themeColor="text1"/>
          <w:lang w:val="hy-AM"/>
        </w:rPr>
        <w:t>ԵՐԵՎԱՆ ՔԱՂԱՔԻ  ԱՐԱԲԿԻՐ ՎԱՐՉԱԿԱՆ ՇՐՋԱՆԻ ՕՐԲԵԼԻ ԵՂԲԱՅՐՆԵՐ ՓՈՂՈՑԻ Հ.4 ՇԵՆՔԻ ԲԱԿԻ ՀԵՆԱՊԱՏԻ ՀԻՄՆԱՆՈՐՈԳՄԱՆ ԱՇԽԱՏԱՆՔՆԵՐ</w:t>
      </w:r>
      <w:r w:rsidR="0036641C" w:rsidRPr="00CF1E7B">
        <w:rPr>
          <w:rFonts w:ascii="GHEA Grapalat" w:hAnsi="GHEA Grapalat" w:cs="Sylfaen"/>
          <w:color w:val="000000" w:themeColor="text1"/>
          <w:lang w:val="hy-AM"/>
        </w:rPr>
        <w:t xml:space="preserve">Ի </w:t>
      </w:r>
      <w:bookmarkEnd w:id="3"/>
      <w:r w:rsidRPr="00CF1E7B">
        <w:rPr>
          <w:rFonts w:ascii="GHEA Grapalat" w:hAnsi="GHEA Grapalat" w:cs="Sylfaen"/>
          <w:color w:val="000000" w:themeColor="text1"/>
          <w:lang w:val="hy-AM"/>
        </w:rPr>
        <w:t>ՁԵՌՔԲԵՐՄԱՆ ՆՊԱՏԱԿՈՎ ՀԱՅՏԱՐԱՐՎԱԾ ԳՆԱՆՇՄԱՆ ՀԱՐՑՄԱՆ</w:t>
      </w:r>
    </w:p>
    <w:p w14:paraId="59D296C8" w14:textId="77777777" w:rsidR="003D7502" w:rsidRPr="00CF1E7B" w:rsidRDefault="003D7502" w:rsidP="003D7502">
      <w:pPr>
        <w:pStyle w:val="BodyText"/>
        <w:ind w:right="-7"/>
        <w:jc w:val="center"/>
        <w:rPr>
          <w:rFonts w:ascii="GHEA Grapalat" w:hAnsi="GHEA Grapalat"/>
          <w:color w:val="000000" w:themeColor="text1"/>
          <w:szCs w:val="22"/>
          <w:lang w:val="hy-AM"/>
        </w:rPr>
      </w:pPr>
    </w:p>
    <w:p w14:paraId="7EEF5284" w14:textId="77777777" w:rsidR="003D7502" w:rsidRPr="00CF1E7B" w:rsidRDefault="003D7502" w:rsidP="003D7502">
      <w:pPr>
        <w:pStyle w:val="BodyText"/>
        <w:ind w:right="-7" w:firstLine="567"/>
        <w:jc w:val="center"/>
        <w:rPr>
          <w:rFonts w:ascii="GHEA Grapalat" w:hAnsi="GHEA Grapalat"/>
          <w:color w:val="000000" w:themeColor="text1"/>
          <w:lang w:val="hy-AM"/>
        </w:rPr>
      </w:pPr>
    </w:p>
    <w:p w14:paraId="18E2F60A" w14:textId="77777777" w:rsidR="00096865" w:rsidRPr="00CF1E7B" w:rsidRDefault="00096865" w:rsidP="00EF3662">
      <w:pPr>
        <w:pStyle w:val="BodyText"/>
        <w:ind w:right="-7" w:firstLine="567"/>
        <w:jc w:val="center"/>
        <w:rPr>
          <w:rFonts w:ascii="GHEA Grapalat" w:hAnsi="GHEA Grapalat"/>
          <w:color w:val="000000" w:themeColor="text1"/>
          <w:lang w:val="hy-AM"/>
        </w:rPr>
      </w:pPr>
    </w:p>
    <w:p w14:paraId="56059B86" w14:textId="77777777" w:rsidR="00096865" w:rsidRPr="00CF1E7B" w:rsidRDefault="00096865" w:rsidP="00EF3662">
      <w:pPr>
        <w:pStyle w:val="BodyText"/>
        <w:ind w:right="-7" w:firstLine="567"/>
        <w:jc w:val="center"/>
        <w:rPr>
          <w:rFonts w:ascii="GHEA Grapalat" w:hAnsi="GHEA Grapalat"/>
          <w:color w:val="000000" w:themeColor="text1"/>
          <w:lang w:val="hy-AM"/>
        </w:rPr>
      </w:pPr>
    </w:p>
    <w:p w14:paraId="2C74A6A9" w14:textId="77777777" w:rsidR="00096865" w:rsidRPr="00CF1E7B" w:rsidRDefault="00096865" w:rsidP="00EF3662">
      <w:pPr>
        <w:pStyle w:val="BodyText"/>
        <w:ind w:right="-7" w:firstLine="567"/>
        <w:jc w:val="center"/>
        <w:rPr>
          <w:rFonts w:ascii="GHEA Grapalat" w:hAnsi="GHEA Grapalat"/>
          <w:color w:val="000000" w:themeColor="text1"/>
          <w:lang w:val="hy-AM"/>
        </w:rPr>
      </w:pPr>
    </w:p>
    <w:p w14:paraId="122A7D56" w14:textId="77777777" w:rsidR="00CE0D95" w:rsidRPr="00CF1E7B" w:rsidRDefault="00CE0D95" w:rsidP="00EF3662">
      <w:pPr>
        <w:pStyle w:val="BodyText"/>
        <w:ind w:right="-7" w:firstLine="567"/>
        <w:jc w:val="center"/>
        <w:rPr>
          <w:rFonts w:ascii="GHEA Grapalat" w:hAnsi="GHEA Grapalat"/>
          <w:color w:val="000000" w:themeColor="text1"/>
          <w:lang w:val="hy-AM"/>
        </w:rPr>
      </w:pPr>
    </w:p>
    <w:p w14:paraId="0316FADA" w14:textId="77777777" w:rsidR="00CE0D95" w:rsidRPr="00CF1E7B" w:rsidRDefault="00CE0D95" w:rsidP="00EF3662">
      <w:pPr>
        <w:pStyle w:val="BodyText"/>
        <w:ind w:right="-7" w:firstLine="567"/>
        <w:jc w:val="center"/>
        <w:rPr>
          <w:rFonts w:ascii="GHEA Grapalat" w:hAnsi="GHEA Grapalat"/>
          <w:color w:val="000000" w:themeColor="text1"/>
          <w:lang w:val="hy-AM"/>
        </w:rPr>
      </w:pPr>
    </w:p>
    <w:p w14:paraId="23A22FEC" w14:textId="77777777" w:rsidR="00CE0D95" w:rsidRPr="00CF1E7B" w:rsidRDefault="00CE0D95" w:rsidP="00EF3662">
      <w:pPr>
        <w:pStyle w:val="BodyText"/>
        <w:ind w:right="-7" w:firstLine="567"/>
        <w:jc w:val="center"/>
        <w:rPr>
          <w:rFonts w:ascii="GHEA Grapalat" w:hAnsi="GHEA Grapalat"/>
          <w:color w:val="000000" w:themeColor="text1"/>
          <w:lang w:val="hy-AM"/>
        </w:rPr>
      </w:pPr>
    </w:p>
    <w:p w14:paraId="6BAFB404" w14:textId="01A2E8C0" w:rsidR="001A43A4" w:rsidRPr="00CF1E7B" w:rsidRDefault="006F0D3F" w:rsidP="00146D17">
      <w:pPr>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br w:type="page"/>
      </w:r>
      <w:r w:rsidR="00096865" w:rsidRPr="00CF1E7B">
        <w:rPr>
          <w:rFonts w:ascii="GHEA Grapalat" w:hAnsi="GHEA Grapalat" w:cs="Sylfaen"/>
          <w:i/>
          <w:color w:val="000000" w:themeColor="text1"/>
          <w:sz w:val="22"/>
          <w:szCs w:val="22"/>
          <w:lang w:val="hy-AM"/>
        </w:rPr>
        <w:lastRenderedPageBreak/>
        <w:t>Հարգելի</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մասնակից</w:t>
      </w:r>
      <w:r w:rsidR="00677658" w:rsidRPr="00CF1E7B">
        <w:rPr>
          <w:rFonts w:ascii="GHEA Grapalat" w:hAnsi="GHEA Grapalat" w:cs="Sylfaen"/>
          <w:i/>
          <w:color w:val="000000" w:themeColor="text1"/>
          <w:sz w:val="22"/>
          <w:szCs w:val="22"/>
          <w:lang w:val="hy-AM"/>
        </w:rPr>
        <w:t xml:space="preserve"> </w:t>
      </w:r>
      <w:r w:rsidR="00884204" w:rsidRPr="00CF1E7B">
        <w:rPr>
          <w:rFonts w:ascii="GHEA Grapalat" w:hAnsi="GHEA Grapalat" w:cs="Sylfaen"/>
          <w:i/>
          <w:color w:val="000000" w:themeColor="text1"/>
          <w:sz w:val="22"/>
          <w:szCs w:val="22"/>
          <w:lang w:val="hy-AM"/>
        </w:rPr>
        <w:t>ն</w:t>
      </w:r>
      <w:r w:rsidR="00096865" w:rsidRPr="00CF1E7B">
        <w:rPr>
          <w:rFonts w:ascii="GHEA Grapalat" w:hAnsi="GHEA Grapalat" w:cs="Sylfaen"/>
          <w:i/>
          <w:color w:val="000000" w:themeColor="text1"/>
          <w:sz w:val="22"/>
          <w:szCs w:val="22"/>
          <w:lang w:val="hy-AM"/>
        </w:rPr>
        <w:t>ախքան</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հայտ</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կազմելը</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և</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ներկայացնելը</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խնդրում</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ենք</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մանրամասնորեն</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ուսումնասիրել</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սույն</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հրավերը</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քանի</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որ</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հրավերին</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չհամապատասխանող</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հայտերը</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ենթակա</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են</w:t>
      </w:r>
      <w:r w:rsidR="00096865" w:rsidRPr="00CF1E7B">
        <w:rPr>
          <w:rFonts w:ascii="GHEA Grapalat" w:hAnsi="GHEA Grapalat" w:cs="Times Armenian"/>
          <w:i/>
          <w:color w:val="000000" w:themeColor="text1"/>
          <w:sz w:val="22"/>
          <w:szCs w:val="22"/>
          <w:lang w:val="hy-AM"/>
        </w:rPr>
        <w:t xml:space="preserve"> </w:t>
      </w:r>
      <w:r w:rsidR="00096865" w:rsidRPr="00CF1E7B">
        <w:rPr>
          <w:rFonts w:ascii="GHEA Grapalat" w:hAnsi="GHEA Grapalat" w:cs="Sylfaen"/>
          <w:i/>
          <w:color w:val="000000" w:themeColor="text1"/>
          <w:sz w:val="22"/>
          <w:szCs w:val="22"/>
          <w:lang w:val="hy-AM"/>
        </w:rPr>
        <w:t>մերժման</w:t>
      </w:r>
      <w:r w:rsidR="0046586E" w:rsidRPr="00CF1E7B">
        <w:rPr>
          <w:rFonts w:ascii="GHEA Grapalat" w:hAnsi="GHEA Grapalat" w:cs="Sylfaen"/>
          <w:i/>
          <w:color w:val="000000" w:themeColor="text1"/>
          <w:sz w:val="22"/>
          <w:szCs w:val="22"/>
          <w:lang w:val="hy-AM"/>
        </w:rPr>
        <w:t xml:space="preserve">: </w:t>
      </w:r>
    </w:p>
    <w:p w14:paraId="4E99E53A" w14:textId="631491B6" w:rsidR="00F60C5F" w:rsidRPr="00CF1E7B" w:rsidRDefault="00F60C5F" w:rsidP="00F60C5F">
      <w:pPr>
        <w:ind w:firstLine="567"/>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t>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Armeps համակարգում (</w:t>
      </w:r>
      <w:r w:rsidRPr="00CF1E7B">
        <w:rPr>
          <w:color w:val="000000" w:themeColor="text1"/>
        </w:rPr>
        <w:fldChar w:fldCharType="begin"/>
      </w:r>
      <w:r w:rsidRPr="00CF1E7B">
        <w:rPr>
          <w:color w:val="000000" w:themeColor="text1"/>
          <w:lang w:val="hy-AM"/>
        </w:rPr>
        <w:instrText>HYPERLINK "http://www.armeps.am"</w:instrText>
      </w:r>
      <w:r w:rsidRPr="00CF1E7B">
        <w:rPr>
          <w:color w:val="000000" w:themeColor="text1"/>
        </w:rPr>
      </w:r>
      <w:r w:rsidRPr="00CF1E7B">
        <w:rPr>
          <w:color w:val="000000" w:themeColor="text1"/>
        </w:rPr>
        <w:fldChar w:fldCharType="separate"/>
      </w:r>
      <w:r w:rsidRPr="00CF1E7B">
        <w:rPr>
          <w:rFonts w:ascii="GHEA Grapalat" w:hAnsi="GHEA Grapalat" w:cs="Sylfaen"/>
          <w:i/>
          <w:color w:val="000000" w:themeColor="text1"/>
          <w:sz w:val="22"/>
          <w:szCs w:val="22"/>
          <w:lang w:val="hy-AM"/>
        </w:rPr>
        <w:t>www.armeps.am</w:t>
      </w:r>
      <w:r w:rsidRPr="00CF1E7B">
        <w:rPr>
          <w:color w:val="000000" w:themeColor="text1"/>
        </w:rPr>
        <w:fldChar w:fldCharType="end"/>
      </w:r>
      <w:r w:rsidRPr="00CF1E7B">
        <w:rPr>
          <w:rFonts w:ascii="GHEA Grapalat" w:hAnsi="GHEA Grapalat" w:cs="Sylfaen"/>
          <w:i/>
          <w:color w:val="000000" w:themeColor="text1"/>
          <w:sz w:val="22"/>
          <w:szCs w:val="22"/>
          <w:lang w:val="hy-AM"/>
        </w:rPr>
        <w:t xml:space="preserve">): Համակարգում գրանցվելու պայմանները սահմանված են </w:t>
      </w:r>
      <w:r w:rsidR="00E93C59" w:rsidRPr="00CF1E7B">
        <w:rPr>
          <w:color w:val="000000" w:themeColor="text1"/>
        </w:rPr>
        <w:fldChar w:fldCharType="begin"/>
      </w:r>
      <w:r w:rsidR="00E93C59" w:rsidRPr="00CF1E7B">
        <w:rPr>
          <w:color w:val="000000" w:themeColor="text1"/>
          <w:lang w:val="hy-AM"/>
        </w:rPr>
        <w:instrText>HYPERLINK "http://www.procurement.minfin.am"</w:instrText>
      </w:r>
      <w:r w:rsidR="00E93C59" w:rsidRPr="00CF1E7B">
        <w:rPr>
          <w:color w:val="000000" w:themeColor="text1"/>
        </w:rPr>
      </w:r>
      <w:r w:rsidR="00E93C59" w:rsidRPr="00CF1E7B">
        <w:rPr>
          <w:color w:val="000000" w:themeColor="text1"/>
        </w:rPr>
        <w:fldChar w:fldCharType="separate"/>
      </w:r>
      <w:r w:rsidR="00E93C59" w:rsidRPr="00CF1E7B">
        <w:rPr>
          <w:rStyle w:val="Hyperlink"/>
          <w:rFonts w:ascii="GHEA Grapalat" w:hAnsi="GHEA Grapalat" w:cs="Sylfaen"/>
          <w:i/>
          <w:color w:val="000000" w:themeColor="text1"/>
          <w:sz w:val="22"/>
          <w:szCs w:val="22"/>
          <w:lang w:val="hy-AM"/>
        </w:rPr>
        <w:t>www.procurement.</w:t>
      </w:r>
      <w:r w:rsidR="00EA45F9" w:rsidRPr="00CF1E7B" w:rsidDel="00EA45F9">
        <w:rPr>
          <w:rStyle w:val="Hyperlink"/>
          <w:rFonts w:ascii="GHEA Grapalat" w:hAnsi="GHEA Grapalat" w:cs="Sylfaen"/>
          <w:i/>
          <w:color w:val="000000" w:themeColor="text1"/>
          <w:sz w:val="22"/>
          <w:szCs w:val="22"/>
          <w:lang w:val="hy-AM"/>
        </w:rPr>
        <w:t xml:space="preserve"> </w:t>
      </w:r>
      <w:r w:rsidR="00E93C59" w:rsidRPr="00CF1E7B">
        <w:rPr>
          <w:rStyle w:val="Hyperlink"/>
          <w:rFonts w:ascii="GHEA Grapalat" w:hAnsi="GHEA Grapalat" w:cs="Sylfaen"/>
          <w:i/>
          <w:color w:val="000000" w:themeColor="text1"/>
          <w:sz w:val="22"/>
          <w:szCs w:val="22"/>
          <w:lang w:val="hy-AM"/>
        </w:rPr>
        <w:t>am</w:t>
      </w:r>
      <w:r w:rsidR="00E93C59" w:rsidRPr="00CF1E7B">
        <w:rPr>
          <w:color w:val="000000" w:themeColor="text1"/>
        </w:rPr>
        <w:fldChar w:fldCharType="end"/>
      </w:r>
      <w:r w:rsidRPr="00CF1E7B">
        <w:rPr>
          <w:rFonts w:ascii="GHEA Grapalat" w:hAnsi="GHEA Grapalat" w:cs="Sylfaen"/>
          <w:i/>
          <w:color w:val="000000" w:themeColor="text1"/>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8" w:history="1">
        <w:r w:rsidRPr="00CF1E7B">
          <w:rPr>
            <w:rFonts w:ascii="GHEA Grapalat" w:hAnsi="GHEA Grapalat" w:cs="Sylfaen"/>
            <w:i/>
            <w:color w:val="000000" w:themeColor="text1"/>
            <w:sz w:val="22"/>
            <w:szCs w:val="22"/>
            <w:lang w:val="hy-AM"/>
          </w:rPr>
          <w:t>Armeps էլեկտրոնային գնումների համակարգի օգտագործողի «Տնտեսական օպերատորի» ուղեցույց</w:t>
        </w:r>
      </w:hyperlink>
      <w:r w:rsidRPr="00CF1E7B">
        <w:rPr>
          <w:rFonts w:ascii="GHEA Grapalat" w:hAnsi="GHEA Grapalat" w:cs="Sylfaen"/>
          <w:i/>
          <w:color w:val="000000" w:themeColor="text1"/>
          <w:sz w:val="22"/>
          <w:szCs w:val="22"/>
          <w:lang w:val="hy-AM"/>
        </w:rPr>
        <w:t>ում:</w:t>
      </w:r>
    </w:p>
    <w:p w14:paraId="00FBD1F1" w14:textId="77777777" w:rsidR="00F60C5F" w:rsidRPr="00CF1E7B" w:rsidRDefault="00F60C5F" w:rsidP="00F60C5F">
      <w:pPr>
        <w:ind w:firstLine="567"/>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t xml:space="preserve">Ուղեցույցը հասանելի է հետևյալ հղումով՝ </w:t>
      </w:r>
      <w:hyperlink r:id="rId9" w:history="1">
        <w:r w:rsidRPr="00CF1E7B">
          <w:rPr>
            <w:rFonts w:ascii="GHEA Grapalat" w:hAnsi="GHEA Grapalat" w:cs="Sylfaen"/>
            <w:color w:val="000000" w:themeColor="text1"/>
            <w:sz w:val="22"/>
            <w:szCs w:val="22"/>
            <w:lang w:val="hy-AM"/>
          </w:rPr>
          <w:t>http://gnumner.am/hy/page/ughecuycner_dzernarkner/</w:t>
        </w:r>
      </w:hyperlink>
      <w:r w:rsidRPr="00CF1E7B">
        <w:rPr>
          <w:rFonts w:ascii="GHEA Grapalat" w:hAnsi="GHEA Grapalat" w:cs="Sylfaen"/>
          <w:i/>
          <w:color w:val="000000" w:themeColor="text1"/>
          <w:sz w:val="22"/>
          <w:szCs w:val="22"/>
          <w:lang w:val="hy-AM"/>
        </w:rPr>
        <w:t>:</w:t>
      </w:r>
    </w:p>
    <w:p w14:paraId="57B1C54B" w14:textId="77777777" w:rsidR="00F60C5F" w:rsidRPr="00CF1E7B" w:rsidRDefault="0046586E" w:rsidP="00EF3662">
      <w:pPr>
        <w:ind w:firstLine="567"/>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t>Միաժամանակ</w:t>
      </w:r>
      <w:r w:rsidR="00F60C5F" w:rsidRPr="00CF1E7B">
        <w:rPr>
          <w:rFonts w:ascii="GHEA Grapalat" w:hAnsi="GHEA Grapalat" w:cs="Sylfaen"/>
          <w:i/>
          <w:color w:val="000000" w:themeColor="text1"/>
          <w:sz w:val="22"/>
          <w:szCs w:val="22"/>
          <w:lang w:val="hy-AM"/>
        </w:rPr>
        <w:t>՝</w:t>
      </w:r>
    </w:p>
    <w:p w14:paraId="59EAB7AC" w14:textId="2726D786" w:rsidR="00F60C5F" w:rsidRPr="00CF1E7B" w:rsidRDefault="0046586E" w:rsidP="00F60C5F">
      <w:pPr>
        <w:ind w:firstLine="567"/>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t xml:space="preserve"> </w:t>
      </w:r>
      <w:r w:rsidR="00677658" w:rsidRPr="00CF1E7B">
        <w:rPr>
          <w:rFonts w:ascii="GHEA Grapalat" w:hAnsi="GHEA Grapalat"/>
          <w:i/>
          <w:color w:val="000000" w:themeColor="text1"/>
          <w:sz w:val="22"/>
          <w:szCs w:val="22"/>
          <w:lang w:val="hy-AM"/>
        </w:rPr>
        <w:t xml:space="preserve">- </w:t>
      </w:r>
      <w:r w:rsidR="00984BDB" w:rsidRPr="00CF1E7B">
        <w:rPr>
          <w:rFonts w:ascii="GHEA Grapalat" w:hAnsi="GHEA Grapalat"/>
          <w:i/>
          <w:color w:val="000000" w:themeColor="text1"/>
          <w:sz w:val="22"/>
          <w:szCs w:val="22"/>
          <w:lang w:val="hy-AM"/>
        </w:rPr>
        <w:t>հայտ</w:t>
      </w:r>
      <w:r w:rsidR="00677658" w:rsidRPr="00CF1E7B">
        <w:rPr>
          <w:rFonts w:ascii="GHEA Grapalat" w:hAnsi="GHEA Grapalat"/>
          <w:i/>
          <w:color w:val="000000" w:themeColor="text1"/>
          <w:sz w:val="22"/>
          <w:szCs w:val="22"/>
          <w:lang w:val="hy-AM"/>
        </w:rPr>
        <w:t>ը էլեկտրոնային գնումների Armeps (www.armeps.am) համակարգ (այսուհետ` համակարգ) մուտքագրելիս</w:t>
      </w:r>
      <w:r w:rsidR="00984BDB" w:rsidRPr="00CF1E7B">
        <w:rPr>
          <w:rFonts w:ascii="GHEA Grapalat" w:hAnsi="GHEA Grapalat"/>
          <w:i/>
          <w:color w:val="000000" w:themeColor="text1"/>
          <w:sz w:val="22"/>
          <w:szCs w:val="22"/>
          <w:lang w:val="hy-AM"/>
        </w:rPr>
        <w:t xml:space="preserve"> անհրաժեշտ է </w:t>
      </w:r>
      <w:r w:rsidR="00F9448B" w:rsidRPr="00CF1E7B">
        <w:rPr>
          <w:rFonts w:ascii="GHEA Grapalat" w:hAnsi="GHEA Grapalat"/>
          <w:i/>
          <w:color w:val="000000" w:themeColor="text1"/>
          <w:sz w:val="22"/>
          <w:szCs w:val="22"/>
          <w:lang w:val="hy-AM"/>
        </w:rPr>
        <w:t xml:space="preserve">առաջնորդվել </w:t>
      </w:r>
      <w:hyperlink r:id="rId10" w:history="1">
        <w:r w:rsidR="0010316E" w:rsidRPr="00CF1E7B">
          <w:rPr>
            <w:rStyle w:val="Hyperlink"/>
            <w:rFonts w:ascii="GHEA Grapalat" w:hAnsi="GHEA Grapalat" w:cs="Sylfaen"/>
            <w:i/>
            <w:color w:val="000000" w:themeColor="text1"/>
            <w:sz w:val="22"/>
            <w:szCs w:val="22"/>
            <w:lang w:val="hy-AM"/>
          </w:rPr>
          <w:t>www.procurement.am</w:t>
        </w:r>
      </w:hyperlink>
      <w:r w:rsidR="00F60C5F" w:rsidRPr="00CF1E7B">
        <w:rPr>
          <w:rFonts w:ascii="GHEA Grapalat" w:hAnsi="GHEA Grapalat" w:cs="Sylfaen"/>
          <w:i/>
          <w:color w:val="000000" w:themeColor="text1"/>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r w:rsidR="00F60C5F" w:rsidRPr="00CF1E7B">
        <w:rPr>
          <w:color w:val="000000" w:themeColor="text1"/>
        </w:rPr>
        <w:fldChar w:fldCharType="begin"/>
      </w:r>
      <w:r w:rsidR="00F60C5F" w:rsidRPr="00CF1E7B">
        <w:rPr>
          <w:color w:val="000000" w:themeColor="text1"/>
          <w:lang w:val="hy-AM"/>
        </w:rPr>
        <w:instrText>HYPERLINK "http://gnumner.am/website/images/original/%D5%88%D5%92%D5%82%D4%B5%D5%91%D5%88%D5%92%D5%85%D5%91.docx"</w:instrText>
      </w:r>
      <w:r w:rsidR="00F60C5F" w:rsidRPr="00CF1E7B">
        <w:rPr>
          <w:color w:val="000000" w:themeColor="text1"/>
        </w:rPr>
      </w:r>
      <w:r w:rsidR="00F60C5F" w:rsidRPr="00CF1E7B">
        <w:rPr>
          <w:color w:val="000000" w:themeColor="text1"/>
        </w:rPr>
        <w:fldChar w:fldCharType="separate"/>
      </w:r>
      <w:r w:rsidR="00F60C5F" w:rsidRPr="00CF1E7B">
        <w:rPr>
          <w:rFonts w:ascii="GHEA Grapalat" w:hAnsi="GHEA Grapalat" w:cs="Sylfaen"/>
          <w:i/>
          <w:color w:val="000000" w:themeColor="text1"/>
          <w:sz w:val="22"/>
          <w:szCs w:val="22"/>
          <w:lang w:val="hy-AM"/>
        </w:rPr>
        <w:t>Էլեկտրոնային գնումների կատարման ուղեցույց</w:t>
      </w:r>
      <w:r w:rsidR="00F60C5F" w:rsidRPr="00CF1E7B">
        <w:rPr>
          <w:color w:val="000000" w:themeColor="text1"/>
        </w:rPr>
        <w:fldChar w:fldCharType="end"/>
      </w:r>
      <w:r w:rsidR="00F60C5F" w:rsidRPr="00CF1E7B">
        <w:rPr>
          <w:rFonts w:ascii="GHEA Grapalat" w:hAnsi="GHEA Grapalat" w:cs="Sylfaen"/>
          <w:i/>
          <w:color w:val="000000" w:themeColor="text1"/>
          <w:sz w:val="22"/>
          <w:szCs w:val="22"/>
          <w:lang w:val="hy-AM"/>
        </w:rPr>
        <w:t>ով:</w:t>
      </w:r>
    </w:p>
    <w:p w14:paraId="1C95163B" w14:textId="77777777" w:rsidR="00F60C5F" w:rsidRPr="00CF1E7B" w:rsidRDefault="00F60C5F" w:rsidP="00F60C5F">
      <w:pPr>
        <w:ind w:firstLine="567"/>
        <w:jc w:val="both"/>
        <w:rPr>
          <w:rFonts w:ascii="GHEA Grapalat" w:hAnsi="GHEA Grapalat" w:cs="Sylfaen"/>
          <w:i/>
          <w:color w:val="000000" w:themeColor="text1"/>
          <w:sz w:val="22"/>
          <w:szCs w:val="22"/>
          <w:lang w:val="hy-AM"/>
        </w:rPr>
      </w:pPr>
      <w:r w:rsidRPr="00CF1E7B">
        <w:rPr>
          <w:rFonts w:ascii="GHEA Grapalat" w:hAnsi="GHEA Grapalat" w:cs="Sylfaen"/>
          <w:i/>
          <w:color w:val="000000" w:themeColor="text1"/>
          <w:sz w:val="22"/>
          <w:szCs w:val="22"/>
          <w:lang w:val="hy-AM"/>
        </w:rPr>
        <w:t xml:space="preserve">Ուղեցույցը հասանելի է հետևյալ հղումով՝ </w:t>
      </w:r>
      <w:hyperlink r:id="rId11" w:history="1">
        <w:r w:rsidRPr="00CF1E7B">
          <w:rPr>
            <w:rFonts w:ascii="GHEA Grapalat" w:hAnsi="GHEA Grapalat" w:cs="Sylfaen"/>
            <w:i/>
            <w:color w:val="000000" w:themeColor="text1"/>
            <w:sz w:val="22"/>
            <w:szCs w:val="22"/>
            <w:lang w:val="hy-AM"/>
          </w:rPr>
          <w:t>http://gnumner.am/hy/page/ughecuycner_dzernarkner/</w:t>
        </w:r>
      </w:hyperlink>
      <w:r w:rsidRPr="00CF1E7B">
        <w:rPr>
          <w:rFonts w:ascii="GHEA Grapalat" w:hAnsi="GHEA Grapalat" w:cs="Sylfaen"/>
          <w:i/>
          <w:color w:val="000000" w:themeColor="text1"/>
          <w:sz w:val="22"/>
          <w:szCs w:val="22"/>
          <w:lang w:val="hy-AM"/>
        </w:rPr>
        <w:t>.</w:t>
      </w:r>
    </w:p>
    <w:p w14:paraId="1E82999F" w14:textId="1358C987" w:rsidR="006E7900" w:rsidRPr="00CF1E7B" w:rsidRDefault="00884204" w:rsidP="00EF3662">
      <w:pPr>
        <w:ind w:firstLine="567"/>
        <w:jc w:val="both"/>
        <w:rPr>
          <w:rFonts w:ascii="GHEA Grapalat" w:hAnsi="GHEA Grapalat"/>
          <w:i/>
          <w:color w:val="000000" w:themeColor="text1"/>
          <w:sz w:val="22"/>
          <w:szCs w:val="22"/>
          <w:lang w:val="hy-AM"/>
        </w:rPr>
      </w:pPr>
      <w:r w:rsidRPr="00CF1E7B">
        <w:rPr>
          <w:rFonts w:ascii="GHEA Grapalat" w:hAnsi="GHEA Grapalat"/>
          <w:i/>
          <w:color w:val="000000" w:themeColor="text1"/>
          <w:sz w:val="22"/>
          <w:szCs w:val="22"/>
          <w:lang w:val="hy-AM"/>
        </w:rPr>
        <w:t>-</w:t>
      </w:r>
      <w:r w:rsidR="00B62D06" w:rsidRPr="00CF1E7B">
        <w:rPr>
          <w:rFonts w:ascii="GHEA Grapalat" w:hAnsi="GHEA Grapalat"/>
          <w:i/>
          <w:color w:val="000000" w:themeColor="text1"/>
          <w:sz w:val="22"/>
          <w:szCs w:val="22"/>
          <w:lang w:val="hy-AM"/>
        </w:rPr>
        <w:t xml:space="preserve"> </w:t>
      </w:r>
      <w:r w:rsidR="00677658" w:rsidRPr="00CF1E7B">
        <w:rPr>
          <w:rFonts w:ascii="GHEA Grapalat" w:hAnsi="GHEA Grapalat"/>
          <w:i/>
          <w:color w:val="000000" w:themeColor="text1"/>
          <w:sz w:val="22"/>
          <w:szCs w:val="22"/>
          <w:lang w:val="hy-AM"/>
        </w:rPr>
        <w:t xml:space="preserve">համակարգի </w:t>
      </w:r>
      <w:r w:rsidR="00106D44" w:rsidRPr="00CF1E7B">
        <w:rPr>
          <w:rFonts w:ascii="GHEA Grapalat" w:hAnsi="GHEA Grapalat"/>
          <w:i/>
          <w:color w:val="000000" w:themeColor="text1"/>
          <w:sz w:val="22"/>
          <w:szCs w:val="22"/>
          <w:lang w:val="hy-AM"/>
        </w:rPr>
        <w:t xml:space="preserve">հետ </w:t>
      </w:r>
      <w:r w:rsidR="007E0E5F" w:rsidRPr="00CF1E7B">
        <w:rPr>
          <w:rFonts w:ascii="GHEA Grapalat" w:hAnsi="GHEA Grapalat"/>
          <w:i/>
          <w:color w:val="000000" w:themeColor="text1"/>
          <w:sz w:val="22"/>
          <w:szCs w:val="22"/>
          <w:lang w:val="hy-AM"/>
        </w:rPr>
        <w:t xml:space="preserve">կապված </w:t>
      </w:r>
      <w:r w:rsidR="00B62D06" w:rsidRPr="00CF1E7B">
        <w:rPr>
          <w:rFonts w:ascii="GHEA Grapalat" w:hAnsi="GHEA Grapalat"/>
          <w:i/>
          <w:color w:val="000000" w:themeColor="text1"/>
          <w:sz w:val="22"/>
          <w:szCs w:val="22"/>
          <w:lang w:val="hy-AM"/>
        </w:rPr>
        <w:t>հարցեր</w:t>
      </w:r>
      <w:r w:rsidR="00392525" w:rsidRPr="00CF1E7B">
        <w:rPr>
          <w:rFonts w:ascii="GHEA Grapalat" w:hAnsi="GHEA Grapalat"/>
          <w:i/>
          <w:color w:val="000000" w:themeColor="text1"/>
          <w:sz w:val="22"/>
          <w:szCs w:val="22"/>
          <w:lang w:val="hy-AM"/>
        </w:rPr>
        <w:t xml:space="preserve"> և խնդիրներ</w:t>
      </w:r>
      <w:r w:rsidR="00B62D06" w:rsidRPr="00CF1E7B">
        <w:rPr>
          <w:rFonts w:ascii="GHEA Grapalat" w:hAnsi="GHEA Grapalat"/>
          <w:i/>
          <w:color w:val="000000" w:themeColor="text1"/>
          <w:sz w:val="22"/>
          <w:szCs w:val="22"/>
          <w:lang w:val="hy-AM"/>
        </w:rPr>
        <w:t xml:space="preserve"> առաջանալիս </w:t>
      </w:r>
      <w:r w:rsidR="00F60C5F" w:rsidRPr="00CF1E7B">
        <w:rPr>
          <w:rFonts w:ascii="GHEA Grapalat" w:hAnsi="GHEA Grapalat"/>
          <w:i/>
          <w:color w:val="000000" w:themeColor="text1"/>
          <w:sz w:val="22"/>
          <w:szCs w:val="22"/>
          <w:lang w:val="hy-AM"/>
        </w:rPr>
        <w:t xml:space="preserve">կարող եք դիմել պատվիրատուին, ինչպես նաև </w:t>
      </w:r>
      <w:r w:rsidR="004E1503" w:rsidRPr="00CF1E7B">
        <w:rPr>
          <w:rFonts w:ascii="GHEA Grapalat" w:hAnsi="GHEA Grapalat"/>
          <w:i/>
          <w:color w:val="000000" w:themeColor="text1"/>
          <w:sz w:val="22"/>
          <w:szCs w:val="22"/>
          <w:lang w:val="hy-AM"/>
        </w:rPr>
        <w:t>ՀՀ ֆինանսների նախարարություն</w:t>
      </w:r>
      <w:r w:rsidR="00486B55" w:rsidRPr="00CF1E7B">
        <w:rPr>
          <w:rFonts w:ascii="GHEA Grapalat" w:hAnsi="GHEA Grapalat"/>
          <w:i/>
          <w:color w:val="000000" w:themeColor="text1"/>
          <w:sz w:val="22"/>
          <w:szCs w:val="22"/>
          <w:lang w:val="hy-AM"/>
        </w:rPr>
        <w:t xml:space="preserve"> (այսուհետ նաև</w:t>
      </w:r>
      <w:r w:rsidR="00537E15" w:rsidRPr="00CF1E7B">
        <w:rPr>
          <w:rFonts w:ascii="GHEA Grapalat" w:hAnsi="GHEA Grapalat"/>
          <w:i/>
          <w:color w:val="000000" w:themeColor="text1"/>
          <w:sz w:val="22"/>
          <w:szCs w:val="22"/>
          <w:lang w:val="hy-AM"/>
        </w:rPr>
        <w:t xml:space="preserve">` </w:t>
      </w:r>
      <w:r w:rsidR="0006220B" w:rsidRPr="00CF1E7B">
        <w:rPr>
          <w:rFonts w:ascii="GHEA Grapalat" w:hAnsi="GHEA Grapalat"/>
          <w:i/>
          <w:color w:val="000000" w:themeColor="text1"/>
          <w:sz w:val="22"/>
          <w:szCs w:val="22"/>
          <w:lang w:val="hy-AM"/>
        </w:rPr>
        <w:t>լիազորված մարմին</w:t>
      </w:r>
      <w:r w:rsidR="00486B55" w:rsidRPr="00CF1E7B">
        <w:rPr>
          <w:rFonts w:ascii="GHEA Grapalat" w:hAnsi="GHEA Grapalat"/>
          <w:i/>
          <w:color w:val="000000" w:themeColor="text1"/>
          <w:sz w:val="22"/>
          <w:szCs w:val="22"/>
          <w:lang w:val="hy-AM"/>
        </w:rPr>
        <w:t>)</w:t>
      </w:r>
      <w:r w:rsidR="00B62D06" w:rsidRPr="00CF1E7B">
        <w:rPr>
          <w:rFonts w:ascii="GHEA Grapalat" w:hAnsi="GHEA Grapalat"/>
          <w:i/>
          <w:color w:val="000000" w:themeColor="text1"/>
          <w:sz w:val="22"/>
          <w:szCs w:val="22"/>
          <w:lang w:val="hy-AM"/>
        </w:rPr>
        <w:t xml:space="preserve">` </w:t>
      </w:r>
      <w:r w:rsidR="00AB14F4" w:rsidRPr="00CF1E7B">
        <w:rPr>
          <w:rFonts w:ascii="GHEA Grapalat" w:hAnsi="GHEA Grapalat"/>
          <w:i/>
          <w:color w:val="000000" w:themeColor="text1"/>
          <w:sz w:val="22"/>
          <w:szCs w:val="22"/>
          <w:lang w:val="hy-AM"/>
        </w:rPr>
        <w:t xml:space="preserve">ք. Երևան, </w:t>
      </w:r>
      <w:r w:rsidR="00AD305B" w:rsidRPr="00CF1E7B">
        <w:rPr>
          <w:rFonts w:ascii="GHEA Grapalat" w:hAnsi="GHEA Grapalat"/>
          <w:i/>
          <w:color w:val="000000" w:themeColor="text1"/>
          <w:sz w:val="22"/>
          <w:szCs w:val="22"/>
          <w:lang w:val="hy-AM"/>
        </w:rPr>
        <w:t xml:space="preserve">Մելիք-Ադամյան փող. 1 </w:t>
      </w:r>
      <w:r w:rsidR="000D10F1" w:rsidRPr="00CF1E7B">
        <w:rPr>
          <w:rFonts w:ascii="GHEA Grapalat" w:hAnsi="GHEA Grapalat"/>
          <w:i/>
          <w:color w:val="000000" w:themeColor="text1"/>
          <w:lang w:val="hy-AM"/>
        </w:rPr>
        <w:t xml:space="preserve"> </w:t>
      </w:r>
      <w:r w:rsidR="00AB14F4" w:rsidRPr="00CF1E7B">
        <w:rPr>
          <w:rFonts w:ascii="GHEA Grapalat" w:hAnsi="GHEA Grapalat"/>
          <w:i/>
          <w:color w:val="000000" w:themeColor="text1"/>
          <w:sz w:val="22"/>
          <w:szCs w:val="22"/>
          <w:lang w:val="hy-AM"/>
        </w:rPr>
        <w:t>հասցեով (հեռախոս`</w:t>
      </w:r>
      <w:r w:rsidR="007032AC" w:rsidRPr="00CF1E7B">
        <w:rPr>
          <w:rFonts w:ascii="GHEA Grapalat" w:hAnsi="GHEA Grapalat"/>
          <w:i/>
          <w:color w:val="000000" w:themeColor="text1"/>
          <w:sz w:val="22"/>
          <w:szCs w:val="22"/>
          <w:lang w:val="hy-AM"/>
        </w:rPr>
        <w:t>(</w:t>
      </w:r>
      <w:r w:rsidR="00677658" w:rsidRPr="00CF1E7B">
        <w:rPr>
          <w:rFonts w:ascii="GHEA Grapalat" w:hAnsi="GHEA Grapalat"/>
          <w:i/>
          <w:color w:val="000000" w:themeColor="text1"/>
          <w:sz w:val="22"/>
          <w:szCs w:val="22"/>
          <w:lang w:val="hy-AM"/>
        </w:rPr>
        <w:t>+3741</w:t>
      </w:r>
      <w:r w:rsidR="00BE3F61" w:rsidRPr="00CF1E7B">
        <w:rPr>
          <w:rFonts w:ascii="GHEA Grapalat" w:hAnsi="GHEA Grapalat"/>
          <w:i/>
          <w:color w:val="000000" w:themeColor="text1"/>
          <w:sz w:val="22"/>
          <w:szCs w:val="22"/>
          <w:lang w:val="hy-AM"/>
        </w:rPr>
        <w:t>1</w:t>
      </w:r>
      <w:r w:rsidR="007032AC" w:rsidRPr="00CF1E7B">
        <w:rPr>
          <w:rFonts w:ascii="GHEA Grapalat" w:hAnsi="GHEA Grapalat"/>
          <w:i/>
          <w:color w:val="000000" w:themeColor="text1"/>
          <w:sz w:val="22"/>
          <w:szCs w:val="22"/>
          <w:lang w:val="hy-AM"/>
        </w:rPr>
        <w:t xml:space="preserve">) </w:t>
      </w:r>
      <w:r w:rsidR="00DE52D9" w:rsidRPr="00CF1E7B">
        <w:rPr>
          <w:rFonts w:ascii="GHEA Grapalat" w:hAnsi="GHEA Grapalat"/>
          <w:i/>
          <w:color w:val="000000" w:themeColor="text1"/>
          <w:sz w:val="22"/>
          <w:szCs w:val="22"/>
          <w:lang w:val="hy-AM"/>
        </w:rPr>
        <w:t>800-600  (111)</w:t>
      </w:r>
      <w:r w:rsidR="00AB14F4" w:rsidRPr="00CF1E7B">
        <w:rPr>
          <w:rFonts w:ascii="GHEA Grapalat" w:hAnsi="GHEA Grapalat"/>
          <w:i/>
          <w:color w:val="000000" w:themeColor="text1"/>
          <w:sz w:val="22"/>
          <w:szCs w:val="22"/>
          <w:lang w:val="hy-AM"/>
        </w:rPr>
        <w:t>):</w:t>
      </w:r>
    </w:p>
    <w:p w14:paraId="134C277B" w14:textId="77777777" w:rsidR="0089384E" w:rsidRPr="00CF1E7B" w:rsidRDefault="0089384E" w:rsidP="0089384E">
      <w:pPr>
        <w:ind w:firstLine="567"/>
        <w:rPr>
          <w:rFonts w:ascii="GHEA Grapalat" w:hAnsi="GHEA Grapalat"/>
          <w:b/>
          <w:color w:val="000000" w:themeColor="text1"/>
          <w:sz w:val="20"/>
          <w:szCs w:val="22"/>
          <w:lang w:val="hy-AM"/>
        </w:rPr>
      </w:pPr>
      <w:bookmarkStart w:id="4" w:name="_Hlk9322052"/>
      <w:r w:rsidRPr="00CF1E7B">
        <w:rPr>
          <w:rFonts w:ascii="GHEA Grapalat" w:hAnsi="GHEA Grapalat" w:cs="Sylfaen"/>
          <w:i/>
          <w:color w:val="000000" w:themeColor="text1"/>
          <w:sz w:val="22"/>
          <w:szCs w:val="22"/>
          <w:lang w:val="hy-AM"/>
        </w:rPr>
        <w:t>Համակարգում գրանցվելը, ինչպես նաև հայտ ներկայացնելն անվճար է:</w:t>
      </w:r>
      <w:bookmarkEnd w:id="4"/>
    </w:p>
    <w:p w14:paraId="6B934E6E" w14:textId="77777777" w:rsidR="00984BDB" w:rsidRPr="00CF1E7B" w:rsidRDefault="0089384E" w:rsidP="0089384E">
      <w:pPr>
        <w:ind w:firstLine="567"/>
        <w:jc w:val="both"/>
        <w:rPr>
          <w:rFonts w:ascii="GHEA Grapalat" w:hAnsi="GHEA Grapalat"/>
          <w:i/>
          <w:color w:val="000000" w:themeColor="text1"/>
          <w:sz w:val="20"/>
          <w:lang w:val="hy-AM"/>
        </w:rPr>
      </w:pPr>
      <w:r w:rsidRPr="00CF1E7B">
        <w:rPr>
          <w:rFonts w:ascii="GHEA Grapalat" w:hAnsi="GHEA Grapalat" w:cs="Sylfaen"/>
          <w:b/>
          <w:color w:val="000000" w:themeColor="text1"/>
          <w:sz w:val="20"/>
          <w:szCs w:val="22"/>
          <w:lang w:val="hy-AM"/>
        </w:rPr>
        <w:br w:type="page"/>
      </w:r>
    </w:p>
    <w:p w14:paraId="0D34CD5F" w14:textId="77777777" w:rsidR="00096865" w:rsidRPr="00CF1E7B" w:rsidRDefault="00096865" w:rsidP="00EF3662">
      <w:pPr>
        <w:ind w:firstLine="567"/>
        <w:jc w:val="center"/>
        <w:rPr>
          <w:rFonts w:ascii="GHEA Grapalat" w:hAnsi="GHEA Grapalat"/>
          <w:b/>
          <w:color w:val="000000" w:themeColor="text1"/>
          <w:sz w:val="20"/>
          <w:szCs w:val="22"/>
          <w:lang w:val="hy-AM"/>
        </w:rPr>
      </w:pPr>
    </w:p>
    <w:p w14:paraId="3DB76F48" w14:textId="77777777" w:rsidR="00160AE4" w:rsidRPr="00CF1E7B" w:rsidRDefault="00160AE4" w:rsidP="00EF3662">
      <w:pPr>
        <w:ind w:firstLine="567"/>
        <w:jc w:val="center"/>
        <w:rPr>
          <w:rFonts w:ascii="GHEA Grapalat" w:hAnsi="GHEA Grapalat" w:cs="Sylfaen"/>
          <w:b/>
          <w:color w:val="000000" w:themeColor="text1"/>
          <w:sz w:val="22"/>
          <w:szCs w:val="22"/>
          <w:lang w:val="hy-AM"/>
        </w:rPr>
      </w:pPr>
    </w:p>
    <w:p w14:paraId="4134F8B8" w14:textId="77777777" w:rsidR="00160AE4" w:rsidRPr="00CF1E7B" w:rsidRDefault="00160AE4" w:rsidP="00EF3662">
      <w:pPr>
        <w:ind w:firstLine="567"/>
        <w:jc w:val="center"/>
        <w:rPr>
          <w:rFonts w:ascii="GHEA Grapalat" w:hAnsi="GHEA Grapalat"/>
          <w:b/>
          <w:color w:val="000000" w:themeColor="text1"/>
          <w:sz w:val="20"/>
          <w:szCs w:val="20"/>
          <w:lang w:val="hy-AM"/>
        </w:rPr>
      </w:pPr>
      <w:r w:rsidRPr="00CF1E7B">
        <w:rPr>
          <w:rFonts w:ascii="GHEA Grapalat" w:hAnsi="GHEA Grapalat" w:cs="Sylfaen"/>
          <w:b/>
          <w:color w:val="000000" w:themeColor="text1"/>
          <w:sz w:val="20"/>
          <w:szCs w:val="20"/>
          <w:lang w:val="hy-AM"/>
        </w:rPr>
        <w:t>ԲՈՎԱՆԴԱԿՈւԹՅՈւՆ</w:t>
      </w:r>
    </w:p>
    <w:p w14:paraId="28368356" w14:textId="77777777" w:rsidR="00160AE4" w:rsidRPr="00CF1E7B" w:rsidRDefault="00160AE4" w:rsidP="00EF3662">
      <w:pPr>
        <w:ind w:firstLine="567"/>
        <w:jc w:val="center"/>
        <w:rPr>
          <w:rFonts w:ascii="GHEA Grapalat" w:hAnsi="GHEA Grapalat"/>
          <w:i/>
          <w:color w:val="000000" w:themeColor="text1"/>
          <w:sz w:val="20"/>
          <w:lang w:val="hy-AM"/>
        </w:rPr>
      </w:pPr>
    </w:p>
    <w:p w14:paraId="7E66C85B" w14:textId="50B87410" w:rsidR="003D7502" w:rsidRPr="00CF1E7B" w:rsidRDefault="003D7502" w:rsidP="003D7502">
      <w:pPr>
        <w:ind w:firstLine="567"/>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 xml:space="preserve">ԵՐԵՎԱՆԻ ՔԱՂԱՔԱՊԵՏԱՐԱՆԻ ԿԱՐԻՔՆԵՐԻ </w:t>
      </w:r>
      <w:r w:rsidR="00237BF6" w:rsidRPr="00CF1E7B">
        <w:rPr>
          <w:rFonts w:ascii="GHEA Grapalat" w:hAnsi="GHEA Grapalat"/>
          <w:b/>
          <w:color w:val="000000" w:themeColor="text1"/>
          <w:sz w:val="20"/>
          <w:lang w:val="hy-AM"/>
        </w:rPr>
        <w:t xml:space="preserve">ՀԱՄԱՐ </w:t>
      </w:r>
      <w:r w:rsidR="003B1340">
        <w:rPr>
          <w:rFonts w:ascii="GHEA Grapalat" w:hAnsi="GHEA Grapalat"/>
          <w:b/>
          <w:color w:val="000000" w:themeColor="text1"/>
          <w:sz w:val="20"/>
          <w:lang w:val="hy-AM"/>
        </w:rPr>
        <w:t>ԵՐևԱՆ ՔԱՂԱՔԻ  ԱՐԱԲԿԻՐ ՎԱՐՉԱԿԱՆ ՇՐՋԱՆԻ ՕՐԲԵԼԻ ԵՂԲԱՅՐՆԵՐ ՓՈՂՈՑԻ Հ.4 ՇԵՆՔԻ ԲԱԿԻ ՀԵՆԱՊԱՏԻ ՀԻՄՆԱՆՈՐՈԳՄԱՆ ԱՇԽԱՏԱՆՔՆԵՐ</w:t>
      </w:r>
      <w:r w:rsidR="00C86E7B" w:rsidRPr="00CF1E7B">
        <w:rPr>
          <w:rFonts w:ascii="GHEA Grapalat" w:hAnsi="GHEA Grapalat"/>
          <w:b/>
          <w:color w:val="000000" w:themeColor="text1"/>
          <w:sz w:val="20"/>
          <w:lang w:val="hy-AM"/>
        </w:rPr>
        <w:t xml:space="preserve">Ի </w:t>
      </w:r>
      <w:r w:rsidR="0036641C" w:rsidRPr="00CF1E7B">
        <w:rPr>
          <w:rFonts w:ascii="GHEA Grapalat" w:hAnsi="GHEA Grapalat"/>
          <w:b/>
          <w:color w:val="000000" w:themeColor="text1"/>
          <w:sz w:val="20"/>
          <w:lang w:val="hy-AM"/>
        </w:rPr>
        <w:t xml:space="preserve"> </w:t>
      </w:r>
      <w:r w:rsidR="008D6F10" w:rsidRPr="00CF1E7B">
        <w:rPr>
          <w:rFonts w:ascii="GHEA Grapalat" w:hAnsi="GHEA Grapalat"/>
          <w:b/>
          <w:color w:val="000000" w:themeColor="text1"/>
          <w:sz w:val="20"/>
          <w:lang w:val="hy-AM"/>
        </w:rPr>
        <w:t xml:space="preserve">ՁԵՌՔԲԵՐՄԱՆ </w:t>
      </w:r>
      <w:r w:rsidRPr="00CF1E7B">
        <w:rPr>
          <w:rFonts w:ascii="GHEA Grapalat" w:hAnsi="GHEA Grapalat"/>
          <w:b/>
          <w:color w:val="000000" w:themeColor="text1"/>
          <w:sz w:val="20"/>
          <w:lang w:val="hy-AM"/>
        </w:rPr>
        <w:t>ՆՊԱՏԱԿՈՎ ՀԱՅՏԱՐԱՐՎԱԾ ԳՆԱՆՇՄԱՆ ՀԱՐՑՄԱՆ ՀՐԱՎԵՐԻ</w:t>
      </w:r>
    </w:p>
    <w:p w14:paraId="4249E5ED" w14:textId="77777777" w:rsidR="00C67E80" w:rsidRPr="00CF1E7B" w:rsidRDefault="00C67E80" w:rsidP="00EF3662">
      <w:pPr>
        <w:ind w:firstLine="567"/>
        <w:jc w:val="center"/>
        <w:rPr>
          <w:rFonts w:ascii="GHEA Grapalat" w:hAnsi="GHEA Grapalat" w:cs="Sylfaen"/>
          <w:b/>
          <w:color w:val="000000" w:themeColor="text1"/>
          <w:sz w:val="20"/>
          <w:szCs w:val="22"/>
          <w:lang w:val="hy-AM"/>
        </w:rPr>
      </w:pPr>
    </w:p>
    <w:p w14:paraId="28069AB4" w14:textId="77777777" w:rsidR="009F5D9B" w:rsidRPr="00CF1E7B" w:rsidRDefault="009F5D9B" w:rsidP="00EF3662">
      <w:pPr>
        <w:ind w:firstLine="567"/>
        <w:jc w:val="center"/>
        <w:rPr>
          <w:rFonts w:ascii="GHEA Grapalat" w:hAnsi="GHEA Grapalat" w:cs="Sylfaen"/>
          <w:b/>
          <w:color w:val="000000" w:themeColor="text1"/>
          <w:sz w:val="20"/>
          <w:szCs w:val="22"/>
          <w:lang w:val="hy-AM"/>
        </w:rPr>
      </w:pPr>
    </w:p>
    <w:p w14:paraId="2069AA8F" w14:textId="77777777" w:rsidR="00096865" w:rsidRPr="00CF1E7B" w:rsidRDefault="00096865" w:rsidP="00EF3662">
      <w:pPr>
        <w:ind w:firstLine="567"/>
        <w:jc w:val="center"/>
        <w:rPr>
          <w:rFonts w:ascii="GHEA Grapalat" w:hAnsi="GHEA Grapalat"/>
          <w:color w:val="000000" w:themeColor="text1"/>
          <w:sz w:val="20"/>
          <w:lang w:val="hy-AM"/>
        </w:rPr>
      </w:pPr>
      <w:r w:rsidRPr="00CF1E7B">
        <w:rPr>
          <w:rFonts w:ascii="GHEA Grapalat" w:hAnsi="GHEA Grapalat" w:cs="Sylfaen"/>
          <w:b/>
          <w:color w:val="000000" w:themeColor="text1"/>
          <w:sz w:val="20"/>
          <w:szCs w:val="22"/>
          <w:lang w:val="hy-AM"/>
        </w:rPr>
        <w:t>ՄԱՍ</w:t>
      </w:r>
      <w:r w:rsidRPr="00CF1E7B">
        <w:rPr>
          <w:rFonts w:ascii="GHEA Grapalat" w:hAnsi="GHEA Grapalat" w:cs="Times Armenian"/>
          <w:b/>
          <w:color w:val="000000" w:themeColor="text1"/>
          <w:sz w:val="20"/>
          <w:szCs w:val="22"/>
          <w:lang w:val="hy-AM"/>
        </w:rPr>
        <w:t xml:space="preserve">  I.</w:t>
      </w:r>
    </w:p>
    <w:p w14:paraId="10C0E826" w14:textId="77777777" w:rsidR="00096865" w:rsidRPr="00CF1E7B" w:rsidRDefault="00096865" w:rsidP="00EF3662">
      <w:pPr>
        <w:ind w:firstLine="567"/>
        <w:jc w:val="both"/>
        <w:rPr>
          <w:rFonts w:ascii="GHEA Grapalat" w:hAnsi="GHEA Grapalat"/>
          <w:color w:val="000000" w:themeColor="text1"/>
          <w:sz w:val="20"/>
          <w:lang w:val="hy-AM"/>
        </w:rPr>
      </w:pPr>
    </w:p>
    <w:p w14:paraId="5396B61F"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1.  </w:t>
      </w:r>
      <w:r w:rsidRPr="00CF1E7B">
        <w:rPr>
          <w:rFonts w:ascii="GHEA Grapalat" w:hAnsi="GHEA Grapalat" w:cs="Sylfaen"/>
          <w:color w:val="000000" w:themeColor="text1"/>
          <w:sz w:val="20"/>
          <w:lang w:val="hy-AM"/>
        </w:rPr>
        <w:t>Գնման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առարկայի</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բնութա</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իրը</w:t>
      </w:r>
      <w:r w:rsidRPr="00CF1E7B">
        <w:rPr>
          <w:rFonts w:ascii="GHEA Grapalat" w:hAnsi="GHEA Grapalat" w:cs="Times Armenian"/>
          <w:color w:val="000000" w:themeColor="text1"/>
          <w:sz w:val="20"/>
          <w:lang w:val="hy-AM"/>
        </w:rPr>
        <w:tab/>
        <w:t xml:space="preserve"> </w:t>
      </w:r>
    </w:p>
    <w:p w14:paraId="57D5A591"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2. </w:t>
      </w:r>
      <w:r w:rsidRPr="00CF1E7B">
        <w:rPr>
          <w:rFonts w:ascii="GHEA Grapalat" w:hAnsi="GHEA Grapalat" w:cs="Sylfaen"/>
          <w:color w:val="000000" w:themeColor="text1"/>
          <w:sz w:val="20"/>
          <w:lang w:val="hy-AM"/>
        </w:rPr>
        <w:t>Մասնակցի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մասնակցության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իրավունքի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պահանջները</w:t>
      </w:r>
      <w:r w:rsidR="000206DA" w:rsidRPr="00CF1E7B">
        <w:rPr>
          <w:rFonts w:ascii="GHEA Grapalat" w:hAnsi="GHEA Grapalat" w:cs="Sylfaen"/>
          <w:color w:val="000000" w:themeColor="text1"/>
          <w:sz w:val="20"/>
          <w:lang w:val="hy-AM"/>
        </w:rPr>
        <w:t xml:space="preserve"> և դրանց գնահատման կարգը</w:t>
      </w:r>
      <w:r w:rsidRPr="00CF1E7B">
        <w:rPr>
          <w:rFonts w:ascii="GHEA Grapalat" w:hAnsi="GHEA Grapalat" w:cs="Times Armenian"/>
          <w:color w:val="000000" w:themeColor="text1"/>
          <w:sz w:val="20"/>
          <w:lang w:val="hy-AM"/>
        </w:rPr>
        <w:t xml:space="preserve">, </w:t>
      </w:r>
      <w:r w:rsidR="000206DA" w:rsidRPr="00CF1E7B">
        <w:rPr>
          <w:rFonts w:ascii="GHEA Grapalat" w:hAnsi="GHEA Grapalat" w:cs="Times Armenian"/>
          <w:color w:val="000000" w:themeColor="text1"/>
          <w:sz w:val="20"/>
          <w:lang w:val="hy-AM"/>
        </w:rPr>
        <w:t xml:space="preserve">ընտրված մասնակից ճանաչվելու դեպքում </w:t>
      </w:r>
      <w:r w:rsidRPr="00CF1E7B">
        <w:rPr>
          <w:rFonts w:ascii="GHEA Grapalat" w:hAnsi="GHEA Grapalat" w:cs="Sylfaen"/>
          <w:color w:val="000000" w:themeColor="text1"/>
          <w:sz w:val="20"/>
          <w:lang w:val="hy-AM"/>
        </w:rPr>
        <w:t>որակավորման</w:t>
      </w:r>
      <w:r w:rsidRPr="00CF1E7B">
        <w:rPr>
          <w:rFonts w:ascii="GHEA Grapalat" w:hAnsi="GHEA Grapalat" w:cs="Times Armenian"/>
          <w:color w:val="000000" w:themeColor="text1"/>
          <w:sz w:val="20"/>
          <w:lang w:val="hy-AM"/>
        </w:rPr>
        <w:t xml:space="preserve"> </w:t>
      </w:r>
      <w:r w:rsidR="000206DA" w:rsidRPr="00CF1E7B">
        <w:rPr>
          <w:rFonts w:ascii="GHEA Grapalat" w:hAnsi="GHEA Grapalat" w:cs="Times Armenian"/>
          <w:color w:val="000000" w:themeColor="text1"/>
          <w:sz w:val="20"/>
          <w:lang w:val="hy-AM"/>
        </w:rPr>
        <w:t>ապահովում ներկայացնելու պայմանները</w:t>
      </w:r>
      <w:r w:rsidRPr="00CF1E7B">
        <w:rPr>
          <w:rFonts w:ascii="GHEA Grapalat" w:hAnsi="GHEA Grapalat" w:cs="Times Armenian"/>
          <w:color w:val="000000" w:themeColor="text1"/>
          <w:sz w:val="20"/>
          <w:lang w:val="hy-AM"/>
        </w:rPr>
        <w:t xml:space="preserve"> </w:t>
      </w:r>
    </w:p>
    <w:p w14:paraId="3A3D9181"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3. </w:t>
      </w:r>
      <w:r w:rsidRPr="00CF1E7B">
        <w:rPr>
          <w:rFonts w:ascii="GHEA Grapalat" w:hAnsi="GHEA Grapalat" w:cs="Sylfaen"/>
          <w:color w:val="000000" w:themeColor="text1"/>
          <w:sz w:val="20"/>
          <w:lang w:val="hy-AM"/>
        </w:rPr>
        <w:t>Հրավերի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պարզաբանումը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հրավերում</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փոփոխություն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կատարելու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ը</w:t>
      </w:r>
      <w:r w:rsidRPr="00CF1E7B">
        <w:rPr>
          <w:rFonts w:ascii="GHEA Grapalat" w:hAnsi="GHEA Grapalat" w:cs="Times Armenian"/>
          <w:color w:val="000000" w:themeColor="text1"/>
          <w:sz w:val="20"/>
          <w:lang w:val="hy-AM"/>
        </w:rPr>
        <w:tab/>
      </w:r>
    </w:p>
    <w:p w14:paraId="6703D5EE" w14:textId="77777777" w:rsidR="00087A30" w:rsidRPr="00CF1E7B" w:rsidRDefault="00096865" w:rsidP="00EF3662">
      <w:pPr>
        <w:ind w:firstLine="1134"/>
        <w:jc w:val="both"/>
        <w:rPr>
          <w:rFonts w:ascii="GHEA Grapalat" w:hAnsi="GHEA Grapalat" w:cs="Sylfaen"/>
          <w:color w:val="000000" w:themeColor="text1"/>
          <w:sz w:val="20"/>
          <w:lang w:val="hy-AM"/>
        </w:rPr>
      </w:pPr>
      <w:r w:rsidRPr="00CF1E7B">
        <w:rPr>
          <w:rFonts w:ascii="GHEA Grapalat" w:hAnsi="GHEA Grapalat"/>
          <w:color w:val="000000" w:themeColor="text1"/>
          <w:sz w:val="20"/>
          <w:lang w:val="hy-AM"/>
        </w:rPr>
        <w:t xml:space="preserve">4. </w:t>
      </w:r>
      <w:r w:rsidRPr="00CF1E7B">
        <w:rPr>
          <w:rFonts w:ascii="GHEA Grapalat" w:hAnsi="GHEA Grapalat" w:cs="Sylfaen"/>
          <w:color w:val="000000" w:themeColor="text1"/>
          <w:sz w:val="20"/>
          <w:lang w:val="hy-AM"/>
        </w:rPr>
        <w:t>Հայտը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ներկայացնելու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ը</w:t>
      </w:r>
    </w:p>
    <w:p w14:paraId="19330406" w14:textId="77777777" w:rsidR="00096865" w:rsidRPr="00CF1E7B" w:rsidRDefault="00087A30"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5.</w:t>
      </w:r>
      <w:r w:rsidRPr="00CF1E7B">
        <w:rPr>
          <w:rFonts w:ascii="GHEA Grapalat" w:hAnsi="GHEA Grapalat"/>
          <w:color w:val="000000" w:themeColor="text1"/>
          <w:sz w:val="20"/>
          <w:lang w:val="hy-AM"/>
        </w:rPr>
        <w:tab/>
      </w:r>
      <w:r w:rsidRPr="00CF1E7B">
        <w:rPr>
          <w:rFonts w:ascii="GHEA Grapalat" w:hAnsi="GHEA Grapalat" w:cs="Sylfaen"/>
          <w:color w:val="000000" w:themeColor="text1"/>
          <w:sz w:val="20"/>
          <w:lang w:val="hy-AM"/>
        </w:rPr>
        <w:t>Հայտի</w:t>
      </w:r>
      <w:r w:rsidRPr="00CF1E7B">
        <w:rPr>
          <w:rFonts w:ascii="GHEA Grapalat" w:hAnsi="GHEA Grapalat" w:cs="Times Armenian"/>
          <w:color w:val="000000" w:themeColor="text1"/>
          <w:sz w:val="20"/>
          <w:lang w:val="hy-AM"/>
        </w:rPr>
        <w:t xml:space="preserve"> գ</w:t>
      </w:r>
      <w:r w:rsidRPr="00CF1E7B">
        <w:rPr>
          <w:rFonts w:ascii="GHEA Grapalat" w:hAnsi="GHEA Grapalat" w:cs="Sylfaen"/>
          <w:color w:val="000000" w:themeColor="text1"/>
          <w:sz w:val="20"/>
          <w:lang w:val="hy-AM"/>
        </w:rPr>
        <w:t>նային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առաջարկը</w:t>
      </w:r>
      <w:r w:rsidR="00096865" w:rsidRPr="00CF1E7B">
        <w:rPr>
          <w:rFonts w:ascii="GHEA Grapalat" w:hAnsi="GHEA Grapalat" w:cs="Times Armenian"/>
          <w:color w:val="000000" w:themeColor="text1"/>
          <w:sz w:val="20"/>
          <w:lang w:val="hy-AM"/>
        </w:rPr>
        <w:tab/>
        <w:t xml:space="preserve"> </w:t>
      </w:r>
    </w:p>
    <w:p w14:paraId="644D0680" w14:textId="2948C9CE" w:rsidR="00096865" w:rsidRPr="00CF1E7B" w:rsidRDefault="00087A30" w:rsidP="00246611">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6</w:t>
      </w:r>
      <w:r w:rsidR="00096865" w:rsidRPr="00CF1E7B">
        <w:rPr>
          <w:rFonts w:ascii="GHEA Grapalat" w:hAnsi="GHEA Grapalat"/>
          <w:color w:val="000000" w:themeColor="text1"/>
          <w:sz w:val="20"/>
          <w:lang w:val="hy-AM"/>
        </w:rPr>
        <w:t xml:space="preserve">. </w:t>
      </w:r>
      <w:r w:rsidR="00096865" w:rsidRPr="00CF1E7B">
        <w:rPr>
          <w:rFonts w:ascii="GHEA Grapalat" w:hAnsi="GHEA Grapalat" w:cs="Sylfaen"/>
          <w:color w:val="000000" w:themeColor="text1"/>
          <w:sz w:val="20"/>
          <w:lang w:val="hy-AM"/>
        </w:rPr>
        <w:t>Հայտի</w:t>
      </w:r>
      <w:r w:rsidR="00096865" w:rsidRPr="00CF1E7B">
        <w:rPr>
          <w:rFonts w:ascii="GHEA Grapalat" w:hAnsi="GHEA Grapalat" w:cs="Times Armenian"/>
          <w:color w:val="000000" w:themeColor="text1"/>
          <w:sz w:val="20"/>
          <w:lang w:val="hy-AM"/>
        </w:rPr>
        <w:t xml:space="preserve"> գ</w:t>
      </w:r>
      <w:r w:rsidR="00096865" w:rsidRPr="00CF1E7B">
        <w:rPr>
          <w:rFonts w:ascii="GHEA Grapalat" w:hAnsi="GHEA Grapalat" w:cs="Sylfaen"/>
          <w:color w:val="000000" w:themeColor="text1"/>
          <w:sz w:val="20"/>
          <w:lang w:val="hy-AM"/>
        </w:rPr>
        <w:t>ործողության</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ժամկետը</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հայտերում</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փոփոխություն</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կատարելու</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և</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դրանք</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հետ</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վերցնելու</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կար</w:t>
      </w:r>
      <w:r w:rsidR="00096865" w:rsidRPr="00CF1E7B">
        <w:rPr>
          <w:rFonts w:ascii="GHEA Grapalat" w:hAnsi="GHEA Grapalat" w:cs="Times Armenian"/>
          <w:color w:val="000000" w:themeColor="text1"/>
          <w:sz w:val="20"/>
          <w:lang w:val="hy-AM"/>
        </w:rPr>
        <w:t>գ</w:t>
      </w:r>
      <w:r w:rsidR="00096865" w:rsidRPr="00CF1E7B">
        <w:rPr>
          <w:rFonts w:ascii="GHEA Grapalat" w:hAnsi="GHEA Grapalat" w:cs="Sylfaen"/>
          <w:color w:val="000000" w:themeColor="text1"/>
          <w:sz w:val="20"/>
          <w:lang w:val="hy-AM"/>
        </w:rPr>
        <w:t>ը</w:t>
      </w:r>
      <w:r w:rsidR="00096865" w:rsidRPr="00CF1E7B">
        <w:rPr>
          <w:rFonts w:ascii="GHEA Grapalat" w:hAnsi="GHEA Grapalat" w:cs="Times Armenian"/>
          <w:color w:val="000000" w:themeColor="text1"/>
          <w:sz w:val="20"/>
          <w:lang w:val="hy-AM"/>
        </w:rPr>
        <w:tab/>
        <w:t xml:space="preserve"> </w:t>
      </w:r>
    </w:p>
    <w:p w14:paraId="79FF513C" w14:textId="77777777" w:rsidR="00096865" w:rsidRPr="00CF1E7B" w:rsidRDefault="00087A30" w:rsidP="00EF3662">
      <w:pPr>
        <w:ind w:firstLine="1134"/>
        <w:jc w:val="both"/>
        <w:rPr>
          <w:rFonts w:ascii="GHEA Grapalat" w:hAnsi="GHEA Grapalat" w:cs="Sylfaen"/>
          <w:color w:val="000000" w:themeColor="text1"/>
          <w:sz w:val="20"/>
          <w:lang w:val="hy-AM"/>
        </w:rPr>
      </w:pPr>
      <w:r w:rsidRPr="00CF1E7B">
        <w:rPr>
          <w:rFonts w:ascii="GHEA Grapalat" w:hAnsi="GHEA Grapalat"/>
          <w:color w:val="000000" w:themeColor="text1"/>
          <w:sz w:val="20"/>
          <w:lang w:val="hy-AM"/>
        </w:rPr>
        <w:t>8</w:t>
      </w:r>
      <w:r w:rsidR="00096865" w:rsidRPr="00CF1E7B">
        <w:rPr>
          <w:rFonts w:ascii="GHEA Grapalat" w:hAnsi="GHEA Grapalat"/>
          <w:color w:val="000000" w:themeColor="text1"/>
          <w:sz w:val="20"/>
          <w:lang w:val="hy-AM"/>
        </w:rPr>
        <w:t xml:space="preserve">. </w:t>
      </w:r>
      <w:r w:rsidR="00AF7BE8" w:rsidRPr="00CF1E7B">
        <w:rPr>
          <w:rFonts w:ascii="GHEA Grapalat" w:hAnsi="GHEA Grapalat"/>
          <w:color w:val="000000" w:themeColor="text1"/>
          <w:sz w:val="20"/>
          <w:lang w:val="hy-AM"/>
        </w:rPr>
        <w:t>Հ</w:t>
      </w:r>
      <w:r w:rsidR="00AF7BE8" w:rsidRPr="00CF1E7B">
        <w:rPr>
          <w:rFonts w:ascii="GHEA Grapalat" w:hAnsi="GHEA Grapalat" w:cs="Sylfaen"/>
          <w:color w:val="000000" w:themeColor="text1"/>
          <w:sz w:val="20"/>
          <w:lang w:val="hy-AM"/>
        </w:rPr>
        <w:t>այտերի բացումը, գնահատումը  և արդյունքների ամփոփումը</w:t>
      </w:r>
      <w:r w:rsidR="00096865" w:rsidRPr="00CF1E7B">
        <w:rPr>
          <w:rFonts w:ascii="GHEA Grapalat" w:hAnsi="GHEA Grapalat" w:cs="Sylfaen"/>
          <w:color w:val="000000" w:themeColor="text1"/>
          <w:sz w:val="20"/>
          <w:lang w:val="hy-AM"/>
        </w:rPr>
        <w:tab/>
      </w:r>
    </w:p>
    <w:p w14:paraId="52DC6AD9" w14:textId="77777777" w:rsidR="00096865" w:rsidRPr="00CF1E7B" w:rsidRDefault="00087A30"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9</w:t>
      </w:r>
      <w:r w:rsidR="00096865" w:rsidRPr="00CF1E7B">
        <w:rPr>
          <w:rFonts w:ascii="GHEA Grapalat" w:hAnsi="GHEA Grapalat"/>
          <w:color w:val="000000" w:themeColor="text1"/>
          <w:sz w:val="20"/>
          <w:lang w:val="hy-AM"/>
        </w:rPr>
        <w:t xml:space="preserve">. </w:t>
      </w:r>
      <w:r w:rsidR="00096865" w:rsidRPr="00CF1E7B">
        <w:rPr>
          <w:rFonts w:ascii="GHEA Grapalat" w:hAnsi="GHEA Grapalat" w:cs="Sylfaen"/>
          <w:color w:val="000000" w:themeColor="text1"/>
          <w:sz w:val="20"/>
          <w:lang w:val="hy-AM"/>
        </w:rPr>
        <w:t>Պայմանա</w:t>
      </w:r>
      <w:r w:rsidR="00096865" w:rsidRPr="00CF1E7B">
        <w:rPr>
          <w:rFonts w:ascii="GHEA Grapalat" w:hAnsi="GHEA Grapalat" w:cs="Times Armenian"/>
          <w:color w:val="000000" w:themeColor="text1"/>
          <w:sz w:val="20"/>
          <w:lang w:val="hy-AM"/>
        </w:rPr>
        <w:t>գ</w:t>
      </w:r>
      <w:r w:rsidR="00096865" w:rsidRPr="00CF1E7B">
        <w:rPr>
          <w:rFonts w:ascii="GHEA Grapalat" w:hAnsi="GHEA Grapalat" w:cs="Sylfaen"/>
          <w:color w:val="000000" w:themeColor="text1"/>
          <w:sz w:val="20"/>
          <w:lang w:val="hy-AM"/>
        </w:rPr>
        <w:t>րի</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կնքումը</w:t>
      </w:r>
      <w:r w:rsidR="00096865" w:rsidRPr="00CF1E7B">
        <w:rPr>
          <w:rFonts w:ascii="GHEA Grapalat" w:hAnsi="GHEA Grapalat" w:cs="Times Armenian"/>
          <w:color w:val="000000" w:themeColor="text1"/>
          <w:sz w:val="20"/>
          <w:lang w:val="hy-AM"/>
        </w:rPr>
        <w:tab/>
      </w:r>
    </w:p>
    <w:p w14:paraId="6CFBF101" w14:textId="77777777" w:rsidR="00096865" w:rsidRPr="00CF1E7B" w:rsidRDefault="00087A30"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10</w:t>
      </w:r>
      <w:r w:rsidR="00096865" w:rsidRPr="00CF1E7B">
        <w:rPr>
          <w:rFonts w:ascii="GHEA Grapalat" w:hAnsi="GHEA Grapalat"/>
          <w:color w:val="000000" w:themeColor="text1"/>
          <w:sz w:val="20"/>
          <w:lang w:val="hy-AM"/>
        </w:rPr>
        <w:t xml:space="preserve">. </w:t>
      </w:r>
      <w:r w:rsidR="000206DA" w:rsidRPr="00CF1E7B">
        <w:rPr>
          <w:rFonts w:ascii="GHEA Grapalat" w:hAnsi="GHEA Grapalat"/>
          <w:color w:val="000000" w:themeColor="text1"/>
          <w:sz w:val="20"/>
          <w:lang w:val="hy-AM"/>
        </w:rPr>
        <w:t xml:space="preserve">Որակավորման և </w:t>
      </w:r>
      <w:r w:rsidR="000206DA" w:rsidRPr="00CF1E7B">
        <w:rPr>
          <w:rFonts w:ascii="GHEA Grapalat" w:hAnsi="GHEA Grapalat" w:cs="Sylfaen"/>
          <w:color w:val="000000" w:themeColor="text1"/>
          <w:sz w:val="20"/>
          <w:lang w:val="hy-AM"/>
        </w:rPr>
        <w:t>պ</w:t>
      </w:r>
      <w:r w:rsidR="00096865" w:rsidRPr="00CF1E7B">
        <w:rPr>
          <w:rFonts w:ascii="GHEA Grapalat" w:hAnsi="GHEA Grapalat" w:cs="Sylfaen"/>
          <w:color w:val="000000" w:themeColor="text1"/>
          <w:sz w:val="20"/>
          <w:lang w:val="hy-AM"/>
        </w:rPr>
        <w:t>այմանա</w:t>
      </w:r>
      <w:r w:rsidR="00096865" w:rsidRPr="00CF1E7B">
        <w:rPr>
          <w:rFonts w:ascii="GHEA Grapalat" w:hAnsi="GHEA Grapalat" w:cs="Times Armenian"/>
          <w:color w:val="000000" w:themeColor="text1"/>
          <w:sz w:val="20"/>
          <w:lang w:val="hy-AM"/>
        </w:rPr>
        <w:t>գ</w:t>
      </w:r>
      <w:r w:rsidR="00096865" w:rsidRPr="00CF1E7B">
        <w:rPr>
          <w:rFonts w:ascii="GHEA Grapalat" w:hAnsi="GHEA Grapalat" w:cs="Sylfaen"/>
          <w:color w:val="000000" w:themeColor="text1"/>
          <w:sz w:val="20"/>
          <w:lang w:val="hy-AM"/>
        </w:rPr>
        <w:t>րի</w:t>
      </w:r>
      <w:r w:rsidR="00096865" w:rsidRPr="00CF1E7B">
        <w:rPr>
          <w:rFonts w:ascii="GHEA Grapalat" w:hAnsi="GHEA Grapalat" w:cs="Times Armenian"/>
          <w:color w:val="000000" w:themeColor="text1"/>
          <w:sz w:val="20"/>
          <w:lang w:val="hy-AM"/>
        </w:rPr>
        <w:t xml:space="preserve"> </w:t>
      </w:r>
      <w:r w:rsidR="00096865" w:rsidRPr="00CF1E7B">
        <w:rPr>
          <w:rFonts w:ascii="GHEA Grapalat" w:hAnsi="GHEA Grapalat" w:cs="Sylfaen"/>
          <w:color w:val="000000" w:themeColor="text1"/>
          <w:sz w:val="20"/>
          <w:lang w:val="hy-AM"/>
        </w:rPr>
        <w:t>ապահովում</w:t>
      </w:r>
      <w:r w:rsidR="000206DA" w:rsidRPr="00CF1E7B">
        <w:rPr>
          <w:rFonts w:ascii="GHEA Grapalat" w:hAnsi="GHEA Grapalat" w:cs="Sylfaen"/>
          <w:color w:val="000000" w:themeColor="text1"/>
          <w:sz w:val="20"/>
          <w:lang w:val="hy-AM"/>
        </w:rPr>
        <w:t>ներ</w:t>
      </w:r>
      <w:r w:rsidR="00096865" w:rsidRPr="00CF1E7B">
        <w:rPr>
          <w:rFonts w:ascii="GHEA Grapalat" w:hAnsi="GHEA Grapalat" w:cs="Sylfaen"/>
          <w:color w:val="000000" w:themeColor="text1"/>
          <w:sz w:val="20"/>
          <w:lang w:val="hy-AM"/>
        </w:rPr>
        <w:t>ը</w:t>
      </w:r>
      <w:r w:rsidR="00096865" w:rsidRPr="00CF1E7B">
        <w:rPr>
          <w:rFonts w:ascii="GHEA Grapalat" w:hAnsi="GHEA Grapalat" w:cs="Times Armenian"/>
          <w:color w:val="000000" w:themeColor="text1"/>
          <w:sz w:val="20"/>
          <w:lang w:val="hy-AM"/>
        </w:rPr>
        <w:tab/>
        <w:t xml:space="preserve"> </w:t>
      </w:r>
    </w:p>
    <w:p w14:paraId="18599BF7"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1</w:t>
      </w:r>
      <w:r w:rsidR="00087A30" w:rsidRPr="00CF1E7B">
        <w:rPr>
          <w:rFonts w:ascii="GHEA Grapalat" w:hAnsi="GHEA Grapalat"/>
          <w:color w:val="000000" w:themeColor="text1"/>
          <w:sz w:val="20"/>
          <w:lang w:val="hy-AM"/>
        </w:rPr>
        <w:t>1</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չկայացած</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հայտարարելը</w:t>
      </w:r>
      <w:r w:rsidRPr="00CF1E7B">
        <w:rPr>
          <w:rFonts w:ascii="GHEA Grapalat" w:hAnsi="GHEA Grapalat" w:cs="Times Armenian"/>
          <w:color w:val="000000" w:themeColor="text1"/>
          <w:sz w:val="20"/>
          <w:lang w:val="hy-AM"/>
        </w:rPr>
        <w:tab/>
        <w:t xml:space="preserve"> </w:t>
      </w:r>
    </w:p>
    <w:p w14:paraId="40C11C16"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1</w:t>
      </w:r>
      <w:r w:rsidR="00087A30" w:rsidRPr="00CF1E7B">
        <w:rPr>
          <w:rFonts w:ascii="GHEA Grapalat" w:hAnsi="GHEA Grapalat"/>
          <w:color w:val="000000" w:themeColor="text1"/>
          <w:sz w:val="20"/>
          <w:lang w:val="hy-AM"/>
        </w:rPr>
        <w:t>2</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Գնման</w:t>
      </w:r>
      <w:r w:rsidRPr="00CF1E7B">
        <w:rPr>
          <w:rFonts w:ascii="GHEA Grapalat" w:hAnsi="GHEA Grapalat" w:cs="Times Armenian"/>
          <w:color w:val="000000" w:themeColor="text1"/>
          <w:sz w:val="20"/>
          <w:lang w:val="hy-AM"/>
        </w:rPr>
        <w:t xml:space="preserve"> գ</w:t>
      </w:r>
      <w:r w:rsidRPr="00CF1E7B">
        <w:rPr>
          <w:rFonts w:ascii="GHEA Grapalat" w:hAnsi="GHEA Grapalat" w:cs="Sylfaen"/>
          <w:color w:val="000000" w:themeColor="text1"/>
          <w:sz w:val="20"/>
          <w:lang w:val="hy-AM"/>
        </w:rPr>
        <w:t>ործընթացի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կապված</w:t>
      </w:r>
      <w:r w:rsidRPr="00CF1E7B">
        <w:rPr>
          <w:rFonts w:ascii="GHEA Grapalat" w:hAnsi="GHEA Grapalat" w:cs="Times Armenian"/>
          <w:color w:val="000000" w:themeColor="text1"/>
          <w:sz w:val="20"/>
          <w:lang w:val="hy-AM"/>
        </w:rPr>
        <w:t xml:space="preserve"> գ</w:t>
      </w:r>
      <w:r w:rsidRPr="00CF1E7B">
        <w:rPr>
          <w:rFonts w:ascii="GHEA Grapalat" w:hAnsi="GHEA Grapalat" w:cs="Sylfaen"/>
          <w:color w:val="000000" w:themeColor="text1"/>
          <w:sz w:val="20"/>
          <w:lang w:val="hy-AM"/>
        </w:rPr>
        <w:t>ործողությունները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կամ</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ընդունված</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որոշումները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բողոքարկելու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մասնակցի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իրավունքը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ը</w:t>
      </w:r>
      <w:r w:rsidRPr="00CF1E7B">
        <w:rPr>
          <w:rFonts w:ascii="GHEA Grapalat" w:hAnsi="GHEA Grapalat" w:cs="Times Armenian"/>
          <w:color w:val="000000" w:themeColor="text1"/>
          <w:sz w:val="20"/>
          <w:lang w:val="hy-AM"/>
        </w:rPr>
        <w:tab/>
      </w:r>
    </w:p>
    <w:p w14:paraId="4B5F4B2A" w14:textId="77777777" w:rsidR="00096865" w:rsidRPr="00CF1E7B" w:rsidRDefault="00096865" w:rsidP="00EF3662">
      <w:pPr>
        <w:ind w:firstLine="567"/>
        <w:jc w:val="both"/>
        <w:rPr>
          <w:rFonts w:ascii="GHEA Grapalat" w:hAnsi="GHEA Grapalat"/>
          <w:color w:val="000000" w:themeColor="text1"/>
          <w:sz w:val="20"/>
          <w:lang w:val="hy-AM"/>
        </w:rPr>
      </w:pPr>
    </w:p>
    <w:p w14:paraId="21D35590" w14:textId="77777777" w:rsidR="00096865" w:rsidRPr="00CF1E7B" w:rsidRDefault="00096865" w:rsidP="00EF3662">
      <w:pPr>
        <w:ind w:firstLine="567"/>
        <w:jc w:val="both"/>
        <w:rPr>
          <w:rFonts w:ascii="GHEA Grapalat" w:hAnsi="GHEA Grapalat"/>
          <w:color w:val="000000" w:themeColor="text1"/>
          <w:sz w:val="20"/>
          <w:lang w:val="hy-AM"/>
        </w:rPr>
      </w:pPr>
    </w:p>
    <w:p w14:paraId="43863DD8" w14:textId="6794DBF5" w:rsidR="00096865" w:rsidRPr="00CF1E7B" w:rsidRDefault="00096865" w:rsidP="00EF3662">
      <w:pPr>
        <w:ind w:firstLine="567"/>
        <w:jc w:val="center"/>
        <w:rPr>
          <w:rFonts w:ascii="GHEA Grapalat" w:hAnsi="GHEA Grapalat"/>
          <w:b/>
          <w:color w:val="000000" w:themeColor="text1"/>
          <w:sz w:val="20"/>
          <w:lang w:val="hy-AM"/>
        </w:rPr>
      </w:pPr>
      <w:r w:rsidRPr="00CF1E7B">
        <w:rPr>
          <w:rFonts w:ascii="GHEA Grapalat" w:hAnsi="GHEA Grapalat" w:cs="Sylfaen"/>
          <w:b/>
          <w:color w:val="000000" w:themeColor="text1"/>
          <w:sz w:val="20"/>
          <w:lang w:val="hy-AM"/>
        </w:rPr>
        <w:t>ՄԱՍ</w:t>
      </w:r>
      <w:r w:rsidRPr="00CF1E7B">
        <w:rPr>
          <w:rFonts w:ascii="GHEA Grapalat" w:hAnsi="GHEA Grapalat" w:cs="Times Armenian"/>
          <w:b/>
          <w:color w:val="000000" w:themeColor="text1"/>
          <w:sz w:val="20"/>
          <w:lang w:val="hy-AM"/>
        </w:rPr>
        <w:t xml:space="preserve">  II.  </w:t>
      </w:r>
      <w:r w:rsidR="005019FD" w:rsidRPr="00CF1E7B">
        <w:rPr>
          <w:rFonts w:ascii="GHEA Grapalat" w:hAnsi="GHEA Grapalat" w:cs="Sylfaen"/>
          <w:b/>
          <w:color w:val="000000" w:themeColor="text1"/>
          <w:sz w:val="20"/>
          <w:lang w:val="hy-AM"/>
        </w:rPr>
        <w:t>ԳՆԱՆՇՄԱՆ ՀԱՐՑՄԱՆ</w:t>
      </w:r>
      <w:r w:rsidRPr="00CF1E7B">
        <w:rPr>
          <w:rFonts w:ascii="GHEA Grapalat" w:hAnsi="GHEA Grapalat" w:cs="Times Armenian"/>
          <w:b/>
          <w:color w:val="000000" w:themeColor="text1"/>
          <w:sz w:val="20"/>
          <w:lang w:val="hy-AM"/>
        </w:rPr>
        <w:t xml:space="preserve">  </w:t>
      </w:r>
      <w:r w:rsidRPr="00CF1E7B">
        <w:rPr>
          <w:rFonts w:ascii="GHEA Grapalat" w:hAnsi="GHEA Grapalat" w:cs="Sylfaen"/>
          <w:b/>
          <w:color w:val="000000" w:themeColor="text1"/>
          <w:sz w:val="20"/>
          <w:lang w:val="hy-AM"/>
        </w:rPr>
        <w:t>ՀԱՅՏԸ</w:t>
      </w:r>
      <w:r w:rsidRPr="00CF1E7B">
        <w:rPr>
          <w:rFonts w:ascii="GHEA Grapalat" w:hAnsi="GHEA Grapalat" w:cs="Times Armenian"/>
          <w:b/>
          <w:color w:val="000000" w:themeColor="text1"/>
          <w:sz w:val="20"/>
          <w:lang w:val="hy-AM"/>
        </w:rPr>
        <w:t xml:space="preserve">  </w:t>
      </w:r>
      <w:r w:rsidRPr="00CF1E7B">
        <w:rPr>
          <w:rFonts w:ascii="GHEA Grapalat" w:hAnsi="GHEA Grapalat" w:cs="Sylfaen"/>
          <w:b/>
          <w:color w:val="000000" w:themeColor="text1"/>
          <w:sz w:val="20"/>
          <w:lang w:val="hy-AM"/>
        </w:rPr>
        <w:t>ՊԱՏՐԱՍՏԵԼՈՒ</w:t>
      </w:r>
      <w:r w:rsidRPr="00CF1E7B">
        <w:rPr>
          <w:rFonts w:ascii="GHEA Grapalat" w:hAnsi="GHEA Grapalat" w:cs="Times Armenian"/>
          <w:b/>
          <w:color w:val="000000" w:themeColor="text1"/>
          <w:sz w:val="20"/>
          <w:lang w:val="hy-AM"/>
        </w:rPr>
        <w:t xml:space="preserve">  </w:t>
      </w:r>
      <w:r w:rsidRPr="00CF1E7B">
        <w:rPr>
          <w:rFonts w:ascii="GHEA Grapalat" w:hAnsi="GHEA Grapalat" w:cs="Sylfaen"/>
          <w:b/>
          <w:color w:val="000000" w:themeColor="text1"/>
          <w:sz w:val="20"/>
          <w:lang w:val="hy-AM"/>
        </w:rPr>
        <w:t>ՀՐԱՀԱՆԳ</w:t>
      </w:r>
    </w:p>
    <w:p w14:paraId="0FFF5AB8" w14:textId="77777777" w:rsidR="00096865" w:rsidRPr="00CF1E7B" w:rsidRDefault="00096865" w:rsidP="00EF3662">
      <w:pPr>
        <w:ind w:firstLine="567"/>
        <w:jc w:val="both"/>
        <w:rPr>
          <w:rFonts w:ascii="GHEA Grapalat" w:hAnsi="GHEA Grapalat"/>
          <w:color w:val="000000" w:themeColor="text1"/>
          <w:sz w:val="20"/>
          <w:lang w:val="hy-AM"/>
        </w:rPr>
      </w:pPr>
    </w:p>
    <w:p w14:paraId="5247F0C0"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1.</w:t>
      </w:r>
      <w:r w:rsidRPr="00CF1E7B">
        <w:rPr>
          <w:rFonts w:ascii="GHEA Grapalat" w:hAnsi="GHEA Grapalat"/>
          <w:color w:val="000000" w:themeColor="text1"/>
          <w:sz w:val="20"/>
          <w:lang w:val="hy-AM"/>
        </w:rPr>
        <w:tab/>
      </w:r>
      <w:r w:rsidRPr="00CF1E7B">
        <w:rPr>
          <w:rFonts w:ascii="GHEA Grapalat" w:hAnsi="GHEA Grapalat" w:cs="Sylfaen"/>
          <w:color w:val="000000" w:themeColor="text1"/>
          <w:sz w:val="20"/>
          <w:lang w:val="hy-AM"/>
        </w:rPr>
        <w:t>Ընդհանուր</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դրույթներ</w:t>
      </w:r>
      <w:r w:rsidRPr="00CF1E7B">
        <w:rPr>
          <w:rFonts w:ascii="GHEA Grapalat" w:hAnsi="GHEA Grapalat" w:cs="Times Armenian"/>
          <w:color w:val="000000" w:themeColor="text1"/>
          <w:sz w:val="20"/>
          <w:lang w:val="hy-AM"/>
        </w:rPr>
        <w:tab/>
      </w:r>
    </w:p>
    <w:p w14:paraId="2CEBE086" w14:textId="77777777" w:rsidR="00096865" w:rsidRPr="00CF1E7B" w:rsidRDefault="00096865" w:rsidP="00EF3662">
      <w:pPr>
        <w:ind w:firstLine="1134"/>
        <w:jc w:val="both"/>
        <w:rPr>
          <w:rFonts w:ascii="GHEA Grapalat" w:hAnsi="GHEA Grapalat"/>
          <w:color w:val="000000" w:themeColor="text1"/>
          <w:sz w:val="20"/>
          <w:lang w:val="hy-AM"/>
        </w:rPr>
      </w:pPr>
      <w:r w:rsidRPr="00CF1E7B">
        <w:rPr>
          <w:rFonts w:ascii="GHEA Grapalat" w:hAnsi="GHEA Grapalat"/>
          <w:color w:val="000000" w:themeColor="text1"/>
          <w:sz w:val="20"/>
          <w:lang w:val="hy-AM"/>
        </w:rPr>
        <w:t>2.</w:t>
      </w:r>
      <w:r w:rsidRPr="00CF1E7B">
        <w:rPr>
          <w:rFonts w:ascii="GHEA Grapalat" w:hAnsi="GHEA Grapalat"/>
          <w:color w:val="000000" w:themeColor="text1"/>
          <w:sz w:val="20"/>
          <w:lang w:val="hy-AM"/>
        </w:rPr>
        <w:tab/>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հայտը</w:t>
      </w:r>
      <w:r w:rsidRPr="00CF1E7B">
        <w:rPr>
          <w:rFonts w:ascii="GHEA Grapalat" w:hAnsi="GHEA Grapalat" w:cs="Times Armenian"/>
          <w:color w:val="000000" w:themeColor="text1"/>
          <w:sz w:val="20"/>
          <w:lang w:val="hy-AM"/>
        </w:rPr>
        <w:tab/>
      </w:r>
    </w:p>
    <w:p w14:paraId="7011484C" w14:textId="77777777" w:rsidR="00037DDE" w:rsidRPr="00CF1E7B" w:rsidRDefault="006F0D3F" w:rsidP="00EF3662">
      <w:pPr>
        <w:ind w:firstLine="1134"/>
        <w:jc w:val="both"/>
        <w:rPr>
          <w:rFonts w:ascii="GHEA Grapalat" w:hAnsi="GHEA Grapalat" w:cs="Times Armenian"/>
          <w:color w:val="000000" w:themeColor="text1"/>
          <w:sz w:val="20"/>
          <w:lang w:val="hy-AM"/>
        </w:rPr>
      </w:pPr>
      <w:r w:rsidRPr="00CF1E7B">
        <w:rPr>
          <w:rFonts w:ascii="GHEA Grapalat" w:hAnsi="GHEA Grapalat"/>
          <w:color w:val="000000" w:themeColor="text1"/>
          <w:sz w:val="20"/>
          <w:lang w:val="hy-AM"/>
        </w:rPr>
        <w:t>3</w:t>
      </w:r>
      <w:r w:rsidR="00096865" w:rsidRPr="00CF1E7B">
        <w:rPr>
          <w:rFonts w:ascii="GHEA Grapalat" w:hAnsi="GHEA Grapalat"/>
          <w:color w:val="000000" w:themeColor="text1"/>
          <w:sz w:val="20"/>
          <w:lang w:val="hy-AM"/>
        </w:rPr>
        <w:t>.</w:t>
      </w:r>
      <w:r w:rsidR="00096865" w:rsidRPr="00CF1E7B">
        <w:rPr>
          <w:rFonts w:ascii="GHEA Grapalat" w:hAnsi="GHEA Grapalat"/>
          <w:color w:val="000000" w:themeColor="text1"/>
          <w:sz w:val="20"/>
          <w:lang w:val="hy-AM"/>
        </w:rPr>
        <w:tab/>
      </w:r>
      <w:r w:rsidR="00096865" w:rsidRPr="00CF1E7B">
        <w:rPr>
          <w:rFonts w:ascii="GHEA Grapalat" w:hAnsi="GHEA Grapalat" w:cs="Sylfaen"/>
          <w:color w:val="000000" w:themeColor="text1"/>
          <w:sz w:val="20"/>
          <w:lang w:val="hy-AM"/>
        </w:rPr>
        <w:t>Հավելվածներ</w:t>
      </w:r>
      <w:r w:rsidR="00BE01AE" w:rsidRPr="00CF1E7B">
        <w:rPr>
          <w:rFonts w:ascii="GHEA Grapalat" w:hAnsi="GHEA Grapalat" w:cs="Times Armenian"/>
          <w:color w:val="000000" w:themeColor="text1"/>
          <w:sz w:val="20"/>
          <w:lang w:val="hy-AM"/>
        </w:rPr>
        <w:t xml:space="preserve"> 1-</w:t>
      </w:r>
      <w:r w:rsidR="004D557A" w:rsidRPr="00CF1E7B">
        <w:rPr>
          <w:rFonts w:ascii="GHEA Grapalat" w:hAnsi="GHEA Grapalat" w:cs="Times Armenian"/>
          <w:color w:val="000000" w:themeColor="text1"/>
          <w:sz w:val="20"/>
          <w:lang w:val="hy-AM"/>
        </w:rPr>
        <w:t>7</w:t>
      </w:r>
      <w:r w:rsidR="00096865" w:rsidRPr="00CF1E7B">
        <w:rPr>
          <w:rFonts w:ascii="GHEA Grapalat" w:hAnsi="GHEA Grapalat" w:cs="Times Armenian"/>
          <w:color w:val="000000" w:themeColor="text1"/>
          <w:sz w:val="20"/>
          <w:lang w:val="hy-AM"/>
        </w:rPr>
        <w:tab/>
      </w:r>
    </w:p>
    <w:p w14:paraId="620F80B8" w14:textId="77777777" w:rsidR="00037DDE" w:rsidRPr="00CF1E7B" w:rsidRDefault="00037DDE" w:rsidP="00EF3662">
      <w:pPr>
        <w:ind w:firstLine="1134"/>
        <w:jc w:val="both"/>
        <w:rPr>
          <w:rFonts w:ascii="GHEA Grapalat" w:hAnsi="GHEA Grapalat" w:cs="Times Armenian"/>
          <w:color w:val="000000" w:themeColor="text1"/>
          <w:sz w:val="20"/>
          <w:lang w:val="hy-AM"/>
        </w:rPr>
      </w:pPr>
    </w:p>
    <w:p w14:paraId="07CA0F74" w14:textId="77777777" w:rsidR="00037DDE" w:rsidRPr="00CF1E7B" w:rsidRDefault="00037DDE" w:rsidP="00EF3662">
      <w:pPr>
        <w:ind w:firstLine="1134"/>
        <w:jc w:val="both"/>
        <w:rPr>
          <w:rFonts w:ascii="GHEA Grapalat" w:hAnsi="GHEA Grapalat" w:cs="Times Armenian"/>
          <w:color w:val="000000" w:themeColor="text1"/>
          <w:sz w:val="20"/>
          <w:lang w:val="hy-AM"/>
        </w:rPr>
      </w:pPr>
    </w:p>
    <w:p w14:paraId="6DBF8B3D" w14:textId="77777777" w:rsidR="00037DDE" w:rsidRPr="00CF1E7B" w:rsidRDefault="00037DDE" w:rsidP="00EF3662">
      <w:pPr>
        <w:ind w:firstLine="1134"/>
        <w:jc w:val="both"/>
        <w:rPr>
          <w:rFonts w:ascii="GHEA Grapalat" w:hAnsi="GHEA Grapalat" w:cs="Times Armenian"/>
          <w:color w:val="000000" w:themeColor="text1"/>
          <w:sz w:val="20"/>
          <w:lang w:val="hy-AM"/>
        </w:rPr>
      </w:pPr>
    </w:p>
    <w:p w14:paraId="684D828B" w14:textId="77777777" w:rsidR="00037DDE" w:rsidRPr="00CF1E7B" w:rsidRDefault="00037DDE" w:rsidP="00EF3662">
      <w:pPr>
        <w:ind w:firstLine="1134"/>
        <w:jc w:val="both"/>
        <w:rPr>
          <w:rFonts w:ascii="GHEA Grapalat" w:hAnsi="GHEA Grapalat" w:cs="Times Armenian"/>
          <w:color w:val="000000" w:themeColor="text1"/>
          <w:sz w:val="20"/>
          <w:lang w:val="hy-AM"/>
        </w:rPr>
      </w:pPr>
    </w:p>
    <w:p w14:paraId="0095F12E" w14:textId="77777777" w:rsidR="00A55E59" w:rsidRPr="00CF1E7B" w:rsidRDefault="00A55E59" w:rsidP="00EF3662">
      <w:pPr>
        <w:ind w:firstLine="1134"/>
        <w:jc w:val="both"/>
        <w:rPr>
          <w:rFonts w:ascii="GHEA Grapalat" w:hAnsi="GHEA Grapalat" w:cs="Times Armenian"/>
          <w:color w:val="000000" w:themeColor="text1"/>
          <w:sz w:val="20"/>
          <w:lang w:val="hy-AM"/>
        </w:rPr>
      </w:pPr>
    </w:p>
    <w:p w14:paraId="13522DA8" w14:textId="77777777" w:rsidR="00096865" w:rsidRPr="00CF1E7B" w:rsidRDefault="007F3495" w:rsidP="00EF3662">
      <w:pPr>
        <w:ind w:firstLine="1134"/>
        <w:jc w:val="both"/>
        <w:rPr>
          <w:rFonts w:ascii="GHEA Grapalat" w:hAnsi="GHEA Grapalat" w:cs="Times Armenian"/>
          <w:color w:val="000000" w:themeColor="text1"/>
          <w:sz w:val="20"/>
          <w:lang w:val="hy-AM"/>
        </w:rPr>
      </w:pPr>
      <w:r w:rsidRPr="00CF1E7B">
        <w:rPr>
          <w:rFonts w:ascii="GHEA Grapalat" w:hAnsi="GHEA Grapalat" w:cs="Times Armenian"/>
          <w:color w:val="000000" w:themeColor="text1"/>
          <w:sz w:val="20"/>
          <w:lang w:val="hy-AM"/>
        </w:rPr>
        <w:t xml:space="preserve"> </w:t>
      </w:r>
      <w:r w:rsidR="00994A77" w:rsidRPr="00CF1E7B">
        <w:rPr>
          <w:rFonts w:ascii="GHEA Grapalat" w:hAnsi="GHEA Grapalat" w:cs="Times Armenian"/>
          <w:color w:val="000000" w:themeColor="text1"/>
          <w:sz w:val="20"/>
          <w:lang w:val="hy-AM"/>
        </w:rPr>
        <w:br w:type="page"/>
      </w:r>
      <w:r w:rsidR="00096865" w:rsidRPr="00CF1E7B">
        <w:rPr>
          <w:rFonts w:ascii="GHEA Grapalat" w:hAnsi="GHEA Grapalat" w:cs="Times Armenian"/>
          <w:color w:val="000000" w:themeColor="text1"/>
          <w:sz w:val="20"/>
          <w:lang w:val="hy-AM"/>
        </w:rPr>
        <w:lastRenderedPageBreak/>
        <w:tab/>
      </w:r>
    </w:p>
    <w:p w14:paraId="52AE457F" w14:textId="4F0E6AA8" w:rsidR="00096865" w:rsidRPr="00CF1E7B" w:rsidRDefault="00096865" w:rsidP="00EF3662">
      <w:pPr>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Սույն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հրավերը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տրամադրվում</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լրումն</w:t>
      </w:r>
      <w:r w:rsidRPr="00CF1E7B">
        <w:rPr>
          <w:rFonts w:ascii="GHEA Grapalat" w:hAnsi="GHEA Grapalat"/>
          <w:color w:val="000000" w:themeColor="text1"/>
          <w:sz w:val="20"/>
          <w:lang w:val="hy-AM"/>
        </w:rPr>
        <w:t xml:space="preserve"> </w:t>
      </w:r>
      <w:r w:rsidR="00822C80" w:rsidRPr="00CF1E7B">
        <w:rPr>
          <w:rFonts w:ascii="GHEA Grapalat" w:hAnsi="GHEA Grapalat" w:cs="Times Armenian"/>
          <w:b/>
          <w:bCs/>
          <w:color w:val="000000" w:themeColor="text1"/>
          <w:sz w:val="20"/>
          <w:lang w:val="hy-AM"/>
        </w:rPr>
        <w:t>ԵՔ-ԳՀԱՇՁԲ-</w:t>
      </w:r>
      <w:r w:rsidR="00F400E7" w:rsidRPr="00CF1E7B">
        <w:rPr>
          <w:rFonts w:ascii="GHEA Grapalat" w:hAnsi="GHEA Grapalat" w:cs="Times Armenian"/>
          <w:b/>
          <w:bCs/>
          <w:color w:val="000000" w:themeColor="text1"/>
          <w:sz w:val="20"/>
          <w:lang w:val="hy-AM"/>
        </w:rPr>
        <w:t>26/28</w:t>
      </w:r>
      <w:r w:rsidR="003D7502"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ծածկա</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րով</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անցկացվող</w:t>
      </w:r>
      <w:r w:rsidRPr="00CF1E7B">
        <w:rPr>
          <w:rFonts w:ascii="GHEA Grapalat" w:hAnsi="GHEA Grapalat" w:cs="Times Armenian"/>
          <w:color w:val="000000" w:themeColor="text1"/>
          <w:sz w:val="20"/>
          <w:lang w:val="hy-AM"/>
        </w:rPr>
        <w:t xml:space="preserve"> </w:t>
      </w:r>
      <w:r w:rsidR="005019FD" w:rsidRPr="00CF1E7B">
        <w:rPr>
          <w:rFonts w:ascii="GHEA Grapalat" w:hAnsi="GHEA Grapalat" w:cs="Sylfaen"/>
          <w:color w:val="000000" w:themeColor="text1"/>
          <w:sz w:val="20"/>
          <w:lang w:val="hy-AM"/>
        </w:rPr>
        <w:t>գնանշման հարցման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այսուհետև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 xml:space="preserve">գ) </w:t>
      </w:r>
      <w:r w:rsidRPr="00CF1E7B">
        <w:rPr>
          <w:rFonts w:ascii="GHEA Grapalat" w:hAnsi="GHEA Grapalat" w:cs="Sylfaen"/>
          <w:color w:val="000000" w:themeColor="text1"/>
          <w:sz w:val="20"/>
          <w:lang w:val="hy-AM"/>
        </w:rPr>
        <w:t>հայտարարության</w:t>
      </w:r>
      <w:r w:rsidR="004D5671" w:rsidRPr="00CF1E7B">
        <w:rPr>
          <w:rFonts w:ascii="GHEA Grapalat" w:hAnsi="GHEA Grapalat" w:cs="Times Armenian"/>
          <w:color w:val="000000" w:themeColor="text1"/>
          <w:sz w:val="20"/>
          <w:lang w:val="hy-AM"/>
        </w:rPr>
        <w:t>։</w:t>
      </w:r>
    </w:p>
    <w:p w14:paraId="02ACF8B6" w14:textId="41C72C41" w:rsidR="00096865" w:rsidRPr="00CF1E7B" w:rsidRDefault="00096865" w:rsidP="00EF3662">
      <w:pPr>
        <w:ind w:firstLine="567"/>
        <w:jc w:val="both"/>
        <w:rPr>
          <w:rFonts w:ascii="GHEA Grapalat" w:hAnsi="GHEA Grapalat"/>
          <w:color w:val="000000" w:themeColor="text1"/>
          <w:sz w:val="20"/>
          <w:lang w:val="hy-AM"/>
        </w:rPr>
      </w:pPr>
      <w:r w:rsidRPr="00CF1E7B">
        <w:rPr>
          <w:rFonts w:ascii="GHEA Grapalat" w:hAnsi="GHEA Grapalat" w:cs="Sylfaen"/>
          <w:color w:val="000000" w:themeColor="text1"/>
          <w:sz w:val="20"/>
          <w:lang w:val="hy-AM"/>
        </w:rPr>
        <w:t>Սույն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հրավերը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կազմվել</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Times Armenian"/>
          <w:color w:val="000000" w:themeColor="text1"/>
          <w:sz w:val="20"/>
          <w:lang w:val="hy-AM"/>
        </w:rPr>
        <w:t xml:space="preserve"> գ</w:t>
      </w:r>
      <w:r w:rsidRPr="00CF1E7B">
        <w:rPr>
          <w:rFonts w:ascii="GHEA Grapalat" w:hAnsi="GHEA Grapalat" w:cs="Sylfaen"/>
          <w:color w:val="000000" w:themeColor="text1"/>
          <w:sz w:val="20"/>
          <w:lang w:val="hy-AM"/>
        </w:rPr>
        <w:t>նումների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մասին ՀՀ</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օրենսդրության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այդ</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թվում</w:t>
      </w:r>
      <w:r w:rsidRPr="00CF1E7B">
        <w:rPr>
          <w:rFonts w:ascii="GHEA Grapalat" w:hAnsi="GHEA Grapalat" w:cs="Times Armenian"/>
          <w:color w:val="000000" w:themeColor="text1"/>
          <w:sz w:val="20"/>
          <w:lang w:val="hy-AM"/>
        </w:rPr>
        <w:t>`</w:t>
      </w:r>
      <w:r w:rsidRPr="00CF1E7B">
        <w:rPr>
          <w:rFonts w:ascii="GHEA Grapalat" w:hAnsi="GHEA Grapalat"/>
          <w:color w:val="000000" w:themeColor="text1"/>
          <w:sz w:val="20"/>
          <w:lang w:val="hy-AM"/>
        </w:rPr>
        <w:t xml:space="preserve"> </w:t>
      </w:r>
      <w:r w:rsidR="00A76C15" w:rsidRPr="00CF1E7B">
        <w:rPr>
          <w:rFonts w:ascii="GHEA Grapalat" w:hAnsi="GHEA Grapalat"/>
          <w:color w:val="000000" w:themeColor="text1"/>
          <w:sz w:val="20"/>
          <w:lang w:val="hy-AM"/>
        </w:rPr>
        <w:t>«</w:t>
      </w:r>
      <w:r w:rsidRPr="00CF1E7B">
        <w:rPr>
          <w:rFonts w:ascii="GHEA Grapalat" w:hAnsi="GHEA Grapalat" w:cs="Sylfaen"/>
          <w:color w:val="000000" w:themeColor="text1"/>
          <w:sz w:val="20"/>
          <w:lang w:val="hy-AM"/>
        </w:rPr>
        <w:t>Գնումների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մասին</w:t>
      </w:r>
      <w:r w:rsidR="00A76C15" w:rsidRPr="00CF1E7B">
        <w:rPr>
          <w:rFonts w:ascii="GHEA Grapalat" w:hAnsi="GHEA Grapalat"/>
          <w:color w:val="000000" w:themeColor="text1"/>
          <w:sz w:val="20"/>
          <w:lang w:val="hy-AM"/>
        </w:rPr>
        <w:t>»</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ՀՀ</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օրենքի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այսուհետ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Օրենք</w:t>
      </w:r>
      <w:r w:rsidRPr="00CF1E7B">
        <w:rPr>
          <w:rFonts w:ascii="GHEA Grapalat" w:hAnsi="GHEA Grapalat" w:cs="Times Armenian"/>
          <w:color w:val="000000" w:themeColor="text1"/>
          <w:sz w:val="20"/>
          <w:lang w:val="hy-AM"/>
        </w:rPr>
        <w:t>)</w:t>
      </w:r>
      <w:r w:rsidR="00C43524" w:rsidRPr="00CF1E7B">
        <w:rPr>
          <w:rFonts w:ascii="GHEA Grapalat" w:hAnsi="GHEA Grapalat" w:cs="Times Armenian"/>
          <w:color w:val="000000" w:themeColor="text1"/>
          <w:sz w:val="20"/>
          <w:lang w:val="hy-AM"/>
        </w:rPr>
        <w:t>,</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ՀՀ</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կառավարության</w:t>
      </w:r>
      <w:r w:rsidRPr="00CF1E7B">
        <w:rPr>
          <w:rFonts w:ascii="GHEA Grapalat" w:hAnsi="GHEA Grapalat" w:cs="Times Armenian"/>
          <w:color w:val="000000" w:themeColor="text1"/>
          <w:sz w:val="20"/>
          <w:lang w:val="hy-AM"/>
        </w:rPr>
        <w:t xml:space="preserve"> 201</w:t>
      </w:r>
      <w:r w:rsidR="00955E87" w:rsidRPr="00CF1E7B">
        <w:rPr>
          <w:rFonts w:ascii="GHEA Grapalat" w:hAnsi="GHEA Grapalat" w:cs="Times Armenian"/>
          <w:color w:val="000000" w:themeColor="text1"/>
          <w:sz w:val="20"/>
          <w:lang w:val="hy-AM"/>
        </w:rPr>
        <w:t>7</w:t>
      </w:r>
      <w:r w:rsidRPr="00CF1E7B">
        <w:rPr>
          <w:rFonts w:ascii="GHEA Grapalat" w:hAnsi="GHEA Grapalat" w:cs="Sylfaen"/>
          <w:color w:val="000000" w:themeColor="text1"/>
          <w:sz w:val="20"/>
          <w:lang w:val="hy-AM"/>
        </w:rPr>
        <w:t>թ</w:t>
      </w:r>
      <w:r w:rsidRPr="00CF1E7B">
        <w:rPr>
          <w:rFonts w:ascii="GHEA Grapalat" w:hAnsi="GHEA Grapalat" w:cs="Times Armenian"/>
          <w:color w:val="000000" w:themeColor="text1"/>
          <w:sz w:val="20"/>
          <w:lang w:val="hy-AM"/>
        </w:rPr>
        <w:t>.</w:t>
      </w:r>
      <w:r w:rsidR="009F18D0" w:rsidRPr="00CF1E7B">
        <w:rPr>
          <w:rFonts w:ascii="GHEA Grapalat" w:hAnsi="GHEA Grapalat" w:cs="Times Armenian"/>
          <w:color w:val="000000" w:themeColor="text1"/>
          <w:sz w:val="20"/>
          <w:lang w:val="hy-AM"/>
        </w:rPr>
        <w:t xml:space="preserve"> մայիսի 4-ի </w:t>
      </w:r>
      <w:r w:rsidRPr="00CF1E7B">
        <w:rPr>
          <w:rFonts w:ascii="GHEA Grapalat" w:hAnsi="GHEA Grapalat" w:cs="Times Armenian"/>
          <w:color w:val="000000" w:themeColor="text1"/>
          <w:sz w:val="20"/>
          <w:lang w:val="hy-AM"/>
        </w:rPr>
        <w:t xml:space="preserve">N </w:t>
      </w:r>
      <w:r w:rsidR="009F18D0" w:rsidRPr="00CF1E7B">
        <w:rPr>
          <w:rFonts w:ascii="GHEA Grapalat" w:hAnsi="GHEA Grapalat" w:cs="Times Armenian"/>
          <w:color w:val="000000" w:themeColor="text1"/>
          <w:sz w:val="20"/>
          <w:lang w:val="hy-AM"/>
        </w:rPr>
        <w:t>526-</w:t>
      </w:r>
      <w:r w:rsidRPr="00CF1E7B">
        <w:rPr>
          <w:rFonts w:ascii="GHEA Grapalat" w:hAnsi="GHEA Grapalat" w:cs="Sylfaen"/>
          <w:color w:val="000000" w:themeColor="text1"/>
          <w:sz w:val="20"/>
          <w:lang w:val="hy-AM"/>
        </w:rPr>
        <w:t>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որոշմամբ</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հաստատված</w:t>
      </w:r>
      <w:r w:rsidRPr="00CF1E7B">
        <w:rPr>
          <w:rFonts w:ascii="GHEA Grapalat" w:hAnsi="GHEA Grapalat" w:cs="Times Armenian"/>
          <w:color w:val="000000" w:themeColor="text1"/>
          <w:sz w:val="20"/>
          <w:lang w:val="hy-AM"/>
        </w:rPr>
        <w:t xml:space="preserve"> </w:t>
      </w:r>
      <w:r w:rsidR="00A76C15" w:rsidRPr="00CF1E7B">
        <w:rPr>
          <w:rFonts w:ascii="GHEA Grapalat" w:hAnsi="GHEA Grapalat" w:cs="Times Armenian"/>
          <w:color w:val="000000" w:themeColor="text1"/>
          <w:sz w:val="20"/>
          <w:lang w:val="hy-AM"/>
        </w:rPr>
        <w:t>«</w:t>
      </w:r>
      <w:r w:rsidRPr="00CF1E7B">
        <w:rPr>
          <w:rFonts w:ascii="GHEA Grapalat" w:hAnsi="GHEA Grapalat" w:cs="Sylfaen"/>
          <w:color w:val="000000" w:themeColor="text1"/>
          <w:sz w:val="20"/>
          <w:lang w:val="hy-AM"/>
        </w:rPr>
        <w:t>Գնումների</w:t>
      </w:r>
      <w:r w:rsidRPr="00CF1E7B">
        <w:rPr>
          <w:rFonts w:ascii="GHEA Grapalat" w:hAnsi="GHEA Grapalat" w:cs="Times Armenian"/>
          <w:color w:val="000000" w:themeColor="text1"/>
          <w:sz w:val="20"/>
          <w:lang w:val="hy-AM"/>
        </w:rPr>
        <w:t xml:space="preserve"> գ</w:t>
      </w:r>
      <w:r w:rsidRPr="00CF1E7B">
        <w:rPr>
          <w:rFonts w:ascii="GHEA Grapalat" w:hAnsi="GHEA Grapalat" w:cs="Sylfaen"/>
          <w:color w:val="000000" w:themeColor="text1"/>
          <w:sz w:val="20"/>
          <w:lang w:val="hy-AM"/>
        </w:rPr>
        <w:t>ործընթացի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կազմակերպման</w:t>
      </w:r>
      <w:r w:rsidR="003C53D4" w:rsidRPr="00CF1E7B">
        <w:rPr>
          <w:rFonts w:ascii="GHEA Grapalat" w:hAnsi="GHEA Grapalat"/>
          <w:color w:val="000000" w:themeColor="text1"/>
          <w:sz w:val="20"/>
          <w:lang w:val="hy-AM"/>
        </w:rPr>
        <w:t>»</w:t>
      </w: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20"/>
          <w:lang w:val="hy-AM"/>
        </w:rPr>
        <w:t>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այսուհետ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Կար</w:t>
      </w:r>
      <w:r w:rsidRPr="00CF1E7B">
        <w:rPr>
          <w:rFonts w:ascii="GHEA Grapalat" w:hAnsi="GHEA Grapalat" w:cs="Times Armenian"/>
          <w:color w:val="000000" w:themeColor="text1"/>
          <w:sz w:val="20"/>
          <w:lang w:val="hy-AM"/>
        </w:rPr>
        <w:t>գ)</w:t>
      </w:r>
      <w:r w:rsidR="00F40D4D" w:rsidRPr="00CF1E7B">
        <w:rPr>
          <w:rFonts w:ascii="GHEA Grapalat" w:hAnsi="GHEA Grapalat" w:cs="Times Armenian"/>
          <w:color w:val="000000" w:themeColor="text1"/>
          <w:sz w:val="20"/>
          <w:lang w:val="hy-AM"/>
        </w:rPr>
        <w:t>, ՀՀ կառավարության 201</w:t>
      </w:r>
      <w:r w:rsidR="00955E87" w:rsidRPr="00CF1E7B">
        <w:rPr>
          <w:rFonts w:ascii="GHEA Grapalat" w:hAnsi="GHEA Grapalat" w:cs="Times Armenian"/>
          <w:color w:val="000000" w:themeColor="text1"/>
          <w:sz w:val="20"/>
          <w:lang w:val="hy-AM"/>
        </w:rPr>
        <w:t>7</w:t>
      </w:r>
      <w:r w:rsidR="00F40D4D" w:rsidRPr="00CF1E7B">
        <w:rPr>
          <w:rFonts w:ascii="GHEA Grapalat" w:hAnsi="GHEA Grapalat" w:cs="Times Armenian"/>
          <w:color w:val="000000" w:themeColor="text1"/>
          <w:sz w:val="20"/>
          <w:lang w:val="hy-AM"/>
        </w:rPr>
        <w:t xml:space="preserve"> թվականի </w:t>
      </w:r>
      <w:r w:rsidR="00955E87" w:rsidRPr="00CF1E7B">
        <w:rPr>
          <w:rFonts w:ascii="GHEA Grapalat" w:hAnsi="GHEA Grapalat" w:cs="Times Armenian"/>
          <w:color w:val="000000" w:themeColor="text1"/>
          <w:sz w:val="20"/>
          <w:lang w:val="hy-AM"/>
        </w:rPr>
        <w:t>ապրիլ</w:t>
      </w:r>
      <w:r w:rsidR="00F40D4D" w:rsidRPr="00CF1E7B">
        <w:rPr>
          <w:rFonts w:ascii="GHEA Grapalat" w:hAnsi="GHEA Grapalat" w:cs="Times Armenian"/>
          <w:color w:val="000000" w:themeColor="text1"/>
          <w:sz w:val="20"/>
          <w:lang w:val="hy-AM"/>
        </w:rPr>
        <w:t xml:space="preserve">ի </w:t>
      </w:r>
      <w:r w:rsidR="00955E87" w:rsidRPr="00CF1E7B">
        <w:rPr>
          <w:rFonts w:ascii="GHEA Grapalat" w:hAnsi="GHEA Grapalat" w:cs="Times Armenian"/>
          <w:color w:val="000000" w:themeColor="text1"/>
          <w:sz w:val="20"/>
          <w:lang w:val="hy-AM"/>
        </w:rPr>
        <w:t>6</w:t>
      </w:r>
      <w:r w:rsidR="00F40D4D" w:rsidRPr="00CF1E7B">
        <w:rPr>
          <w:rFonts w:ascii="GHEA Grapalat" w:hAnsi="GHEA Grapalat" w:cs="Times Armenian"/>
          <w:color w:val="000000" w:themeColor="text1"/>
          <w:sz w:val="20"/>
          <w:lang w:val="hy-AM"/>
        </w:rPr>
        <w:t xml:space="preserve">-ի N </w:t>
      </w:r>
      <w:r w:rsidR="00955E87" w:rsidRPr="00CF1E7B">
        <w:rPr>
          <w:rFonts w:ascii="GHEA Grapalat" w:hAnsi="GHEA Grapalat" w:cs="Times Armenian"/>
          <w:color w:val="000000" w:themeColor="text1"/>
          <w:sz w:val="20"/>
          <w:lang w:val="hy-AM"/>
        </w:rPr>
        <w:t>386</w:t>
      </w:r>
      <w:r w:rsidR="00F40D4D" w:rsidRPr="00CF1E7B">
        <w:rPr>
          <w:rFonts w:ascii="GHEA Grapalat" w:hAnsi="GHEA Grapalat" w:cs="Times Armenian"/>
          <w:color w:val="000000" w:themeColor="text1"/>
          <w:sz w:val="20"/>
          <w:lang w:val="hy-AM"/>
        </w:rPr>
        <w:t>-Ն որոշմամբ հաստատված «</w:t>
      </w:r>
      <w:r w:rsidR="004E144F" w:rsidRPr="00CF1E7B">
        <w:rPr>
          <w:rFonts w:ascii="GHEA Grapalat" w:hAnsi="GHEA Grapalat" w:cs="Times Armenian"/>
          <w:color w:val="000000" w:themeColor="text1"/>
          <w:sz w:val="20"/>
          <w:lang w:val="hy-AM"/>
        </w:rPr>
        <w:t>Է</w:t>
      </w:r>
      <w:r w:rsidR="00F40D4D" w:rsidRPr="00CF1E7B">
        <w:rPr>
          <w:rFonts w:ascii="GHEA Grapalat" w:hAnsi="GHEA Grapalat" w:cs="Times Armenian"/>
          <w:color w:val="000000" w:themeColor="text1"/>
          <w:sz w:val="20"/>
          <w:lang w:val="hy-AM"/>
        </w:rPr>
        <w:t>լեկտրոնային  ձևով գնումների կատարման» կարգի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այլ</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իրավական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ակտերի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պահանջներին</w:t>
      </w:r>
      <w:r w:rsidRPr="00CF1E7B">
        <w:rPr>
          <w:rFonts w:ascii="GHEA Grapalat" w:hAnsi="GHEA Grapalat" w:cs="Times Armenian"/>
          <w:color w:val="000000" w:themeColor="text1"/>
          <w:sz w:val="20"/>
          <w:lang w:val="hy-AM"/>
        </w:rPr>
        <w:t xml:space="preserve"> </w:t>
      </w:r>
      <w:r w:rsidRPr="00CF1E7B">
        <w:rPr>
          <w:rFonts w:ascii="GHEA Grapalat" w:hAnsi="GHEA Grapalat"/>
          <w:color w:val="000000" w:themeColor="text1"/>
          <w:sz w:val="20"/>
          <w:lang w:val="hy-AM"/>
        </w:rPr>
        <w:t>համապատասխան և նպատակ</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ունի</w:t>
      </w:r>
      <w:r w:rsidRPr="00CF1E7B">
        <w:rPr>
          <w:rFonts w:ascii="GHEA Grapalat" w:hAnsi="GHEA Grapalat" w:cs="Times Armenian"/>
          <w:color w:val="000000" w:themeColor="text1"/>
          <w:sz w:val="20"/>
          <w:lang w:val="hy-AM"/>
        </w:rPr>
        <w:t xml:space="preserve"> </w:t>
      </w:r>
      <w:r w:rsidR="00A00E74" w:rsidRPr="00CF1E7B">
        <w:rPr>
          <w:rFonts w:ascii="GHEA Grapalat" w:hAnsi="GHEA Grapalat" w:cs="Sylfaen"/>
          <w:color w:val="000000" w:themeColor="text1"/>
          <w:sz w:val="20"/>
          <w:lang w:val="hy-AM"/>
        </w:rPr>
        <w:t>«</w:t>
      </w:r>
      <w:r w:rsidR="003D7502" w:rsidRPr="00CF1E7B">
        <w:rPr>
          <w:rFonts w:ascii="GHEA Grapalat" w:hAnsi="GHEA Grapalat" w:cs="Sylfaen"/>
          <w:color w:val="000000" w:themeColor="text1"/>
          <w:sz w:val="20"/>
          <w:lang w:val="hy-AM"/>
        </w:rPr>
        <w:t>Երևանի քաղաքապետարան</w:t>
      </w:r>
      <w:r w:rsidR="00A00E74" w:rsidRPr="00CF1E7B">
        <w:rPr>
          <w:rFonts w:ascii="GHEA Grapalat" w:hAnsi="GHEA Grapalat" w:cs="Sylfaen"/>
          <w:color w:val="000000" w:themeColor="text1"/>
          <w:sz w:val="20"/>
          <w:lang w:val="hy-AM"/>
        </w:rPr>
        <w:t>»-</w:t>
      </w:r>
      <w:r w:rsidR="00A00E74" w:rsidRPr="00CF1E7B">
        <w:rPr>
          <w:rFonts w:ascii="GHEA Grapalat" w:hAnsi="GHEA Grapalat"/>
          <w:color w:val="000000" w:themeColor="text1"/>
          <w:sz w:val="20"/>
          <w:lang w:val="hy-AM"/>
        </w:rPr>
        <w:t xml:space="preserve">ի </w:t>
      </w:r>
      <w:r w:rsidR="00A00E74" w:rsidRPr="00CF1E7B">
        <w:rPr>
          <w:rFonts w:ascii="GHEA Grapalat" w:hAnsi="GHEA Grapalat" w:cs="Times Armenian"/>
          <w:color w:val="000000" w:themeColor="text1"/>
          <w:sz w:val="20"/>
          <w:lang w:val="hy-AM"/>
        </w:rPr>
        <w:t>(</w:t>
      </w:r>
      <w:r w:rsidR="00A00E74" w:rsidRPr="00CF1E7B">
        <w:rPr>
          <w:rFonts w:ascii="GHEA Grapalat" w:hAnsi="GHEA Grapalat" w:cs="Sylfaen"/>
          <w:color w:val="000000" w:themeColor="text1"/>
          <w:sz w:val="20"/>
          <w:lang w:val="hy-AM"/>
        </w:rPr>
        <w:t>այսուհետ</w:t>
      </w:r>
      <w:r w:rsidR="00A00E74" w:rsidRPr="00CF1E7B">
        <w:rPr>
          <w:rFonts w:ascii="GHEA Grapalat" w:hAnsi="GHEA Grapalat" w:cs="Times Armenian"/>
          <w:color w:val="000000" w:themeColor="text1"/>
          <w:sz w:val="20"/>
          <w:lang w:val="hy-AM"/>
        </w:rPr>
        <w:t xml:space="preserve">` </w:t>
      </w:r>
      <w:r w:rsidR="00A00E74" w:rsidRPr="00CF1E7B">
        <w:rPr>
          <w:rFonts w:ascii="GHEA Grapalat" w:hAnsi="GHEA Grapalat" w:cs="Sylfaen"/>
          <w:color w:val="000000" w:themeColor="text1"/>
          <w:sz w:val="20"/>
          <w:lang w:val="hy-AM"/>
        </w:rPr>
        <w:t>պատվիրատու</w:t>
      </w:r>
      <w:r w:rsidR="00A00E74" w:rsidRPr="00CF1E7B">
        <w:rPr>
          <w:rFonts w:ascii="GHEA Grapalat" w:hAnsi="GHEA Grapalat" w:cs="Times Armenian"/>
          <w:color w:val="000000" w:themeColor="text1"/>
          <w:sz w:val="20"/>
          <w:lang w:val="hy-AM"/>
        </w:rPr>
        <w:t>)</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կողմից</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հայտարարված</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ին</w:t>
      </w:r>
      <w:r w:rsidR="000604CF"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մասնակցելու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մտադրություն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ունեցող</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անձանց</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այսուհետ</w:t>
      </w:r>
      <w:r w:rsidRPr="00CF1E7B">
        <w:rPr>
          <w:rFonts w:ascii="GHEA Grapalat" w:hAnsi="GHEA Grapalat" w:cs="Times Armenian"/>
          <w:color w:val="000000" w:themeColor="text1"/>
          <w:sz w:val="20"/>
          <w:lang w:val="hy-AM"/>
        </w:rPr>
        <w:t xml:space="preserve">`  </w:t>
      </w:r>
      <w:r w:rsidR="003D0075"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ասնակից</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տեղեկացնելու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պայմանների</w:t>
      </w:r>
      <w:r w:rsidRPr="00CF1E7B">
        <w:rPr>
          <w:rFonts w:ascii="GHEA Grapalat" w:hAnsi="GHEA Grapalat" w:cs="Times Armenian"/>
          <w:color w:val="000000" w:themeColor="text1"/>
          <w:sz w:val="20"/>
          <w:lang w:val="hy-AM"/>
        </w:rPr>
        <w:t>` գ</w:t>
      </w:r>
      <w:r w:rsidRPr="00CF1E7B">
        <w:rPr>
          <w:rFonts w:ascii="GHEA Grapalat" w:hAnsi="GHEA Grapalat" w:cs="Sylfaen"/>
          <w:color w:val="000000" w:themeColor="text1"/>
          <w:sz w:val="20"/>
          <w:lang w:val="hy-AM"/>
        </w:rPr>
        <w:t>նման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առարկայի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անցկացման</w:t>
      </w:r>
      <w:r w:rsidRPr="00CF1E7B">
        <w:rPr>
          <w:rFonts w:ascii="GHEA Grapalat" w:hAnsi="GHEA Grapalat" w:cs="Times Armenian"/>
          <w:color w:val="000000" w:themeColor="text1"/>
          <w:sz w:val="20"/>
          <w:lang w:val="hy-AM"/>
        </w:rPr>
        <w:t xml:space="preserve">, </w:t>
      </w:r>
      <w:r w:rsidR="002E7EE1" w:rsidRPr="00CF1E7B">
        <w:rPr>
          <w:rFonts w:ascii="GHEA Grapalat" w:hAnsi="GHEA Grapalat" w:cs="Sylfaen"/>
          <w:color w:val="000000" w:themeColor="text1"/>
          <w:sz w:val="20"/>
          <w:lang w:val="hy-AM"/>
        </w:rPr>
        <w:t>ընտրված մասնակցին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որոշելու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նրա</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պայմանա</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իր</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կնքելու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մասին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ինչպես</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նաև</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օժանդակելու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հայտը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պատրաստելիս</w:t>
      </w:r>
      <w:r w:rsidR="004D5671" w:rsidRPr="00CF1E7B">
        <w:rPr>
          <w:rFonts w:ascii="GHEA Grapalat" w:hAnsi="GHEA Grapalat" w:cs="Times Armenian"/>
          <w:color w:val="000000" w:themeColor="text1"/>
          <w:sz w:val="20"/>
          <w:lang w:val="hy-AM"/>
        </w:rPr>
        <w:t>։</w:t>
      </w:r>
    </w:p>
    <w:p w14:paraId="40CE1890" w14:textId="77777777" w:rsidR="00096865" w:rsidRPr="00CF1E7B" w:rsidRDefault="00096865" w:rsidP="00EF3662">
      <w:pPr>
        <w:ind w:firstLine="567"/>
        <w:jc w:val="both"/>
        <w:rPr>
          <w:rFonts w:ascii="GHEA Grapalat" w:hAnsi="GHEA Grapalat"/>
          <w:color w:val="000000" w:themeColor="text1"/>
          <w:sz w:val="20"/>
          <w:lang w:val="hy-AM"/>
        </w:rPr>
      </w:pPr>
      <w:r w:rsidRPr="00CF1E7B">
        <w:rPr>
          <w:rFonts w:ascii="GHEA Grapalat" w:hAnsi="GHEA Grapalat" w:cs="Sylfaen"/>
          <w:color w:val="000000" w:themeColor="text1"/>
          <w:sz w:val="20"/>
          <w:lang w:val="hy-AM"/>
        </w:rPr>
        <w:t>Հայտեր</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կարող</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են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ներկայացնել</w:t>
      </w:r>
      <w:r w:rsidRPr="00CF1E7B">
        <w:rPr>
          <w:rFonts w:ascii="GHEA Grapalat" w:hAnsi="GHEA Grapalat" w:cs="Times Armenian"/>
          <w:color w:val="000000" w:themeColor="text1"/>
          <w:sz w:val="20"/>
          <w:lang w:val="hy-AM"/>
        </w:rPr>
        <w:t xml:space="preserve"> </w:t>
      </w:r>
      <w:r w:rsidR="00070DBB" w:rsidRPr="00CF1E7B">
        <w:rPr>
          <w:rFonts w:ascii="GHEA Grapalat" w:hAnsi="GHEA Grapalat" w:cs="Times Armenian"/>
          <w:color w:val="000000" w:themeColor="text1"/>
          <w:sz w:val="20"/>
          <w:lang w:val="hy-AM"/>
        </w:rPr>
        <w:t xml:space="preserve">համակարգում </w:t>
      </w:r>
      <w:r w:rsidR="00753E6E" w:rsidRPr="00CF1E7B">
        <w:rPr>
          <w:rFonts w:ascii="GHEA Grapalat" w:hAnsi="GHEA Grapalat" w:cs="Sylfaen"/>
          <w:color w:val="000000" w:themeColor="text1"/>
          <w:sz w:val="20"/>
          <w:lang w:val="hy-AM"/>
        </w:rPr>
        <w:t xml:space="preserve">գրանցված </w:t>
      </w:r>
      <w:r w:rsidRPr="00CF1E7B">
        <w:rPr>
          <w:rFonts w:ascii="GHEA Grapalat" w:hAnsi="GHEA Grapalat" w:cs="Sylfaen"/>
          <w:color w:val="000000" w:themeColor="text1"/>
          <w:sz w:val="20"/>
          <w:lang w:val="hy-AM"/>
        </w:rPr>
        <w:t>բոլոր</w:t>
      </w:r>
      <w:r w:rsidR="00B2681D"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անձիք</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անկախ</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նրանց</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օտարերկրյա</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ֆիզիկական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անձ</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կազմակերպություն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քաղաքացիություն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չունեցող</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անձ</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լինելու</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հան</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ամանքից</w:t>
      </w:r>
      <w:r w:rsidR="004D5671" w:rsidRPr="00CF1E7B">
        <w:rPr>
          <w:rFonts w:ascii="GHEA Grapalat" w:hAnsi="GHEA Grapalat" w:cs="Times Armenian"/>
          <w:color w:val="000000" w:themeColor="text1"/>
          <w:sz w:val="20"/>
          <w:lang w:val="hy-AM"/>
        </w:rPr>
        <w:t>։</w:t>
      </w:r>
    </w:p>
    <w:p w14:paraId="3D9119DE" w14:textId="77777777" w:rsidR="00926875" w:rsidRPr="00CF1E7B" w:rsidRDefault="00926875"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CF1E7B">
        <w:rPr>
          <w:rFonts w:ascii="GHEA Grapalat" w:hAnsi="GHEA Grapalat" w:cs="Sylfaen"/>
          <w:color w:val="000000" w:themeColor="text1"/>
          <w:szCs w:val="24"/>
          <w:lang w:val="hy-AM"/>
        </w:rPr>
        <w:softHyphen/>
        <w:t>գրե</w:t>
      </w:r>
      <w:r w:rsidRPr="00CF1E7B">
        <w:rPr>
          <w:rFonts w:ascii="GHEA Grapalat" w:hAnsi="GHEA Grapalat" w:cs="Sylfaen"/>
          <w:color w:val="000000" w:themeColor="text1"/>
          <w:szCs w:val="24"/>
          <w:lang w:val="hy-AM"/>
        </w:rPr>
        <w:softHyphen/>
        <w:t>լու</w:t>
      </w:r>
      <w:r w:rsidRPr="00CF1E7B">
        <w:rPr>
          <w:rFonts w:ascii="GHEA Grapalat" w:hAnsi="GHEA Grapalat" w:cs="Sylfaen"/>
          <w:color w:val="000000" w:themeColor="text1"/>
          <w:szCs w:val="24"/>
          <w:lang w:val="hy-AM"/>
        </w:rPr>
        <w:softHyphen/>
        <w:t xml:space="preserve">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w:t>
      </w:r>
      <w:r w:rsidR="00844434" w:rsidRPr="00CF1E7B">
        <w:rPr>
          <w:rFonts w:ascii="GHEA Grapalat" w:hAnsi="GHEA Grapalat" w:cs="Sylfaen"/>
          <w:color w:val="000000" w:themeColor="text1"/>
          <w:szCs w:val="24"/>
          <w:lang w:val="hy-AM"/>
        </w:rPr>
        <w:t>հ</w:t>
      </w:r>
      <w:r w:rsidRPr="00CF1E7B">
        <w:rPr>
          <w:rFonts w:ascii="GHEA Grapalat" w:hAnsi="GHEA Grapalat" w:cs="Sylfaen"/>
          <w:color w:val="000000" w:themeColor="text1"/>
          <w:szCs w:val="24"/>
          <w:lang w:val="hy-AM"/>
        </w:rPr>
        <w:t xml:space="preserve">ամակարգում գրանցվելու օրվանից հաշված 30 օրացուցային օրվա ընթացքում վերջինս մուտք չի գործում </w:t>
      </w:r>
      <w:r w:rsidR="00C4795F" w:rsidRPr="00CF1E7B">
        <w:rPr>
          <w:rFonts w:ascii="GHEA Grapalat" w:hAnsi="GHEA Grapalat" w:cs="Sylfaen"/>
          <w:color w:val="000000" w:themeColor="text1"/>
          <w:szCs w:val="24"/>
          <w:lang w:val="hy-AM"/>
        </w:rPr>
        <w:t>հ</w:t>
      </w:r>
      <w:r w:rsidRPr="00CF1E7B">
        <w:rPr>
          <w:rFonts w:ascii="GHEA Grapalat" w:hAnsi="GHEA Grapalat" w:cs="Sylfaen"/>
          <w:color w:val="000000" w:themeColor="text1"/>
          <w:szCs w:val="24"/>
          <w:lang w:val="hy-AM"/>
        </w:rPr>
        <w:t xml:space="preserve">ամակարգ կամ մուտք է գործում, սակայն </w:t>
      </w:r>
      <w:r w:rsidR="00EF6526" w:rsidRPr="00CF1E7B">
        <w:rPr>
          <w:rFonts w:ascii="GHEA Grapalat" w:hAnsi="GHEA Grapalat" w:cs="Sylfaen"/>
          <w:color w:val="000000" w:themeColor="text1"/>
          <w:szCs w:val="24"/>
          <w:lang w:val="hy-AM"/>
        </w:rPr>
        <w:t>հ</w:t>
      </w:r>
      <w:r w:rsidRPr="00CF1E7B">
        <w:rPr>
          <w:rFonts w:ascii="GHEA Grapalat" w:hAnsi="GHEA Grapalat" w:cs="Sylfaen"/>
          <w:color w:val="000000" w:themeColor="text1"/>
          <w:szCs w:val="24"/>
          <w:lang w:val="hy-AM"/>
        </w:rPr>
        <w:t>ամակարգ չի մուտքագրում տեղեկատվությունը: Այս պարագայում իրականացվում է գրանցման նոր գործընթաց:</w:t>
      </w:r>
    </w:p>
    <w:p w14:paraId="029A240E" w14:textId="77777777" w:rsidR="00096865" w:rsidRPr="00CF1E7B" w:rsidRDefault="00096865" w:rsidP="00EF3662">
      <w:pPr>
        <w:ind w:firstLine="567"/>
        <w:jc w:val="both"/>
        <w:rPr>
          <w:rFonts w:ascii="GHEA Grapalat" w:hAnsi="GHEA Grapalat" w:cs="Times Armenian"/>
          <w:color w:val="000000" w:themeColor="text1"/>
          <w:sz w:val="20"/>
          <w:lang w:val="hy-AM"/>
        </w:rPr>
      </w:pPr>
      <w:r w:rsidRPr="00CF1E7B">
        <w:rPr>
          <w:rFonts w:ascii="GHEA Grapalat" w:hAnsi="GHEA Grapalat" w:cs="Sylfaen"/>
          <w:color w:val="000000" w:themeColor="text1"/>
          <w:sz w:val="20"/>
          <w:lang w:val="hy-AM"/>
        </w:rPr>
        <w:t>Սույն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կապված</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հարաբերությունների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նկատմամբ</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կիրառվում</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Հայաստանի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Հանրապետության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իրավունքը</w:t>
      </w:r>
      <w:r w:rsidR="004D5671" w:rsidRPr="00CF1E7B">
        <w:rPr>
          <w:rFonts w:ascii="GHEA Grapalat" w:hAnsi="GHEA Grapalat" w:cs="Times Armenian"/>
          <w:color w:val="000000" w:themeColor="text1"/>
          <w:sz w:val="20"/>
          <w:lang w:val="hy-AM"/>
        </w:rPr>
        <w:t>։</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Սույն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ընթացակար</w:t>
      </w:r>
      <w:r w:rsidRPr="00CF1E7B">
        <w:rPr>
          <w:rFonts w:ascii="GHEA Grapalat" w:hAnsi="GHEA Grapalat" w:cs="Times Armenian"/>
          <w:color w:val="000000" w:themeColor="text1"/>
          <w:sz w:val="20"/>
          <w:lang w:val="hy-AM"/>
        </w:rPr>
        <w:t>գ</w:t>
      </w:r>
      <w:r w:rsidRPr="00CF1E7B">
        <w:rPr>
          <w:rFonts w:ascii="GHEA Grapalat" w:hAnsi="GHEA Grapalat" w:cs="Sylfaen"/>
          <w:color w:val="000000" w:themeColor="text1"/>
          <w:sz w:val="20"/>
          <w:lang w:val="hy-AM"/>
        </w:rPr>
        <w:t>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հետ</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կապված</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վեճերը</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ենթակա</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են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քննության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Հայաստանի</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Հանրապետության</w:t>
      </w:r>
      <w:r w:rsidRPr="00CF1E7B">
        <w:rPr>
          <w:rFonts w:ascii="GHEA Grapalat" w:hAnsi="GHEA Grapalat" w:cs="Times Armenian"/>
          <w:color w:val="000000" w:themeColor="text1"/>
          <w:sz w:val="20"/>
          <w:lang w:val="hy-AM"/>
        </w:rPr>
        <w:t xml:space="preserve"> </w:t>
      </w:r>
      <w:r w:rsidRPr="00CF1E7B">
        <w:rPr>
          <w:rFonts w:ascii="GHEA Grapalat" w:hAnsi="GHEA Grapalat" w:cs="Sylfaen"/>
          <w:color w:val="000000" w:themeColor="text1"/>
          <w:sz w:val="20"/>
          <w:lang w:val="hy-AM"/>
        </w:rPr>
        <w:t>դատարաններում</w:t>
      </w:r>
      <w:r w:rsidR="004D5671" w:rsidRPr="00CF1E7B">
        <w:rPr>
          <w:rFonts w:ascii="GHEA Grapalat" w:hAnsi="GHEA Grapalat" w:cs="Times Armenian"/>
          <w:color w:val="000000" w:themeColor="text1"/>
          <w:sz w:val="20"/>
          <w:lang w:val="hy-AM"/>
        </w:rPr>
        <w:t>։</w:t>
      </w:r>
      <w:r w:rsidR="00F5653D" w:rsidRPr="00CF1E7B">
        <w:rPr>
          <w:rFonts w:ascii="GHEA Grapalat" w:hAnsi="GHEA Grapalat" w:cs="Times Armenian"/>
          <w:color w:val="000000" w:themeColor="text1"/>
          <w:sz w:val="20"/>
          <w:lang w:val="hy-AM"/>
        </w:rPr>
        <w:t xml:space="preserve"> </w:t>
      </w:r>
    </w:p>
    <w:p w14:paraId="6E65EEB8" w14:textId="7A2B086E" w:rsidR="003E1421" w:rsidRPr="00CF1E7B" w:rsidRDefault="00A81DD5" w:rsidP="00EF3662">
      <w:pPr>
        <w:pStyle w:val="BodyTextIndent2"/>
        <w:spacing w:line="240" w:lineRule="auto"/>
        <w:ind w:firstLine="567"/>
        <w:rPr>
          <w:rFonts w:ascii="GHEA Grapalat" w:hAnsi="GHEA Grapalat"/>
          <w:color w:val="000000" w:themeColor="text1"/>
          <w:lang w:val="hy-AM"/>
        </w:rPr>
      </w:pPr>
      <w:r w:rsidRPr="00CF1E7B">
        <w:rPr>
          <w:rFonts w:ascii="GHEA Grapalat" w:hAnsi="GHEA Grapalat"/>
          <w:color w:val="000000" w:themeColor="text1"/>
          <w:lang w:val="hy-AM"/>
        </w:rPr>
        <w:t xml:space="preserve">Գնահատող հանձնաժողովի քարտուղարի </w:t>
      </w:r>
      <w:r w:rsidR="003E1421" w:rsidRPr="00CF1E7B">
        <w:rPr>
          <w:rFonts w:ascii="GHEA Grapalat" w:hAnsi="GHEA Grapalat"/>
          <w:color w:val="000000" w:themeColor="text1"/>
          <w:lang w:val="hy-AM"/>
        </w:rPr>
        <w:t xml:space="preserve">էլեկտրոնային փոստի հասցեն է` </w:t>
      </w:r>
      <w:r w:rsidR="00F400E7" w:rsidRPr="00CF1E7B">
        <w:rPr>
          <w:rFonts w:ascii="GHEA Grapalat" w:hAnsi="GHEA Grapalat"/>
          <w:b/>
          <w:bCs/>
          <w:color w:val="000000" w:themeColor="text1"/>
          <w:sz w:val="22"/>
          <w:szCs w:val="22"/>
          <w:lang w:val="hy-AM"/>
        </w:rPr>
        <w:t>sergey.simonyan@yerevan.am</w:t>
      </w:r>
    </w:p>
    <w:p w14:paraId="57840D8B" w14:textId="77777777" w:rsidR="00096865" w:rsidRPr="00CF1E7B" w:rsidRDefault="00F5653D" w:rsidP="00EF3662">
      <w:pPr>
        <w:jc w:val="center"/>
        <w:rPr>
          <w:rFonts w:ascii="GHEA Grapalat" w:hAnsi="GHEA Grapalat"/>
          <w:color w:val="000000" w:themeColor="text1"/>
          <w:szCs w:val="22"/>
          <w:lang w:val="hy-AM"/>
        </w:rPr>
      </w:pPr>
      <w:r w:rsidRPr="00CF1E7B">
        <w:rPr>
          <w:rFonts w:ascii="GHEA Grapalat" w:hAnsi="GHEA Grapalat"/>
          <w:color w:val="000000" w:themeColor="text1"/>
          <w:sz w:val="16"/>
          <w:szCs w:val="16"/>
          <w:lang w:val="hy-AM"/>
        </w:rPr>
        <w:br w:type="page"/>
      </w:r>
      <w:r w:rsidR="00096865" w:rsidRPr="00CF1E7B">
        <w:rPr>
          <w:rFonts w:ascii="GHEA Grapalat" w:hAnsi="GHEA Grapalat" w:cs="Sylfaen"/>
          <w:color w:val="000000" w:themeColor="text1"/>
          <w:szCs w:val="22"/>
          <w:lang w:val="hy-AM"/>
        </w:rPr>
        <w:lastRenderedPageBreak/>
        <w:t>ՄԱՍ</w:t>
      </w:r>
      <w:r w:rsidR="00096865" w:rsidRPr="00CF1E7B">
        <w:rPr>
          <w:rFonts w:ascii="GHEA Grapalat" w:hAnsi="GHEA Grapalat" w:cs="Times Armenian"/>
          <w:color w:val="000000" w:themeColor="text1"/>
          <w:szCs w:val="22"/>
          <w:lang w:val="hy-AM"/>
        </w:rPr>
        <w:t xml:space="preserve">  I</w:t>
      </w:r>
    </w:p>
    <w:p w14:paraId="00087247" w14:textId="77777777" w:rsidR="00096865" w:rsidRPr="00CF1E7B" w:rsidRDefault="00096865" w:rsidP="00EF3662">
      <w:pPr>
        <w:pStyle w:val="Heading3"/>
        <w:spacing w:line="240" w:lineRule="auto"/>
        <w:ind w:firstLine="567"/>
        <w:rPr>
          <w:rFonts w:ascii="GHEA Grapalat" w:hAnsi="GHEA Grapalat"/>
          <w:color w:val="000000" w:themeColor="text1"/>
          <w:sz w:val="24"/>
          <w:szCs w:val="22"/>
          <w:lang w:val="hy-AM"/>
        </w:rPr>
      </w:pPr>
    </w:p>
    <w:p w14:paraId="5F14CD08" w14:textId="77777777" w:rsidR="00096865" w:rsidRPr="00CF1E7B" w:rsidRDefault="002B32D6" w:rsidP="00EF3662">
      <w:pPr>
        <w:numPr>
          <w:ilvl w:val="0"/>
          <w:numId w:val="3"/>
        </w:numPr>
        <w:jc w:val="center"/>
        <w:rPr>
          <w:rFonts w:ascii="GHEA Grapalat" w:hAnsi="GHEA Grapalat" w:cs="Sylfaen"/>
          <w:b/>
          <w:color w:val="000000" w:themeColor="text1"/>
          <w:sz w:val="20"/>
          <w:lang w:val="hy-AM"/>
        </w:rPr>
      </w:pPr>
      <w:r w:rsidRPr="00CF1E7B">
        <w:rPr>
          <w:rFonts w:ascii="GHEA Grapalat" w:hAnsi="GHEA Grapalat" w:cs="Sylfaen"/>
          <w:b/>
          <w:color w:val="000000" w:themeColor="text1"/>
          <w:sz w:val="20"/>
          <w:lang w:val="hy-AM"/>
        </w:rPr>
        <w:t>ԳՆՄԱՆ  ԱՌԱՐԿԱՅԻ  ԲՆՈՒԹԱԳԻՐԸ</w:t>
      </w:r>
    </w:p>
    <w:p w14:paraId="3C0A9170" w14:textId="77777777" w:rsidR="002B32D6" w:rsidRPr="00CF1E7B" w:rsidRDefault="002B32D6" w:rsidP="00EF3662">
      <w:pPr>
        <w:ind w:left="360"/>
        <w:jc w:val="center"/>
        <w:rPr>
          <w:rFonts w:ascii="GHEA Grapalat" w:hAnsi="GHEA Grapalat" w:cs="Sylfaen"/>
          <w:b/>
          <w:color w:val="000000" w:themeColor="text1"/>
          <w:sz w:val="20"/>
          <w:lang w:val="hy-AM"/>
        </w:rPr>
      </w:pPr>
    </w:p>
    <w:p w14:paraId="7C7A3B84" w14:textId="0FD206B7" w:rsidR="00096865" w:rsidRPr="00CF1E7B" w:rsidRDefault="00845AA5" w:rsidP="00EF3662">
      <w:pPr>
        <w:pStyle w:val="Heading3"/>
        <w:spacing w:line="240" w:lineRule="auto"/>
        <w:ind w:firstLine="567"/>
        <w:jc w:val="both"/>
        <w:rPr>
          <w:rFonts w:ascii="GHEA Grapalat" w:hAnsi="GHEA Grapalat"/>
          <w:i w:val="0"/>
          <w:color w:val="000000" w:themeColor="text1"/>
          <w:lang w:val="hy-AM"/>
        </w:rPr>
      </w:pPr>
      <w:r w:rsidRPr="00CF1E7B">
        <w:rPr>
          <w:rFonts w:ascii="GHEA Grapalat" w:hAnsi="GHEA Grapalat" w:cs="Sylfaen"/>
          <w:i w:val="0"/>
          <w:color w:val="000000" w:themeColor="text1"/>
          <w:lang w:val="hy-AM"/>
        </w:rPr>
        <w:t xml:space="preserve">1.1 </w:t>
      </w:r>
      <w:r w:rsidR="003D7502" w:rsidRPr="00CF1E7B">
        <w:rPr>
          <w:rFonts w:ascii="GHEA Grapalat" w:hAnsi="GHEA Grapalat" w:cs="Sylfaen"/>
          <w:i w:val="0"/>
          <w:color w:val="000000" w:themeColor="text1"/>
          <w:lang w:val="hy-AM"/>
        </w:rPr>
        <w:t>1.1</w:t>
      </w:r>
      <w:r w:rsidR="003D7502" w:rsidRPr="00CF1E7B">
        <w:rPr>
          <w:rFonts w:ascii="GHEA Grapalat" w:hAnsi="GHEA Grapalat" w:cs="Sylfaen"/>
          <w:i w:val="0"/>
          <w:color w:val="000000" w:themeColor="text1"/>
          <w:lang w:val="hy-AM"/>
        </w:rPr>
        <w:tab/>
        <w:t>Գնման առարկա է Երևանի քաղաքապետարանի կարիքների համար</w:t>
      </w:r>
      <w:r w:rsidR="00A3339B" w:rsidRPr="00CF1E7B">
        <w:rPr>
          <w:rFonts w:ascii="GHEA Grapalat" w:hAnsi="GHEA Grapalat" w:cs="Sylfaen"/>
          <w:b/>
          <w:bCs/>
          <w:i w:val="0"/>
          <w:color w:val="000000" w:themeColor="text1"/>
          <w:lang w:val="hy-AM"/>
        </w:rPr>
        <w:t xml:space="preserve"> </w:t>
      </w:r>
      <w:r w:rsidR="003B1340">
        <w:rPr>
          <w:rFonts w:ascii="GHEA Grapalat" w:hAnsi="GHEA Grapalat" w:cs="Sylfaen"/>
          <w:b/>
          <w:bCs/>
          <w:i w:val="0"/>
          <w:color w:val="000000" w:themeColor="text1"/>
          <w:lang w:val="hy-AM"/>
        </w:rPr>
        <w:t>Երևան քաղաքի  Արաբկիր վարչական շրջանի Օրբելի Եղբայրներ փողոցի հ.4 շենքի բակի հենապատի հիմնանորոգման աշխատանքներ</w:t>
      </w:r>
      <w:r w:rsidR="003D7502" w:rsidRPr="00CF1E7B">
        <w:rPr>
          <w:rFonts w:ascii="GHEA Grapalat" w:hAnsi="GHEA Grapalat" w:cs="Sylfaen"/>
          <w:b/>
          <w:bCs/>
          <w:i w:val="0"/>
          <w:color w:val="000000" w:themeColor="text1"/>
          <w:lang w:val="hy-AM"/>
        </w:rPr>
        <w:t>ը</w:t>
      </w:r>
      <w:r w:rsidR="003D7502" w:rsidRPr="00CF1E7B">
        <w:rPr>
          <w:rFonts w:ascii="GHEA Grapalat" w:hAnsi="GHEA Grapalat" w:cs="Sylfaen"/>
          <w:i w:val="0"/>
          <w:color w:val="000000" w:themeColor="text1"/>
          <w:lang w:val="hy-AM"/>
        </w:rPr>
        <w:t xml:space="preserve"> (այսուհետ` նաև աշխատանք), որը խմբավորված է 1 /մեկ/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CF1E7B" w:rsidRPr="00CF1E7B" w14:paraId="42627B0B" w14:textId="77777777" w:rsidTr="00640568">
        <w:trPr>
          <w:trHeight w:val="420"/>
        </w:trPr>
        <w:tc>
          <w:tcPr>
            <w:tcW w:w="3402" w:type="dxa"/>
            <w:gridSpan w:val="2"/>
            <w:vAlign w:val="center"/>
          </w:tcPr>
          <w:p w14:paraId="784A423E" w14:textId="70D07F32" w:rsidR="000812F9" w:rsidRPr="00CF1E7B" w:rsidRDefault="000812F9" w:rsidP="00A86963">
            <w:pPr>
              <w:pStyle w:val="BodyTextIndent2"/>
              <w:spacing w:line="240" w:lineRule="auto"/>
              <w:ind w:firstLine="0"/>
              <w:jc w:val="center"/>
              <w:rPr>
                <w:rFonts w:ascii="GHEA Grapalat" w:hAnsi="GHEA Grapalat"/>
                <w:b/>
                <w:bCs/>
                <w:i/>
                <w:iCs/>
                <w:color w:val="000000" w:themeColor="text1"/>
                <w:sz w:val="14"/>
                <w:szCs w:val="14"/>
                <w:lang w:val="hy-AM"/>
              </w:rPr>
            </w:pPr>
            <w:r w:rsidRPr="00CF1E7B">
              <w:rPr>
                <w:rFonts w:ascii="GHEA Grapalat" w:hAnsi="GHEA Grapalat"/>
                <w:b/>
                <w:bCs/>
                <w:i/>
                <w:iCs/>
                <w:color w:val="000000" w:themeColor="text1"/>
                <w:sz w:val="14"/>
                <w:szCs w:val="14"/>
                <w:lang w:val="hy-AM"/>
              </w:rPr>
              <w:t xml:space="preserve">Չափաբաժնի </w:t>
            </w:r>
          </w:p>
        </w:tc>
        <w:tc>
          <w:tcPr>
            <w:tcW w:w="6948" w:type="dxa"/>
            <w:vMerge w:val="restart"/>
            <w:vAlign w:val="center"/>
          </w:tcPr>
          <w:p w14:paraId="53DC3823" w14:textId="77777777" w:rsidR="000812F9" w:rsidRPr="00CF1E7B" w:rsidRDefault="000812F9" w:rsidP="00EF3662">
            <w:pPr>
              <w:pStyle w:val="BodyTextIndent2"/>
              <w:spacing w:line="240" w:lineRule="auto"/>
              <w:ind w:firstLine="0"/>
              <w:jc w:val="center"/>
              <w:rPr>
                <w:rFonts w:ascii="GHEA Grapalat" w:hAnsi="GHEA Grapalat"/>
                <w:b/>
                <w:bCs/>
                <w:i/>
                <w:iCs/>
                <w:color w:val="000000" w:themeColor="text1"/>
                <w:lang w:val="hy-AM"/>
              </w:rPr>
            </w:pPr>
            <w:r w:rsidRPr="00CF1E7B">
              <w:rPr>
                <w:rFonts w:ascii="GHEA Grapalat" w:hAnsi="GHEA Grapalat"/>
                <w:b/>
                <w:bCs/>
                <w:i/>
                <w:iCs/>
                <w:color w:val="000000" w:themeColor="text1"/>
                <w:lang w:val="hy-AM"/>
              </w:rPr>
              <w:t>Չափաբաժնի անվանումը</w:t>
            </w:r>
          </w:p>
        </w:tc>
      </w:tr>
      <w:tr w:rsidR="00CF1E7B" w:rsidRPr="00CF1E7B" w14:paraId="41293A86" w14:textId="77777777" w:rsidTr="00640568">
        <w:trPr>
          <w:trHeight w:val="202"/>
        </w:trPr>
        <w:tc>
          <w:tcPr>
            <w:tcW w:w="1701" w:type="dxa"/>
            <w:vAlign w:val="center"/>
          </w:tcPr>
          <w:p w14:paraId="0C764753" w14:textId="09AC9FF3" w:rsidR="000812F9" w:rsidRPr="00CF1E7B" w:rsidRDefault="00273411" w:rsidP="00A86963">
            <w:pPr>
              <w:pStyle w:val="BodyTextIndent2"/>
              <w:spacing w:line="240" w:lineRule="auto"/>
              <w:jc w:val="center"/>
              <w:rPr>
                <w:rFonts w:ascii="GHEA Grapalat" w:hAnsi="GHEA Grapalat"/>
                <w:b/>
                <w:bCs/>
                <w:i/>
                <w:iCs/>
                <w:color w:val="000000" w:themeColor="text1"/>
                <w:sz w:val="14"/>
                <w:szCs w:val="14"/>
                <w:lang w:val="hy-AM"/>
              </w:rPr>
            </w:pPr>
            <w:r w:rsidRPr="00CF1E7B">
              <w:rPr>
                <w:rFonts w:ascii="GHEA Grapalat" w:hAnsi="GHEA Grapalat"/>
                <w:b/>
                <w:bCs/>
                <w:i/>
                <w:iCs/>
                <w:color w:val="000000" w:themeColor="text1"/>
                <w:sz w:val="14"/>
                <w:szCs w:val="14"/>
                <w:lang w:val="hy-AM"/>
              </w:rPr>
              <w:t>համարը</w:t>
            </w:r>
          </w:p>
        </w:tc>
        <w:tc>
          <w:tcPr>
            <w:tcW w:w="1701" w:type="dxa"/>
            <w:vAlign w:val="center"/>
          </w:tcPr>
          <w:p w14:paraId="2DBBD8EB" w14:textId="069CEF18" w:rsidR="000812F9" w:rsidRPr="00CF1E7B" w:rsidRDefault="00273411" w:rsidP="00EF3662">
            <w:pPr>
              <w:pStyle w:val="BodyTextIndent2"/>
              <w:spacing w:line="240" w:lineRule="auto"/>
              <w:jc w:val="center"/>
              <w:rPr>
                <w:rFonts w:ascii="GHEA Grapalat" w:hAnsi="GHEA Grapalat"/>
                <w:b/>
                <w:bCs/>
                <w:i/>
                <w:iCs/>
                <w:color w:val="000000" w:themeColor="text1"/>
                <w:sz w:val="14"/>
                <w:szCs w:val="14"/>
                <w:lang w:val="hy-AM"/>
              </w:rPr>
            </w:pPr>
            <w:r w:rsidRPr="00CF1E7B">
              <w:rPr>
                <w:rFonts w:ascii="GHEA Grapalat" w:hAnsi="GHEA Grapalat"/>
                <w:b/>
                <w:bCs/>
                <w:i/>
                <w:iCs/>
                <w:color w:val="000000" w:themeColor="text1"/>
                <w:sz w:val="14"/>
                <w:szCs w:val="14"/>
                <w:lang w:val="hy-AM"/>
              </w:rPr>
              <w:t>գնման  գինը</w:t>
            </w:r>
            <w:r w:rsidR="00A86963" w:rsidRPr="00CF1E7B">
              <w:rPr>
                <w:rFonts w:ascii="GHEA Grapalat" w:hAnsi="GHEA Grapalat"/>
                <w:b/>
                <w:bCs/>
                <w:i/>
                <w:iCs/>
                <w:color w:val="000000" w:themeColor="text1"/>
                <w:sz w:val="14"/>
                <w:szCs w:val="14"/>
                <w:lang w:val="hy-AM"/>
              </w:rPr>
              <w:t xml:space="preserve"> </w:t>
            </w:r>
          </w:p>
        </w:tc>
        <w:tc>
          <w:tcPr>
            <w:tcW w:w="6948" w:type="dxa"/>
            <w:vMerge/>
            <w:vAlign w:val="center"/>
          </w:tcPr>
          <w:p w14:paraId="309AE3FD" w14:textId="2907DD27" w:rsidR="000812F9" w:rsidRPr="00CF1E7B" w:rsidRDefault="000812F9" w:rsidP="00EF3662">
            <w:pPr>
              <w:pStyle w:val="BodyTextIndent2"/>
              <w:spacing w:line="240" w:lineRule="auto"/>
              <w:ind w:firstLine="0"/>
              <w:jc w:val="center"/>
              <w:rPr>
                <w:rFonts w:ascii="GHEA Grapalat" w:hAnsi="GHEA Grapalat"/>
                <w:b/>
                <w:bCs/>
                <w:i/>
                <w:iCs/>
                <w:color w:val="000000" w:themeColor="text1"/>
                <w:lang w:val="hy-AM"/>
              </w:rPr>
            </w:pPr>
          </w:p>
        </w:tc>
      </w:tr>
      <w:tr w:rsidR="00CF1E7B" w:rsidRPr="00F63BD2" w14:paraId="44CE3AC3" w14:textId="77777777" w:rsidTr="00640568">
        <w:tc>
          <w:tcPr>
            <w:tcW w:w="1701" w:type="dxa"/>
            <w:vAlign w:val="center"/>
          </w:tcPr>
          <w:p w14:paraId="57173727" w14:textId="77777777" w:rsidR="0013309D" w:rsidRPr="00CF1E7B" w:rsidRDefault="0013309D" w:rsidP="0013309D">
            <w:pPr>
              <w:pStyle w:val="BodyTextIndent2"/>
              <w:spacing w:line="240" w:lineRule="auto"/>
              <w:ind w:firstLine="0"/>
              <w:jc w:val="center"/>
              <w:rPr>
                <w:rFonts w:ascii="GHEA Grapalat" w:hAnsi="GHEA Grapalat"/>
                <w:color w:val="000000" w:themeColor="text1"/>
                <w:sz w:val="16"/>
                <w:lang w:val="hy-AM"/>
              </w:rPr>
            </w:pPr>
            <w:r w:rsidRPr="00CF1E7B">
              <w:rPr>
                <w:rFonts w:ascii="GHEA Grapalat" w:hAnsi="GHEA Grapalat"/>
                <w:color w:val="000000" w:themeColor="text1"/>
                <w:sz w:val="16"/>
                <w:lang w:val="hy-AM"/>
              </w:rPr>
              <w:t>1</w:t>
            </w:r>
          </w:p>
        </w:tc>
        <w:tc>
          <w:tcPr>
            <w:tcW w:w="1701" w:type="dxa"/>
            <w:vAlign w:val="center"/>
          </w:tcPr>
          <w:p w14:paraId="5ECCDB2A" w14:textId="77777777" w:rsidR="0013309D" w:rsidRPr="00CF1E7B" w:rsidRDefault="0013309D" w:rsidP="0013309D">
            <w:pPr>
              <w:jc w:val="center"/>
              <w:rPr>
                <w:rFonts w:ascii="GHEA Grapalat" w:hAnsi="GHEA Grapalat" w:cs="Calibri"/>
                <w:color w:val="000000" w:themeColor="text1"/>
                <w:sz w:val="20"/>
                <w:szCs w:val="20"/>
              </w:rPr>
            </w:pPr>
          </w:p>
          <w:p w14:paraId="6357CD02" w14:textId="05F58AE5" w:rsidR="0013309D" w:rsidRPr="00CF1E7B" w:rsidRDefault="003B1340" w:rsidP="0013309D">
            <w:pPr>
              <w:jc w:val="center"/>
              <w:rPr>
                <w:rFonts w:ascii="GHEA Grapalat" w:hAnsi="GHEA Grapalat"/>
                <w:color w:val="000000" w:themeColor="text1"/>
                <w:sz w:val="20"/>
                <w:szCs w:val="20"/>
                <w:lang w:val="hy-AM"/>
              </w:rPr>
            </w:pPr>
            <w:r>
              <w:rPr>
                <w:rFonts w:ascii="GHEA Grapalat" w:hAnsi="GHEA Grapalat"/>
                <w:color w:val="000000" w:themeColor="text1"/>
                <w:sz w:val="20"/>
                <w:szCs w:val="20"/>
                <w:lang w:val="hy-AM"/>
              </w:rPr>
              <w:t>21 796 090</w:t>
            </w:r>
          </w:p>
          <w:p w14:paraId="1D48A52A" w14:textId="05C7D897" w:rsidR="0013309D" w:rsidRPr="00CF1E7B" w:rsidRDefault="0013309D" w:rsidP="0013309D">
            <w:pPr>
              <w:pStyle w:val="BodyTextIndent2"/>
              <w:spacing w:line="240" w:lineRule="auto"/>
              <w:ind w:firstLine="0"/>
              <w:jc w:val="center"/>
              <w:rPr>
                <w:rFonts w:ascii="GHEA Grapalat" w:hAnsi="GHEA Grapalat"/>
                <w:b/>
                <w:bCs/>
                <w:color w:val="000000" w:themeColor="text1"/>
                <w:szCs w:val="24"/>
                <w:lang w:val="hy-AM"/>
              </w:rPr>
            </w:pPr>
          </w:p>
        </w:tc>
        <w:tc>
          <w:tcPr>
            <w:tcW w:w="6948" w:type="dxa"/>
            <w:vAlign w:val="center"/>
          </w:tcPr>
          <w:p w14:paraId="30ABAB0F" w14:textId="62997754" w:rsidR="0013309D" w:rsidRPr="00CF1E7B" w:rsidRDefault="003B1340" w:rsidP="0013309D">
            <w:pPr>
              <w:pStyle w:val="BodyTextIndent2"/>
              <w:spacing w:line="240" w:lineRule="auto"/>
              <w:ind w:firstLine="0"/>
              <w:rPr>
                <w:rFonts w:ascii="GHEA Grapalat" w:hAnsi="GHEA Grapalat"/>
                <w:color w:val="000000" w:themeColor="text1"/>
                <w:vertAlign w:val="subscript"/>
                <w:lang w:val="hy-AM"/>
              </w:rPr>
            </w:pPr>
            <w:r>
              <w:rPr>
                <w:rFonts w:ascii="GHEA Grapalat" w:hAnsi="GHEA Grapalat"/>
                <w:color w:val="000000" w:themeColor="text1"/>
                <w:lang w:val="hy-AM"/>
              </w:rPr>
              <w:t>Երևան քաղաքի  Արաբկիր վարչական շրջանի Օրբելի Եղբայրներ փողոցի հ.4 շենքի բակի հենապատի հիմնանորոգման աշխատանքներ</w:t>
            </w:r>
          </w:p>
        </w:tc>
      </w:tr>
    </w:tbl>
    <w:p w14:paraId="4E3EEBF0" w14:textId="77777777" w:rsidR="00B051BE" w:rsidRPr="00CF1E7B" w:rsidRDefault="00B051BE" w:rsidP="00EF3662">
      <w:pPr>
        <w:pStyle w:val="BodyTextIndent2"/>
        <w:spacing w:line="240" w:lineRule="auto"/>
        <w:ind w:firstLine="567"/>
        <w:rPr>
          <w:rFonts w:ascii="GHEA Grapalat" w:hAnsi="GHEA Grapalat"/>
          <w:color w:val="000000" w:themeColor="text1"/>
          <w:lang w:val="hy-AM"/>
        </w:rPr>
      </w:pPr>
    </w:p>
    <w:p w14:paraId="5EEE3A4A" w14:textId="60003808" w:rsidR="00417B96" w:rsidRPr="00CF1E7B" w:rsidRDefault="00816505" w:rsidP="00EF3662">
      <w:pPr>
        <w:pStyle w:val="BodyTextIndent2"/>
        <w:spacing w:line="240" w:lineRule="auto"/>
        <w:ind w:firstLine="567"/>
        <w:rPr>
          <w:rFonts w:ascii="GHEA Grapalat" w:hAnsi="GHEA Grapalat"/>
          <w:color w:val="000000" w:themeColor="text1"/>
          <w:lang w:val="hy-AM"/>
        </w:rPr>
      </w:pPr>
      <w:r w:rsidRPr="00CF1E7B">
        <w:rPr>
          <w:rFonts w:ascii="GHEA Grapalat" w:hAnsi="GHEA Grapalat"/>
          <w:color w:val="000000" w:themeColor="text1"/>
          <w:lang w:val="hy-AM"/>
        </w:rPr>
        <w:t>Ա</w:t>
      </w:r>
      <w:r w:rsidR="00AA18C8" w:rsidRPr="00CF1E7B">
        <w:rPr>
          <w:rFonts w:ascii="GHEA Grapalat" w:hAnsi="GHEA Grapalat"/>
          <w:color w:val="000000" w:themeColor="text1"/>
          <w:lang w:val="hy-AM"/>
        </w:rPr>
        <w:t xml:space="preserve">շխատանքի </w:t>
      </w:r>
      <w:r w:rsidR="00096865" w:rsidRPr="00CF1E7B">
        <w:rPr>
          <w:rFonts w:ascii="GHEA Grapalat" w:hAnsi="GHEA Grapalat"/>
          <w:color w:val="000000" w:themeColor="text1"/>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F1E7B">
        <w:rPr>
          <w:rFonts w:ascii="GHEA Grapalat" w:hAnsi="GHEA Grapalat"/>
          <w:color w:val="000000" w:themeColor="text1"/>
          <w:lang w:val="hy-AM"/>
        </w:rPr>
        <w:t xml:space="preserve">կնքվելիք </w:t>
      </w:r>
      <w:r w:rsidR="00096865" w:rsidRPr="00CF1E7B">
        <w:rPr>
          <w:rFonts w:ascii="GHEA Grapalat" w:hAnsi="GHEA Grapalat"/>
          <w:color w:val="000000" w:themeColor="text1"/>
          <w:lang w:val="hy-AM"/>
        </w:rPr>
        <w:t xml:space="preserve">պայմանագրի անբաժանելի մասը, որի նախագիծը ներկայացված է սույն հրավերի N </w:t>
      </w:r>
      <w:r w:rsidR="003D7502" w:rsidRPr="00CF1E7B">
        <w:rPr>
          <w:rFonts w:ascii="GHEA Grapalat" w:hAnsi="GHEA Grapalat"/>
          <w:color w:val="000000" w:themeColor="text1"/>
          <w:lang w:val="hy-AM"/>
        </w:rPr>
        <w:t>7</w:t>
      </w:r>
      <w:r w:rsidR="00096865" w:rsidRPr="00CF1E7B">
        <w:rPr>
          <w:rFonts w:ascii="GHEA Grapalat" w:hAnsi="GHEA Grapalat"/>
          <w:color w:val="000000" w:themeColor="text1"/>
          <w:lang w:val="hy-AM"/>
        </w:rPr>
        <w:t xml:space="preserve"> հավելվածում</w:t>
      </w:r>
      <w:r w:rsidR="004D5671" w:rsidRPr="00CF1E7B">
        <w:rPr>
          <w:rFonts w:ascii="GHEA Grapalat" w:hAnsi="GHEA Grapalat"/>
          <w:color w:val="000000" w:themeColor="text1"/>
          <w:lang w:val="hy-AM"/>
        </w:rPr>
        <w:t>։</w:t>
      </w:r>
    </w:p>
    <w:p w14:paraId="76F83AEF" w14:textId="77777777" w:rsidR="00845AA5" w:rsidRPr="00CF1E7B" w:rsidRDefault="00845AA5" w:rsidP="00EF3662">
      <w:pPr>
        <w:ind w:firstLine="567"/>
        <w:rPr>
          <w:rFonts w:ascii="GHEA Grapalat" w:hAnsi="GHEA Grapalat" w:cs="Sylfaen"/>
          <w:i/>
          <w:color w:val="000000" w:themeColor="text1"/>
          <w:sz w:val="20"/>
          <w:lang w:val="hy-AM"/>
        </w:rPr>
      </w:pPr>
    </w:p>
    <w:p w14:paraId="78622CFB" w14:textId="503804FA" w:rsidR="00DE52D9" w:rsidRPr="00CF1E7B" w:rsidRDefault="00DE52D9" w:rsidP="00277057">
      <w:pPr>
        <w:pStyle w:val="ListParagraph"/>
        <w:rPr>
          <w:rFonts w:ascii="GHEA Grapalat" w:hAnsi="GHEA Grapalat" w:cs="Sylfaen"/>
          <w:b/>
          <w:color w:val="000000" w:themeColor="text1"/>
          <w:sz w:val="20"/>
          <w:lang w:val="hy-AM"/>
        </w:rPr>
      </w:pPr>
    </w:p>
    <w:p w14:paraId="2DFF18D5" w14:textId="77777777" w:rsidR="00DE52D9" w:rsidRPr="00CF1E7B" w:rsidRDefault="00DE52D9" w:rsidP="00DE52D9">
      <w:pPr>
        <w:pStyle w:val="ListParagraph"/>
        <w:numPr>
          <w:ilvl w:val="0"/>
          <w:numId w:val="3"/>
        </w:numPr>
        <w:jc w:val="center"/>
        <w:rPr>
          <w:rFonts w:ascii="GHEA Grapalat" w:hAnsi="GHEA Grapalat"/>
          <w:b/>
          <w:color w:val="000000" w:themeColor="text1"/>
          <w:sz w:val="20"/>
          <w:lang w:val="hy-AM"/>
        </w:rPr>
      </w:pPr>
      <w:r w:rsidRPr="00CF1E7B">
        <w:rPr>
          <w:rFonts w:ascii="GHEA Grapalat" w:hAnsi="GHEA Grapalat" w:cs="Sylfaen"/>
          <w:b/>
          <w:color w:val="000000" w:themeColor="text1"/>
          <w:sz w:val="20"/>
          <w:lang w:val="hy-AM"/>
        </w:rPr>
        <w:t>ՄԱՍՆԱԿՑԻ</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ՄԱՍՆԱԿՑՈՒԹՅԱՆ</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ԻՐԱՎՈՒՆՔԻ</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ՊԱՀԱՆՋՆԵՐԸ</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ԴՐԱՆՑ ԳՆԱՀԱՏՄԱՆ ԿԱՐԳԸ, ԸՆՏՐՎԱԾ ՄԱՍՆԱԿԻՑ ՃԱՆԱՉՎԵԼՈՒ ԴԵՊՔՈՒՄ ՈՐԱԿԱՎՈՐՄԱՆ ԱՊԱՀՈՎՈՒՄ ՆԵՐԿԱՅԱՑՆԵԼՈՒ ՊԱՅՄԱՆՆԵՐԸ</w:t>
      </w:r>
    </w:p>
    <w:p w14:paraId="2D33CD88" w14:textId="77777777" w:rsidR="00096865" w:rsidRPr="00CF1E7B" w:rsidRDefault="00096865" w:rsidP="00DE52D9">
      <w:pPr>
        <w:jc w:val="center"/>
        <w:rPr>
          <w:rFonts w:ascii="GHEA Grapalat" w:hAnsi="GHEA Grapalat"/>
          <w:color w:val="000000" w:themeColor="text1"/>
          <w:szCs w:val="22"/>
          <w:lang w:val="hy-AM"/>
        </w:rPr>
      </w:pPr>
    </w:p>
    <w:p w14:paraId="3760A9AE" w14:textId="77777777" w:rsidR="00753E6E" w:rsidRPr="00CF1E7B" w:rsidRDefault="00096865" w:rsidP="00EF3662">
      <w:pPr>
        <w:ind w:firstLine="567"/>
        <w:jc w:val="both"/>
        <w:rPr>
          <w:rFonts w:ascii="GHEA Grapalat" w:hAnsi="GHEA Grapalat" w:cs="Arial Armenian"/>
          <w:color w:val="000000" w:themeColor="text1"/>
          <w:sz w:val="20"/>
          <w:lang w:val="hy-AM"/>
        </w:rPr>
      </w:pPr>
      <w:r w:rsidRPr="00CF1E7B">
        <w:rPr>
          <w:rFonts w:ascii="GHEA Grapalat" w:hAnsi="GHEA Grapalat" w:cs="Arial Armenian"/>
          <w:color w:val="000000" w:themeColor="text1"/>
          <w:sz w:val="20"/>
          <w:lang w:val="hy-AM"/>
        </w:rPr>
        <w:t xml:space="preserve">2.1 </w:t>
      </w:r>
      <w:r w:rsidR="00753E6E" w:rsidRPr="00CF1E7B">
        <w:rPr>
          <w:rFonts w:ascii="GHEA Grapalat" w:hAnsi="GHEA Grapalat" w:cs="Sylfaen"/>
          <w:color w:val="000000" w:themeColor="text1"/>
          <w:sz w:val="20"/>
          <w:lang w:val="hy-AM"/>
        </w:rPr>
        <w:t>Սույն</w:t>
      </w:r>
      <w:r w:rsidR="00753E6E" w:rsidRPr="00CF1E7B">
        <w:rPr>
          <w:rFonts w:ascii="GHEA Grapalat" w:hAnsi="GHEA Grapalat" w:cs="Arial Armenian"/>
          <w:color w:val="000000" w:themeColor="text1"/>
          <w:sz w:val="20"/>
          <w:lang w:val="hy-AM"/>
        </w:rPr>
        <w:t xml:space="preserve"> </w:t>
      </w:r>
      <w:r w:rsidR="00EB487B" w:rsidRPr="00CF1E7B">
        <w:rPr>
          <w:rFonts w:ascii="GHEA Grapalat" w:hAnsi="GHEA Grapalat" w:cs="Arial Armenian"/>
          <w:color w:val="000000" w:themeColor="text1"/>
          <w:sz w:val="20"/>
          <w:lang w:val="hy-AM"/>
        </w:rPr>
        <w:t xml:space="preserve"> </w:t>
      </w:r>
      <w:r w:rsidR="006F49AA" w:rsidRPr="00CF1E7B">
        <w:rPr>
          <w:rFonts w:ascii="GHEA Grapalat" w:hAnsi="GHEA Grapalat" w:cs="Arial Armenian"/>
          <w:color w:val="000000" w:themeColor="text1"/>
          <w:sz w:val="20"/>
          <w:lang w:val="hy-AM"/>
        </w:rPr>
        <w:t xml:space="preserve">ընթացակարգին </w:t>
      </w:r>
      <w:r w:rsidR="00753E6E" w:rsidRPr="00CF1E7B">
        <w:rPr>
          <w:rFonts w:ascii="GHEA Grapalat" w:hAnsi="GHEA Grapalat" w:cs="Sylfaen"/>
          <w:color w:val="000000" w:themeColor="text1"/>
          <w:sz w:val="20"/>
          <w:lang w:val="hy-AM"/>
        </w:rPr>
        <w:t>մասնակցելու</w:t>
      </w:r>
      <w:r w:rsidR="00753E6E" w:rsidRPr="00CF1E7B">
        <w:rPr>
          <w:rFonts w:ascii="GHEA Grapalat" w:hAnsi="GHEA Grapalat" w:cs="Arial Armenian"/>
          <w:color w:val="000000" w:themeColor="text1"/>
          <w:sz w:val="20"/>
          <w:lang w:val="hy-AM"/>
        </w:rPr>
        <w:t xml:space="preserve"> </w:t>
      </w:r>
      <w:r w:rsidR="00753E6E" w:rsidRPr="00CF1E7B">
        <w:rPr>
          <w:rFonts w:ascii="GHEA Grapalat" w:hAnsi="GHEA Grapalat" w:cs="Sylfaen"/>
          <w:color w:val="000000" w:themeColor="text1"/>
          <w:sz w:val="20"/>
          <w:lang w:val="hy-AM"/>
        </w:rPr>
        <w:t>իրավունք</w:t>
      </w:r>
      <w:r w:rsidR="00753E6E" w:rsidRPr="00CF1E7B">
        <w:rPr>
          <w:rFonts w:ascii="GHEA Grapalat" w:hAnsi="GHEA Grapalat" w:cs="Arial Armenian"/>
          <w:color w:val="000000" w:themeColor="text1"/>
          <w:sz w:val="20"/>
          <w:lang w:val="hy-AM"/>
        </w:rPr>
        <w:t xml:space="preserve"> </w:t>
      </w:r>
      <w:r w:rsidR="00753E6E" w:rsidRPr="00CF1E7B">
        <w:rPr>
          <w:rFonts w:ascii="GHEA Grapalat" w:hAnsi="GHEA Grapalat" w:cs="Sylfaen"/>
          <w:color w:val="000000" w:themeColor="text1"/>
          <w:sz w:val="20"/>
          <w:lang w:val="hy-AM"/>
        </w:rPr>
        <w:t>չունեն</w:t>
      </w:r>
      <w:r w:rsidR="00753E6E" w:rsidRPr="00CF1E7B">
        <w:rPr>
          <w:rFonts w:ascii="GHEA Grapalat" w:hAnsi="GHEA Grapalat" w:cs="Arial Armenian"/>
          <w:color w:val="000000" w:themeColor="text1"/>
          <w:sz w:val="20"/>
          <w:lang w:val="hy-AM"/>
        </w:rPr>
        <w:t xml:space="preserve"> </w:t>
      </w:r>
      <w:r w:rsidR="00753E6E" w:rsidRPr="00CF1E7B">
        <w:rPr>
          <w:rFonts w:ascii="GHEA Grapalat" w:hAnsi="GHEA Grapalat" w:cs="Sylfaen"/>
          <w:color w:val="000000" w:themeColor="text1"/>
          <w:sz w:val="20"/>
          <w:lang w:val="hy-AM"/>
        </w:rPr>
        <w:t>անձինք.</w:t>
      </w:r>
    </w:p>
    <w:p w14:paraId="125A58CC" w14:textId="77777777" w:rsidR="00753E6E" w:rsidRPr="00CF1E7B" w:rsidRDefault="00753E6E" w:rsidP="00417B96">
      <w:pPr>
        <w:ind w:firstLine="567"/>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1) </w:t>
      </w:r>
      <w:r w:rsidRPr="00CF1E7B">
        <w:rPr>
          <w:rFonts w:ascii="GHEA Grapalat" w:hAnsi="GHEA Grapalat" w:cs="Sylfaen"/>
          <w:color w:val="000000" w:themeColor="text1"/>
          <w:sz w:val="20"/>
          <w:szCs w:val="20"/>
          <w:lang w:val="hy-AM"/>
        </w:rPr>
        <w:t>որոնք հայտը ներկայացնելու օրվա դրությամբ դատական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ճանաչվել</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սնանկ</w:t>
      </w:r>
      <w:r w:rsidRPr="00CF1E7B">
        <w:rPr>
          <w:rFonts w:ascii="GHEA Grapalat" w:hAnsi="GHEA Grapalat"/>
          <w:color w:val="000000" w:themeColor="text1"/>
          <w:sz w:val="20"/>
          <w:szCs w:val="20"/>
          <w:lang w:val="hy-AM"/>
        </w:rPr>
        <w:t xml:space="preserve">. </w:t>
      </w:r>
    </w:p>
    <w:p w14:paraId="2AC6CC3E" w14:textId="409056F4" w:rsidR="00753E6E" w:rsidRPr="00CF1E7B" w:rsidRDefault="00753E6E" w:rsidP="00417B96">
      <w:pPr>
        <w:ind w:firstLine="63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3) որոնք կամ որոնց </w:t>
      </w:r>
      <w:r w:rsidRPr="00CF1E7B">
        <w:rPr>
          <w:rFonts w:ascii="GHEA Grapalat" w:hAnsi="GHEA Grapalat" w:cs="Sylfaen"/>
          <w:color w:val="000000" w:themeColor="text1"/>
          <w:sz w:val="20"/>
          <w:szCs w:val="20"/>
          <w:lang w:val="hy-AM"/>
        </w:rPr>
        <w:t>գործադիր</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մարմնի</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ներկայացուցիչը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ներկայացնելու</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օրվան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նախորդող</w:t>
      </w:r>
      <w:r w:rsidRPr="00CF1E7B">
        <w:rPr>
          <w:rFonts w:ascii="GHEA Grapalat" w:hAnsi="GHEA Grapalat"/>
          <w:color w:val="000000" w:themeColor="text1"/>
          <w:sz w:val="20"/>
          <w:szCs w:val="20"/>
          <w:lang w:val="hy-AM"/>
        </w:rPr>
        <w:t xml:space="preserve"> </w:t>
      </w:r>
      <w:r w:rsidR="00BE4C88" w:rsidRPr="00CF1E7B">
        <w:rPr>
          <w:rFonts w:ascii="GHEA Grapalat" w:hAnsi="GHEA Grapalat" w:cs="Sylfaen"/>
          <w:color w:val="000000" w:themeColor="text1"/>
          <w:sz w:val="20"/>
          <w:szCs w:val="20"/>
          <w:lang w:val="hy-AM"/>
        </w:rPr>
        <w:t xml:space="preserve">հինգ </w:t>
      </w:r>
      <w:r w:rsidRPr="00CF1E7B">
        <w:rPr>
          <w:rFonts w:ascii="GHEA Grapalat" w:hAnsi="GHEA Grapalat" w:cs="Sylfaen"/>
          <w:color w:val="000000" w:themeColor="text1"/>
          <w:sz w:val="20"/>
          <w:szCs w:val="20"/>
          <w:lang w:val="hy-AM"/>
        </w:rPr>
        <w:t>տարիների</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ընթացքում</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դատապարտված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եղել</w:t>
      </w:r>
      <w:r w:rsidRPr="00CF1E7B">
        <w:rPr>
          <w:rFonts w:ascii="GHEA Grapalat" w:hAnsi="GHEA Grapalat"/>
          <w:color w:val="000000" w:themeColor="text1"/>
          <w:sz w:val="20"/>
          <w:szCs w:val="20"/>
          <w:lang w:val="hy-AM"/>
        </w:rPr>
        <w:t xml:space="preserve"> ահաբեկչության ֆինանսավորման, երեխայի շահագործման կամ մարդկային թրաֆիքինգ ներառող հանցագործության, </w:t>
      </w:r>
      <w:r w:rsidRPr="00CF1E7B">
        <w:rPr>
          <w:rFonts w:ascii="GHEA Grapalat" w:hAnsi="GHEA Grapalat" w:cs="Sylfaen"/>
          <w:color w:val="000000" w:themeColor="text1"/>
          <w:sz w:val="20"/>
          <w:szCs w:val="20"/>
          <w:lang w:val="hy-AM"/>
        </w:rPr>
        <w:t>հանցավոր համագործակցություն ստեղծելու կամ դրան մասնակցելու, կաշառք ստանալու</w:t>
      </w:r>
      <w:r w:rsidRPr="00CF1E7B">
        <w:rPr>
          <w:rFonts w:ascii="GHEA Grapalat" w:hAnsi="GHEA Grapalat"/>
          <w:color w:val="000000" w:themeColor="text1"/>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CF1E7B">
        <w:rPr>
          <w:rFonts w:ascii="GHEA Grapalat" w:hAnsi="GHEA Grapalat" w:cs="Sylfaen"/>
          <w:color w:val="000000" w:themeColor="text1"/>
          <w:sz w:val="20"/>
          <w:szCs w:val="20"/>
          <w:lang w:val="hy-AM"/>
        </w:rPr>
        <w:t xml:space="preserve"> բացառությամբ</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այն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դեպքերի</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երբ</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դատվածությունը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օրենքով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մարված</w:t>
      </w:r>
      <w:r w:rsidRPr="00CF1E7B">
        <w:rPr>
          <w:rFonts w:ascii="GHEA Grapalat" w:hAnsi="GHEA Grapalat"/>
          <w:color w:val="000000" w:themeColor="text1"/>
          <w:sz w:val="20"/>
          <w:szCs w:val="20"/>
          <w:lang w:val="hy-AM"/>
        </w:rPr>
        <w:t xml:space="preserve"> </w:t>
      </w:r>
      <w:r w:rsidR="00E93C59" w:rsidRPr="00CF1E7B">
        <w:rPr>
          <w:rFonts w:ascii="GHEA Grapalat" w:hAnsi="GHEA Grapalat"/>
          <w:color w:val="000000" w:themeColor="text1"/>
          <w:sz w:val="20"/>
          <w:szCs w:val="20"/>
          <w:lang w:val="hy-AM"/>
        </w:rPr>
        <w:t xml:space="preserve">կամ վերացված </w:t>
      </w:r>
      <w:r w:rsidRPr="00CF1E7B">
        <w:rPr>
          <w:rFonts w:ascii="GHEA Grapalat" w:hAnsi="GHEA Grapalat" w:cs="Sylfaen"/>
          <w:color w:val="000000" w:themeColor="text1"/>
          <w:sz w:val="20"/>
          <w:szCs w:val="20"/>
          <w:lang w:val="hy-AM"/>
        </w:rPr>
        <w:t>է</w:t>
      </w:r>
      <w:r w:rsidRPr="00CF1E7B">
        <w:rPr>
          <w:rFonts w:ascii="GHEA Grapalat" w:hAnsi="GHEA Grapalat"/>
          <w:color w:val="000000" w:themeColor="text1"/>
          <w:sz w:val="20"/>
          <w:szCs w:val="20"/>
          <w:lang w:val="hy-AM"/>
        </w:rPr>
        <w:t xml:space="preserve">.  </w:t>
      </w:r>
    </w:p>
    <w:p w14:paraId="2796301B" w14:textId="57AC96D0" w:rsidR="00753E6E" w:rsidRPr="00CF1E7B" w:rsidRDefault="00753E6E" w:rsidP="00EF3662">
      <w:pPr>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4)</w:t>
      </w:r>
      <w:r w:rsidRPr="00CF1E7B">
        <w:rPr>
          <w:rFonts w:ascii="GHEA Grapalat" w:hAnsi="GHEA Grapalat"/>
          <w:color w:val="000000" w:themeColor="text1"/>
          <w:sz w:val="20"/>
          <w:szCs w:val="20"/>
          <w:lang w:val="hy-AM"/>
        </w:rPr>
        <w:t xml:space="preserve"> </w:t>
      </w:r>
      <w:r w:rsidR="00273411" w:rsidRPr="00CF1E7B">
        <w:rPr>
          <w:rFonts w:ascii="GHEA Grapalat" w:hAnsi="GHEA Grapalat" w:cs="Sylfaen"/>
          <w:color w:val="000000" w:themeColor="text1"/>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273411" w:rsidRPr="00CF1E7B">
        <w:rPr>
          <w:rFonts w:ascii="Cambria Math" w:hAnsi="Cambria Math" w:cs="Cambria Math"/>
          <w:color w:val="000000" w:themeColor="text1"/>
          <w:sz w:val="20"/>
          <w:szCs w:val="20"/>
          <w:lang w:val="hy-AM"/>
        </w:rPr>
        <w:t>․</w:t>
      </w:r>
      <w:r w:rsidR="00273411" w:rsidRPr="00CF1E7B">
        <w:rPr>
          <w:rFonts w:ascii="GHEA Grapalat" w:hAnsi="GHEA Grapalat"/>
          <w:color w:val="000000" w:themeColor="text1"/>
          <w:sz w:val="20"/>
          <w:szCs w:val="20"/>
          <w:lang w:val="hy-AM"/>
        </w:rPr>
        <w:t xml:space="preserve"> </w:t>
      </w:r>
    </w:p>
    <w:p w14:paraId="47C03D85" w14:textId="77777777" w:rsidR="00753E6E" w:rsidRPr="00CF1E7B" w:rsidRDefault="00753E6E" w:rsidP="00EF3662">
      <w:pPr>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մասնակցելու</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իրավունք</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չունեցող</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մասնակիցների</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ցուցակում. </w:t>
      </w:r>
    </w:p>
    <w:p w14:paraId="3504FC9F" w14:textId="77777777" w:rsidR="00753E6E" w:rsidRPr="00CF1E7B" w:rsidRDefault="00753E6E" w:rsidP="00EF3662">
      <w:pPr>
        <w:ind w:firstLine="567"/>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   6) որոնք հայտը ներկայացնելու օրվա դրությամբ </w:t>
      </w:r>
      <w:r w:rsidRPr="00CF1E7B">
        <w:rPr>
          <w:rFonts w:ascii="GHEA Grapalat" w:hAnsi="GHEA Grapalat" w:cs="Sylfaen"/>
          <w:color w:val="000000" w:themeColor="text1"/>
          <w:sz w:val="20"/>
          <w:szCs w:val="20"/>
          <w:lang w:val="hy-AM"/>
        </w:rPr>
        <w:t>ներառված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գնումների գործընթացին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մասնակցելու</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իրավունք</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չունեցող</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մասնակիցների</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ցուցակում</w:t>
      </w:r>
      <w:r w:rsidRPr="00CF1E7B">
        <w:rPr>
          <w:rFonts w:ascii="GHEA Grapalat" w:hAnsi="GHEA Grapalat"/>
          <w:color w:val="000000" w:themeColor="text1"/>
          <w:sz w:val="20"/>
          <w:szCs w:val="20"/>
          <w:lang w:val="hy-AM"/>
        </w:rPr>
        <w:t>:</w:t>
      </w:r>
    </w:p>
    <w:p w14:paraId="1B5C296B" w14:textId="77777777" w:rsidR="00990561" w:rsidRPr="00CF1E7B" w:rsidRDefault="00990561"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CF1E7B" w:rsidRDefault="002A0AD3" w:rsidP="002A0AD3">
      <w:pPr>
        <w:shd w:val="clear" w:color="auto" w:fill="FFFFFF"/>
        <w:ind w:firstLine="375"/>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CF1E7B"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hy-AM" w:eastAsia="en-US"/>
        </w:rPr>
      </w:pPr>
      <w:r w:rsidRPr="00CF1E7B">
        <w:rPr>
          <w:rFonts w:ascii="GHEA Grapalat" w:hAnsi="GHEA Grapalat" w:cs="Arial"/>
          <w:color w:val="000000" w:themeColor="text1"/>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CF1E7B"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eastAsia="en-US"/>
        </w:rPr>
        <w:t>որպես ընտրված մասնակից հրաժարվել կամ զրկվել է պայմանագիր կնքելու իրավունքից:</w:t>
      </w:r>
    </w:p>
    <w:p w14:paraId="23ECD806" w14:textId="71B1C41D" w:rsidR="002A0AD3" w:rsidRPr="00CF1E7B" w:rsidRDefault="00991048" w:rsidP="00991048">
      <w:pPr>
        <w:shd w:val="clear" w:color="auto" w:fill="FFFFFF"/>
        <w:ind w:firstLine="567"/>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 xml:space="preserve">  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39ADB68D" w14:textId="77777777" w:rsidR="00753E6E" w:rsidRPr="00CF1E7B" w:rsidRDefault="00753E6E"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2.2 Մասնակցության իրավունքի գնահատման համար մասնակիցը հայտով պետք է ներկայացնի իր կողմից հաստատված` սույն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հրավերի</w:t>
      </w:r>
      <w:r w:rsidRPr="00CF1E7B">
        <w:rPr>
          <w:rFonts w:ascii="GHEA Grapalat" w:hAnsi="GHEA Grapalat" w:cs="Arial"/>
          <w:color w:val="000000" w:themeColor="text1"/>
          <w:sz w:val="20"/>
          <w:lang w:val="hy-AM"/>
        </w:rPr>
        <w:t xml:space="preserve"> 2-րդ </w:t>
      </w:r>
      <w:r w:rsidRPr="00CF1E7B">
        <w:rPr>
          <w:rFonts w:ascii="GHEA Grapalat" w:hAnsi="GHEA Grapalat" w:cs="Sylfaen"/>
          <w:color w:val="000000" w:themeColor="text1"/>
          <w:sz w:val="20"/>
          <w:lang w:val="hy-AM"/>
        </w:rPr>
        <w:t>մասի</w:t>
      </w:r>
      <w:r w:rsidRPr="00CF1E7B">
        <w:rPr>
          <w:rFonts w:ascii="GHEA Grapalat" w:hAnsi="GHEA Grapalat" w:cs="Arial"/>
          <w:color w:val="000000" w:themeColor="text1"/>
          <w:sz w:val="20"/>
          <w:lang w:val="hy-AM"/>
        </w:rPr>
        <w:t xml:space="preserve"> 2.</w:t>
      </w:r>
      <w:r w:rsidR="00E90F91" w:rsidRPr="00CF1E7B">
        <w:rPr>
          <w:rFonts w:ascii="GHEA Grapalat" w:hAnsi="GHEA Grapalat" w:cs="Arial"/>
          <w:color w:val="000000" w:themeColor="text1"/>
          <w:sz w:val="20"/>
          <w:lang w:val="hy-AM"/>
        </w:rPr>
        <w:t>1</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կետով</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նախատեսված</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գրավոր</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հայտարարություն</w:t>
      </w:r>
      <w:r w:rsidR="00EB487B" w:rsidRPr="00CF1E7B">
        <w:rPr>
          <w:rFonts w:ascii="GHEA Grapalat" w:hAnsi="GHEA Grapalat" w:cs="Sylfaen"/>
          <w:color w:val="000000" w:themeColor="text1"/>
          <w:sz w:val="20"/>
          <w:lang w:val="hy-AM"/>
        </w:rPr>
        <w:t xml:space="preserve">: Բացի սույն կետով նախատեսված հայտարարությունից մասնակցության իրավունքի գնահատման համար մասնակցից, այդ թվում </w:t>
      </w:r>
      <w:r w:rsidR="00EB487B" w:rsidRPr="00CF1E7B">
        <w:rPr>
          <w:rFonts w:ascii="GHEA Grapalat" w:hAnsi="GHEA Grapalat" w:cs="Sylfaen"/>
          <w:color w:val="000000" w:themeColor="text1"/>
          <w:sz w:val="20"/>
          <w:lang w:val="hy-AM"/>
        </w:rPr>
        <w:lastRenderedPageBreak/>
        <w:t>ընտրված մասնակցից այլ փաստաթղթեր կամ հիմնավորումներ չեն կարող պահանջվել:</w:t>
      </w:r>
      <w:r w:rsidRPr="00CF1E7B">
        <w:rPr>
          <w:rFonts w:ascii="GHEA Grapalat" w:hAnsi="GHEA Grapalat" w:cs="Tahoma"/>
          <w:color w:val="000000" w:themeColor="text1"/>
          <w:sz w:val="20"/>
          <w:lang w:val="hy-AM"/>
        </w:rPr>
        <w:t xml:space="preserve"> </w:t>
      </w:r>
      <w:r w:rsidR="007A4BB9" w:rsidRPr="00CF1E7B">
        <w:rPr>
          <w:rFonts w:ascii="GHEA Grapalat" w:hAnsi="GHEA Grapalat" w:cs="Tahoma"/>
          <w:color w:val="000000" w:themeColor="text1"/>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3E03F237" w14:textId="3A301F28" w:rsidR="00E93C59" w:rsidRPr="00CF1E7B" w:rsidRDefault="00BA3554" w:rsidP="00EF3662">
      <w:pPr>
        <w:ind w:firstLine="720"/>
        <w:jc w:val="both"/>
        <w:rPr>
          <w:rFonts w:ascii="GHEA Grapalat" w:hAnsi="GHEA Grapalat"/>
          <w:color w:val="000000" w:themeColor="text1"/>
          <w:lang w:val="hy-AM"/>
        </w:rPr>
      </w:pPr>
      <w:r w:rsidRPr="00CF1E7B">
        <w:rPr>
          <w:rFonts w:ascii="GHEA Grapalat" w:hAnsi="GHEA Grapalat" w:cs="Tahoma"/>
          <w:color w:val="000000" w:themeColor="text1"/>
          <w:sz w:val="20"/>
          <w:szCs w:val="20"/>
          <w:lang w:val="hy-AM"/>
        </w:rPr>
        <w:t>2.</w:t>
      </w:r>
      <w:r w:rsidR="007968A3" w:rsidRPr="00CF1E7B">
        <w:rPr>
          <w:rFonts w:ascii="GHEA Grapalat" w:hAnsi="GHEA Grapalat" w:cs="Tahoma"/>
          <w:color w:val="000000" w:themeColor="text1"/>
          <w:sz w:val="20"/>
          <w:szCs w:val="20"/>
          <w:lang w:val="hy-AM"/>
        </w:rPr>
        <w:t>3</w:t>
      </w:r>
      <w:r w:rsidR="00991048" w:rsidRPr="00CF1E7B">
        <w:rPr>
          <w:rFonts w:ascii="GHEA Grapalat" w:hAnsi="GHEA Grapalat" w:cs="Tahoma"/>
          <w:color w:val="000000" w:themeColor="text1"/>
          <w:sz w:val="20"/>
          <w:szCs w:val="20"/>
          <w:lang w:val="hy-AM"/>
        </w:rPr>
        <w:t xml:space="preserve"> </w:t>
      </w:r>
      <w:r w:rsidR="00991048" w:rsidRPr="00CF1E7B">
        <w:rPr>
          <w:rFonts w:ascii="GHEA Grapalat" w:hAnsi="GHEA Grapalat" w:cs="Sylfaen"/>
          <w:color w:val="000000" w:themeColor="text1"/>
          <w:sz w:val="20"/>
          <w:szCs w:val="20"/>
          <w:lang w:val="hy-AM"/>
        </w:rPr>
        <w:t>Մասնակիցի՝ Օրենքի 6-րդ հոդվածի 1-ին մասի 6-րդ կետով ինչպես նաև ՀՀ կառավարության 20.06.2025թ. N 817-Ա որոշման 2-րդ կետի 2-րդ ենթակետով նախատեսված ցուցակներում 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58412067" w14:textId="02E59EA6" w:rsidR="00BA3554" w:rsidRPr="00CF1E7B" w:rsidRDefault="00EB487B" w:rsidP="00EF3662">
      <w:pPr>
        <w:ind w:firstLine="720"/>
        <w:jc w:val="both"/>
        <w:rPr>
          <w:rFonts w:ascii="GHEA Grapalat" w:hAnsi="GHEA Grapalat"/>
          <w:color w:val="000000" w:themeColor="text1"/>
          <w:sz w:val="20"/>
          <w:szCs w:val="20"/>
          <w:lang w:val="hy-AM"/>
        </w:rPr>
      </w:pPr>
      <w:r w:rsidRPr="00CF1E7B">
        <w:rPr>
          <w:rFonts w:ascii="GHEA Grapalat" w:hAnsi="GHEA Grapalat" w:cs="Tahoma"/>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Արգելվում</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է</w:t>
      </w:r>
      <w:r w:rsidR="00BA3554" w:rsidRPr="00CF1E7B">
        <w:rPr>
          <w:rFonts w:ascii="GHEA Grapalat" w:hAnsi="GHEA Grapalat"/>
          <w:color w:val="000000" w:themeColor="text1"/>
          <w:sz w:val="20"/>
          <w:szCs w:val="20"/>
          <w:lang w:val="hy-AM"/>
        </w:rPr>
        <w:t xml:space="preserve"> սույն կետով սահմանված փոխկապակցված անձանց և (կամ) </w:t>
      </w:r>
      <w:r w:rsidR="00BA3554" w:rsidRPr="00CF1E7B">
        <w:rPr>
          <w:rFonts w:ascii="GHEA Grapalat" w:hAnsi="GHEA Grapalat" w:cs="Sylfaen"/>
          <w:color w:val="000000" w:themeColor="text1"/>
          <w:sz w:val="20"/>
          <w:szCs w:val="20"/>
          <w:lang w:val="hy-AM"/>
        </w:rPr>
        <w:t>միևնույն</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անձի</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անձանց</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կողմից</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հիմնադրված</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կամ</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ավելի</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քան</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հիսուն</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տոկոս</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միևնույն</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անձի</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անձանց</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պատկանող</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բաժնեմաս</w:t>
      </w:r>
      <w:r w:rsidR="00BA3554" w:rsidRPr="00CF1E7B">
        <w:rPr>
          <w:rFonts w:ascii="GHEA Grapalat" w:hAnsi="GHEA Grapalat"/>
          <w:color w:val="000000" w:themeColor="text1"/>
          <w:sz w:val="20"/>
          <w:szCs w:val="20"/>
          <w:lang w:val="hy-AM"/>
        </w:rPr>
        <w:t xml:space="preserve"> </w:t>
      </w:r>
      <w:r w:rsidR="001B0D9A" w:rsidRPr="00CF1E7B">
        <w:rPr>
          <w:rFonts w:ascii="GHEA Grapalat" w:hAnsi="GHEA Grapalat"/>
          <w:color w:val="000000" w:themeColor="text1"/>
          <w:sz w:val="20"/>
          <w:szCs w:val="20"/>
          <w:lang w:val="hy-AM"/>
        </w:rPr>
        <w:t xml:space="preserve">(փայաբաժին) </w:t>
      </w:r>
      <w:r w:rsidR="00BA3554" w:rsidRPr="00CF1E7B">
        <w:rPr>
          <w:rFonts w:ascii="GHEA Grapalat" w:hAnsi="GHEA Grapalat" w:cs="Sylfaen"/>
          <w:color w:val="000000" w:themeColor="text1"/>
          <w:sz w:val="20"/>
          <w:szCs w:val="20"/>
          <w:lang w:val="hy-AM"/>
        </w:rPr>
        <w:t>ունեցող</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կազմակերպությունների</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միաժամանակյա</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մասնակցությունը</w:t>
      </w:r>
      <w:r w:rsidR="00BA3554" w:rsidRPr="00CF1E7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սույն </w:t>
      </w:r>
      <w:r w:rsidR="0028726A" w:rsidRPr="00CF1E7B">
        <w:rPr>
          <w:rFonts w:ascii="GHEA Grapalat" w:hAnsi="GHEA Grapalat"/>
          <w:color w:val="000000" w:themeColor="text1"/>
          <w:sz w:val="20"/>
          <w:szCs w:val="20"/>
          <w:lang w:val="hy-AM"/>
        </w:rPr>
        <w:t>ընթացակարգին</w:t>
      </w:r>
      <w:r w:rsidR="008628EC" w:rsidRPr="00CF1E7B">
        <w:rPr>
          <w:rFonts w:ascii="GHEA Grapalat" w:hAnsi="GHEA Grapalat"/>
          <w:color w:val="000000" w:themeColor="text1"/>
          <w:sz w:val="20"/>
          <w:szCs w:val="20"/>
          <w:lang w:val="hy-AM"/>
        </w:rPr>
        <w:t xml:space="preserve"> </w:t>
      </w:r>
      <w:r w:rsidR="008628EC" w:rsidRPr="00CF1E7B">
        <w:rPr>
          <w:rFonts w:ascii="GHEA Grapalat" w:hAnsi="GHEA Grapalat" w:cs="Sylfaen"/>
          <w:color w:val="000000" w:themeColor="text1"/>
          <w:sz w:val="20"/>
          <w:szCs w:val="20"/>
          <w:lang w:val="hy-AM"/>
        </w:rPr>
        <w:t>(միևնույն չափաբաժնին)</w:t>
      </w:r>
      <w:r w:rsidR="00BA3554" w:rsidRPr="00CF1E7B">
        <w:rPr>
          <w:rFonts w:ascii="GHEA Grapalat" w:hAnsi="GHEA Grapalat" w:cs="Sylfaen"/>
          <w:color w:val="000000" w:themeColor="text1"/>
          <w:sz w:val="20"/>
          <w:szCs w:val="20"/>
          <w:lang w:val="hy-AM"/>
        </w:rPr>
        <w:t>, բացառությամբ</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պետության</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կամ</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համայնքների</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կողմից</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հիմնադրված</w:t>
      </w:r>
      <w:r w:rsidR="00BA3554" w:rsidRPr="00CF1E7B">
        <w:rPr>
          <w:rFonts w:ascii="GHEA Grapalat" w:hAnsi="GHEA Grapalat"/>
          <w:color w:val="000000" w:themeColor="text1"/>
          <w:sz w:val="20"/>
          <w:szCs w:val="20"/>
          <w:lang w:val="hy-AM"/>
        </w:rPr>
        <w:t xml:space="preserve"> </w:t>
      </w:r>
      <w:r w:rsidR="00BA3554" w:rsidRPr="00CF1E7B">
        <w:rPr>
          <w:rFonts w:ascii="GHEA Grapalat" w:hAnsi="GHEA Grapalat" w:cs="Sylfaen"/>
          <w:color w:val="000000" w:themeColor="text1"/>
          <w:sz w:val="20"/>
          <w:szCs w:val="20"/>
          <w:lang w:val="hy-AM"/>
        </w:rPr>
        <w:t xml:space="preserve">կազմակերպությունների և (կամ) </w:t>
      </w:r>
      <w:r w:rsidR="00BA3554" w:rsidRPr="00CF1E7B">
        <w:rPr>
          <w:rFonts w:ascii="GHEA Grapalat" w:hAnsi="GHEA Grapalat" w:cs="Sylfaen"/>
          <w:color w:val="000000" w:themeColor="text1"/>
          <w:sz w:val="20"/>
          <w:lang w:val="hy-AM"/>
        </w:rPr>
        <w:t>համատեղ</w:t>
      </w:r>
      <w:r w:rsidR="00BA3554" w:rsidRPr="00CF1E7B">
        <w:rPr>
          <w:rFonts w:ascii="GHEA Grapalat" w:hAnsi="GHEA Grapalat" w:cs="Times Armenian"/>
          <w:color w:val="000000" w:themeColor="text1"/>
          <w:sz w:val="20"/>
          <w:lang w:val="hy-AM"/>
        </w:rPr>
        <w:t xml:space="preserve"> գ</w:t>
      </w:r>
      <w:r w:rsidR="00BA3554" w:rsidRPr="00CF1E7B">
        <w:rPr>
          <w:rFonts w:ascii="GHEA Grapalat" w:hAnsi="GHEA Grapalat" w:cs="Sylfaen"/>
          <w:color w:val="000000" w:themeColor="text1"/>
          <w:sz w:val="20"/>
          <w:lang w:val="hy-AM"/>
        </w:rPr>
        <w:t>ործունեության</w:t>
      </w:r>
      <w:r w:rsidR="00BA3554" w:rsidRPr="00CF1E7B">
        <w:rPr>
          <w:rFonts w:ascii="GHEA Grapalat" w:hAnsi="GHEA Grapalat" w:cs="Times Armenian"/>
          <w:color w:val="000000" w:themeColor="text1"/>
          <w:sz w:val="20"/>
          <w:lang w:val="hy-AM"/>
        </w:rPr>
        <w:t xml:space="preserve"> </w:t>
      </w:r>
      <w:r w:rsidR="00BA3554" w:rsidRPr="00CF1E7B">
        <w:rPr>
          <w:rFonts w:ascii="GHEA Grapalat" w:hAnsi="GHEA Grapalat" w:cs="Sylfaen"/>
          <w:color w:val="000000" w:themeColor="text1"/>
          <w:sz w:val="20"/>
          <w:lang w:val="hy-AM"/>
        </w:rPr>
        <w:t>կար</w:t>
      </w:r>
      <w:r w:rsidR="00BA3554" w:rsidRPr="00CF1E7B">
        <w:rPr>
          <w:rFonts w:ascii="GHEA Grapalat" w:hAnsi="GHEA Grapalat" w:cs="Times Armenian"/>
          <w:color w:val="000000" w:themeColor="text1"/>
          <w:sz w:val="20"/>
          <w:lang w:val="hy-AM"/>
        </w:rPr>
        <w:t>գ</w:t>
      </w:r>
      <w:r w:rsidR="00BA3554" w:rsidRPr="00CF1E7B">
        <w:rPr>
          <w:rFonts w:ascii="GHEA Grapalat" w:hAnsi="GHEA Grapalat" w:cs="Sylfaen"/>
          <w:color w:val="000000" w:themeColor="text1"/>
          <w:sz w:val="20"/>
          <w:lang w:val="hy-AM"/>
        </w:rPr>
        <w:t xml:space="preserve">ով </w:t>
      </w:r>
      <w:r w:rsidR="00BA3554" w:rsidRPr="00CF1E7B">
        <w:rPr>
          <w:rFonts w:ascii="GHEA Grapalat" w:hAnsi="GHEA Grapalat" w:cs="Times Armenian"/>
          <w:color w:val="000000" w:themeColor="text1"/>
          <w:sz w:val="20"/>
          <w:lang w:val="hy-AM"/>
        </w:rPr>
        <w:t>(</w:t>
      </w:r>
      <w:r w:rsidR="00BA3554" w:rsidRPr="00CF1E7B">
        <w:rPr>
          <w:rFonts w:ascii="GHEA Grapalat" w:hAnsi="GHEA Grapalat" w:cs="Sylfaen"/>
          <w:color w:val="000000" w:themeColor="text1"/>
          <w:sz w:val="20"/>
          <w:lang w:val="hy-AM"/>
        </w:rPr>
        <w:t>կոնսորցիումով</w:t>
      </w:r>
      <w:r w:rsidR="00BA3554" w:rsidRPr="00CF1E7B">
        <w:rPr>
          <w:rFonts w:ascii="GHEA Grapalat" w:hAnsi="GHEA Grapalat" w:cs="Times Armenian"/>
          <w:color w:val="000000" w:themeColor="text1"/>
          <w:sz w:val="20"/>
          <w:lang w:val="hy-AM"/>
        </w:rPr>
        <w:t>) գ</w:t>
      </w:r>
      <w:r w:rsidR="00BA3554" w:rsidRPr="00CF1E7B">
        <w:rPr>
          <w:rFonts w:ascii="GHEA Grapalat" w:hAnsi="GHEA Grapalat" w:cs="Sylfaen"/>
          <w:color w:val="000000" w:themeColor="text1"/>
          <w:sz w:val="20"/>
          <w:lang w:val="hy-AM"/>
        </w:rPr>
        <w:t>նումների</w:t>
      </w:r>
      <w:r w:rsidR="00BA3554" w:rsidRPr="00CF1E7B">
        <w:rPr>
          <w:rFonts w:ascii="GHEA Grapalat" w:hAnsi="GHEA Grapalat" w:cs="Times Armenian"/>
          <w:color w:val="000000" w:themeColor="text1"/>
          <w:sz w:val="20"/>
          <w:lang w:val="hy-AM"/>
        </w:rPr>
        <w:t xml:space="preserve"> գ</w:t>
      </w:r>
      <w:r w:rsidR="00BA3554" w:rsidRPr="00CF1E7B">
        <w:rPr>
          <w:rFonts w:ascii="GHEA Grapalat" w:hAnsi="GHEA Grapalat" w:cs="Sylfaen"/>
          <w:color w:val="000000" w:themeColor="text1"/>
          <w:sz w:val="20"/>
          <w:lang w:val="hy-AM"/>
        </w:rPr>
        <w:t xml:space="preserve">ործընթացին </w:t>
      </w:r>
      <w:r w:rsidR="00BA3554" w:rsidRPr="00CF1E7B">
        <w:rPr>
          <w:rFonts w:ascii="GHEA Grapalat" w:hAnsi="GHEA Grapalat" w:cs="Sylfaen"/>
          <w:color w:val="000000" w:themeColor="text1"/>
          <w:sz w:val="20"/>
          <w:szCs w:val="20"/>
          <w:lang w:val="hy-AM"/>
        </w:rPr>
        <w:t>մասնակցության դեպքերի:</w:t>
      </w:r>
    </w:p>
    <w:p w14:paraId="5584FFCF" w14:textId="77777777" w:rsidR="00D5674E" w:rsidRPr="00CF1E7B" w:rsidRDefault="009F18D0"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Կարգի 119-րդ </w:t>
      </w:r>
      <w:r w:rsidR="00EB487B" w:rsidRPr="00CF1E7B">
        <w:rPr>
          <w:rFonts w:ascii="GHEA Grapalat" w:hAnsi="GHEA Grapalat"/>
          <w:color w:val="000000" w:themeColor="text1"/>
          <w:sz w:val="20"/>
          <w:szCs w:val="20"/>
          <w:lang w:val="hy-AM"/>
        </w:rPr>
        <w:t xml:space="preserve">կետի </w:t>
      </w:r>
      <w:r w:rsidR="00D5674E" w:rsidRPr="00CF1E7B">
        <w:rPr>
          <w:rFonts w:ascii="GHEA Grapalat" w:hAnsi="GHEA Grapalat"/>
          <w:color w:val="000000" w:themeColor="text1"/>
          <w:sz w:val="20"/>
          <w:szCs w:val="20"/>
          <w:lang w:val="hy-AM"/>
        </w:rPr>
        <w:t>իմաստով`</w:t>
      </w:r>
    </w:p>
    <w:p w14:paraId="6A5693B8"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1) ֆիզիկական </w:t>
      </w:r>
      <w:r w:rsidRPr="00CF1E7B">
        <w:rPr>
          <w:rFonts w:ascii="GHEA Grapalat" w:hAnsi="GHEA Grapalat" w:cs="GHEA Grapalat"/>
          <w:color w:val="000000" w:themeColor="text1"/>
          <w:sz w:val="20"/>
          <w:szCs w:val="20"/>
          <w:lang w:val="hy-AM"/>
        </w:rPr>
        <w:t xml:space="preserve">անձինք համարվում են փոխկապակցված, </w:t>
      </w:r>
      <w:r w:rsidRPr="00CF1E7B">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300D85A6"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CF1E7B"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CF1E7B"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CF1E7B" w:rsidRDefault="00D5674E" w:rsidP="00EF3662">
      <w:pPr>
        <w:pStyle w:val="NormalWeb"/>
        <w:spacing w:before="0" w:beforeAutospacing="0" w:after="0" w:afterAutospacing="0"/>
        <w:ind w:firstLine="708"/>
        <w:jc w:val="both"/>
        <w:rPr>
          <w:rFonts w:ascii="Sylfaen" w:hAnsi="Sylfaen"/>
          <w:color w:val="000000" w:themeColor="text1"/>
          <w:sz w:val="20"/>
          <w:szCs w:val="20"/>
          <w:lang w:val="hy-AM"/>
        </w:rPr>
      </w:pPr>
      <w:r w:rsidRPr="00CF1E7B">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CF1E7B"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93BE1EB" w14:textId="4A107E73" w:rsidR="00D5674E" w:rsidRPr="00CF1E7B" w:rsidRDefault="00D5674E" w:rsidP="00EF3662">
      <w:pPr>
        <w:ind w:firstLine="284"/>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CF1E7B">
        <w:rPr>
          <w:rFonts w:ascii="GHEA Grapalat" w:hAnsi="GHEA Grapalat"/>
          <w:color w:val="000000" w:themeColor="text1"/>
          <w:sz w:val="20"/>
          <w:szCs w:val="20"/>
          <w:lang w:val="hy-AM"/>
        </w:rPr>
        <w:t xml:space="preserve">թոռները, </w:t>
      </w:r>
      <w:r w:rsidRPr="00CF1E7B">
        <w:rPr>
          <w:rFonts w:ascii="GHEA Grapalat" w:hAnsi="GHEA Grapalat"/>
          <w:color w:val="000000" w:themeColor="text1"/>
          <w:sz w:val="20"/>
          <w:szCs w:val="20"/>
          <w:lang w:val="hy-AM"/>
        </w:rPr>
        <w:t>քրոջ կամ եղբոր ամուսինն ու երեխաները:</w:t>
      </w:r>
    </w:p>
    <w:p w14:paraId="6956E835" w14:textId="4619810B" w:rsidR="00E90F91" w:rsidRPr="00CF1E7B" w:rsidRDefault="00096865" w:rsidP="00F5285F">
      <w:pPr>
        <w:pStyle w:val="NormalWeb"/>
        <w:spacing w:before="0" w:beforeAutospacing="0" w:after="0" w:afterAutospacing="0"/>
        <w:ind w:firstLine="708"/>
        <w:jc w:val="both"/>
        <w:rPr>
          <w:rFonts w:ascii="GHEA Grapalat" w:hAnsi="GHEA Grapalat"/>
          <w:color w:val="000000" w:themeColor="text1"/>
          <w:sz w:val="20"/>
          <w:szCs w:val="20"/>
          <w:lang w:val="hy-AM"/>
        </w:rPr>
      </w:pPr>
      <w:r w:rsidRPr="00CF1E7B">
        <w:rPr>
          <w:rFonts w:ascii="GHEA Grapalat" w:hAnsi="GHEA Grapalat" w:cs="Arial Armenian"/>
          <w:color w:val="000000" w:themeColor="text1"/>
          <w:sz w:val="20"/>
          <w:lang w:val="hy-AM"/>
        </w:rPr>
        <w:t>2.</w:t>
      </w:r>
      <w:r w:rsidR="007968A3" w:rsidRPr="00CF1E7B">
        <w:rPr>
          <w:rFonts w:ascii="GHEA Grapalat" w:hAnsi="GHEA Grapalat" w:cs="Arial Armenian"/>
          <w:color w:val="000000" w:themeColor="text1"/>
          <w:sz w:val="20"/>
          <w:lang w:val="hy-AM"/>
        </w:rPr>
        <w:t>4</w:t>
      </w:r>
      <w:r w:rsidR="00773485" w:rsidRPr="00CF1E7B">
        <w:rPr>
          <w:rFonts w:ascii="GHEA Grapalat" w:hAnsi="GHEA Grapalat" w:cs="Arial Armenian"/>
          <w:color w:val="000000" w:themeColor="text1"/>
          <w:sz w:val="20"/>
          <w:lang w:val="hy-AM"/>
        </w:rPr>
        <w:t xml:space="preserve"> </w:t>
      </w:r>
      <w:r w:rsidRPr="00CF1E7B">
        <w:rPr>
          <w:rFonts w:ascii="GHEA Grapalat" w:hAnsi="GHEA Grapalat" w:cs="Sylfaen"/>
          <w:color w:val="000000" w:themeColor="text1"/>
          <w:sz w:val="20"/>
          <w:lang w:val="hy-AM"/>
        </w:rPr>
        <w:t>Մասնակիցը</w:t>
      </w:r>
      <w:r w:rsidRPr="00CF1E7B">
        <w:rPr>
          <w:rFonts w:ascii="GHEA Grapalat" w:hAnsi="GHEA Grapalat" w:cs="Arial"/>
          <w:color w:val="000000" w:themeColor="text1"/>
          <w:sz w:val="20"/>
          <w:lang w:val="hy-AM"/>
        </w:rPr>
        <w:t xml:space="preserve"> </w:t>
      </w:r>
      <w:r w:rsidR="003A7A32" w:rsidRPr="00CF1E7B">
        <w:rPr>
          <w:rFonts w:ascii="GHEA Grapalat" w:hAnsi="GHEA Grapalat" w:cs="Arial"/>
          <w:color w:val="000000" w:themeColor="text1"/>
          <w:sz w:val="20"/>
          <w:lang w:val="hy-AM"/>
        </w:rPr>
        <w:t>ընտրված մասնակից ճանաչվելու դեպքում</w:t>
      </w:r>
      <w:r w:rsidR="00951393" w:rsidRPr="00CF1E7B">
        <w:rPr>
          <w:rFonts w:ascii="GHEA Grapalat" w:hAnsi="GHEA Grapalat" w:cs="Arial"/>
          <w:color w:val="000000" w:themeColor="text1"/>
          <w:sz w:val="20"/>
          <w:lang w:val="hy-AM"/>
        </w:rPr>
        <w:t xml:space="preserve"> </w:t>
      </w:r>
      <w:r w:rsidR="00951393" w:rsidRPr="00CF1E7B">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90F91" w:rsidRPr="00CF1E7B">
        <w:rPr>
          <w:rFonts w:ascii="GHEA Grapalat" w:hAnsi="GHEA Grapalat"/>
          <w:color w:val="000000" w:themeColor="text1"/>
          <w:sz w:val="20"/>
          <w:szCs w:val="20"/>
          <w:lang w:val="hy-AM"/>
        </w:rPr>
        <w:t xml:space="preserve"> </w:t>
      </w:r>
    </w:p>
    <w:p w14:paraId="4617326A" w14:textId="77777777" w:rsidR="000A6B75" w:rsidRPr="00CF1E7B" w:rsidRDefault="003A7A32" w:rsidP="00F5285F">
      <w:pPr>
        <w:ind w:firstLine="567"/>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 xml:space="preserve"> </w:t>
      </w:r>
      <w:r w:rsidR="000A6B75" w:rsidRPr="00CF1E7B">
        <w:rPr>
          <w:rFonts w:ascii="GHEA Grapalat" w:hAnsi="GHEA Grapalat" w:cs="Sylfaen"/>
          <w:color w:val="000000" w:themeColor="text1"/>
          <w:sz w:val="20"/>
          <w:lang w:val="hy-AM"/>
        </w:rPr>
        <w:t>2.</w:t>
      </w:r>
      <w:r w:rsidR="00AE5E4B" w:rsidRPr="00CF1E7B">
        <w:rPr>
          <w:rFonts w:ascii="GHEA Grapalat" w:hAnsi="GHEA Grapalat" w:cs="Sylfaen"/>
          <w:color w:val="000000" w:themeColor="text1"/>
          <w:sz w:val="20"/>
          <w:lang w:val="hy-AM"/>
        </w:rPr>
        <w:t xml:space="preserve">5 </w:t>
      </w:r>
      <w:r w:rsidR="000A6B75" w:rsidRPr="00CF1E7B">
        <w:rPr>
          <w:rFonts w:ascii="GHEA Grapalat" w:hAnsi="GHEA Grapalat" w:cs="Sylfaen"/>
          <w:color w:val="000000" w:themeColor="text1"/>
          <w:sz w:val="20"/>
          <w:lang w:val="hy-AM"/>
        </w:rPr>
        <w:t xml:space="preserve">Սույն ընթացակարգի շրջանակում կնքվելիք պայմանագիրը կարող է իրականացվել </w:t>
      </w:r>
      <w:r w:rsidR="00C96127" w:rsidRPr="00CF1E7B">
        <w:rPr>
          <w:rFonts w:ascii="GHEA Grapalat" w:hAnsi="GHEA Grapalat" w:cs="Sylfaen"/>
          <w:color w:val="000000" w:themeColor="text1"/>
          <w:sz w:val="20"/>
          <w:lang w:val="hy-AM"/>
        </w:rPr>
        <w:t xml:space="preserve">ենթակապալի </w:t>
      </w:r>
      <w:r w:rsidR="000A6B75" w:rsidRPr="00CF1E7B">
        <w:rPr>
          <w:rFonts w:ascii="GHEA Grapalat" w:hAnsi="GHEA Grapalat" w:cs="Sylfaen"/>
          <w:color w:val="000000" w:themeColor="text1"/>
          <w:sz w:val="20"/>
          <w:lang w:val="hy-AM"/>
        </w:rPr>
        <w:t xml:space="preserve">պայմանագիր կնքելու միջոցով։ </w:t>
      </w:r>
      <w:r w:rsidR="00C96127" w:rsidRPr="00CF1E7B">
        <w:rPr>
          <w:rFonts w:ascii="GHEA Grapalat" w:hAnsi="GHEA Grapalat" w:cs="Sylfaen"/>
          <w:color w:val="000000" w:themeColor="text1"/>
          <w:sz w:val="20"/>
          <w:lang w:val="hy-AM"/>
        </w:rPr>
        <w:t xml:space="preserve">Ենթակապալի </w:t>
      </w:r>
      <w:r w:rsidR="000A6B75" w:rsidRPr="00CF1E7B">
        <w:rPr>
          <w:rFonts w:ascii="GHEA Grapalat" w:hAnsi="GHEA Grapalat" w:cs="Sylfaen"/>
          <w:color w:val="000000" w:themeColor="text1"/>
          <w:sz w:val="20"/>
          <w:lang w:val="hy-AM"/>
        </w:rPr>
        <w:t xml:space="preserve">պայմանագրի կողմ չի կարող հանդիսանալ սույն ընթացակարգին </w:t>
      </w:r>
      <w:r w:rsidRPr="00CF1E7B">
        <w:rPr>
          <w:rFonts w:ascii="GHEA Grapalat" w:hAnsi="GHEA Grapalat" w:cs="Sylfaen"/>
          <w:color w:val="000000" w:themeColor="text1"/>
          <w:sz w:val="20"/>
          <w:lang w:val="hy-AM"/>
        </w:rPr>
        <w:t xml:space="preserve">(միևնույն չափաբաժնին) </w:t>
      </w:r>
      <w:r w:rsidR="000A6B75" w:rsidRPr="00CF1E7B">
        <w:rPr>
          <w:rFonts w:ascii="GHEA Grapalat" w:hAnsi="GHEA Grapalat" w:cs="Sylfaen"/>
          <w:color w:val="000000" w:themeColor="text1"/>
          <w:sz w:val="20"/>
          <w:lang w:val="hy-AM"/>
        </w:rPr>
        <w:t xml:space="preserve">մասնակցելու նպատակով հայտ ներկայացրած մասնակիցը: </w:t>
      </w:r>
    </w:p>
    <w:p w14:paraId="02F5DB56" w14:textId="77777777" w:rsidR="000A6B75" w:rsidRPr="00CF1E7B" w:rsidRDefault="000A6B75" w:rsidP="00EF3662">
      <w:pPr>
        <w:pStyle w:val="BodyTextIndent2"/>
        <w:spacing w:line="240" w:lineRule="auto"/>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 xml:space="preserve"> 2.</w:t>
      </w:r>
      <w:r w:rsidR="00AE5E4B" w:rsidRPr="00CF1E7B">
        <w:rPr>
          <w:rFonts w:ascii="GHEA Grapalat" w:hAnsi="GHEA Grapalat" w:cs="Sylfaen"/>
          <w:color w:val="000000" w:themeColor="text1"/>
          <w:szCs w:val="24"/>
          <w:lang w:val="hy-AM"/>
        </w:rPr>
        <w:t>6</w:t>
      </w:r>
      <w:r w:rsidR="00417B96" w:rsidRPr="00CF1E7B">
        <w:rPr>
          <w:rFonts w:ascii="GHEA Grapalat" w:hAnsi="GHEA Grapalat" w:cs="Sylfaen"/>
          <w:color w:val="000000" w:themeColor="text1"/>
          <w:szCs w:val="24"/>
          <w:lang w:val="hy-AM"/>
        </w:rPr>
        <w:t xml:space="preserve"> </w:t>
      </w:r>
      <w:r w:rsidRPr="00CF1E7B">
        <w:rPr>
          <w:rFonts w:ascii="GHEA Grapalat" w:hAnsi="GHEA Grapalat" w:cs="Sylfaen"/>
          <w:color w:val="000000" w:themeColor="text1"/>
          <w:szCs w:val="24"/>
          <w:lang w:val="hy-AM"/>
        </w:rPr>
        <w:t>Մասնակիցները կարող են սույն ընթացակարգին մասնակցել համատեղ գործունեության կարգով (կոնսորցիումով)։ Նման դեպքում`</w:t>
      </w:r>
    </w:p>
    <w:p w14:paraId="2CEC2904" w14:textId="77777777" w:rsidR="000A6B75" w:rsidRPr="00CF1E7B" w:rsidRDefault="003862E0" w:rsidP="00EF3662">
      <w:pPr>
        <w:pStyle w:val="BodyTextIndent2"/>
        <w:spacing w:line="240" w:lineRule="auto"/>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1</w:t>
      </w:r>
      <w:r w:rsidR="000A6B75" w:rsidRPr="00CF1E7B">
        <w:rPr>
          <w:rFonts w:ascii="GHEA Grapalat" w:hAnsi="GHEA Grapalat" w:cs="Sylfaen"/>
          <w:color w:val="000000" w:themeColor="text1"/>
          <w:szCs w:val="24"/>
          <w:lang w:val="hy-AM"/>
        </w:rPr>
        <w:t xml:space="preserve">) համատեղ գործունեության պայմանագրի կողմերից որևէ մեկը չի կարող նույն ընթացակարգին </w:t>
      </w:r>
      <w:r w:rsidR="003A7A32" w:rsidRPr="00CF1E7B">
        <w:rPr>
          <w:rFonts w:ascii="GHEA Grapalat" w:hAnsi="GHEA Grapalat" w:cs="Sylfaen"/>
          <w:color w:val="000000" w:themeColor="text1"/>
          <w:lang w:val="hy-AM"/>
        </w:rPr>
        <w:t xml:space="preserve">(միևնույն չափաբաժնին) </w:t>
      </w:r>
      <w:r w:rsidR="000A6B75" w:rsidRPr="00CF1E7B">
        <w:rPr>
          <w:rFonts w:ascii="GHEA Grapalat" w:hAnsi="GHEA Grapalat" w:cs="Sylfaen"/>
          <w:color w:val="000000" w:themeColor="text1"/>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AEE4FD3" w14:textId="77777777" w:rsidR="000A6B75" w:rsidRPr="00CF1E7B" w:rsidRDefault="008225FF"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2</w:t>
      </w:r>
      <w:r w:rsidR="000A6B75" w:rsidRPr="00CF1E7B">
        <w:rPr>
          <w:rFonts w:ascii="GHEA Grapalat" w:hAnsi="GHEA Grapalat" w:cs="Sylfaen"/>
          <w:color w:val="000000" w:themeColor="text1"/>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CF1E7B">
        <w:rPr>
          <w:rFonts w:ascii="GHEA Grapalat" w:hAnsi="GHEA Grapalat" w:cs="Sylfaen"/>
          <w:color w:val="000000" w:themeColor="text1"/>
          <w:szCs w:val="24"/>
          <w:lang w:val="hy-AM"/>
        </w:rPr>
        <w:t>պ</w:t>
      </w:r>
      <w:r w:rsidR="000A6B75" w:rsidRPr="00CF1E7B">
        <w:rPr>
          <w:rFonts w:ascii="GHEA Grapalat" w:hAnsi="GHEA Grapalat" w:cs="Sylfaen"/>
          <w:color w:val="000000" w:themeColor="text1"/>
          <w:szCs w:val="24"/>
          <w:lang w:val="hy-AM"/>
        </w:rPr>
        <w:t xml:space="preserve">ատվիրատուի կնքած պայմանագիրը </w:t>
      </w:r>
      <w:r w:rsidR="000A6B75" w:rsidRPr="00CF1E7B">
        <w:rPr>
          <w:rFonts w:ascii="GHEA Grapalat" w:hAnsi="GHEA Grapalat" w:cs="Sylfaen"/>
          <w:color w:val="000000" w:themeColor="text1"/>
          <w:szCs w:val="24"/>
          <w:lang w:val="hy-AM"/>
        </w:rPr>
        <w:lastRenderedPageBreak/>
        <w:t>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CF1E7B" w:rsidRDefault="00096865" w:rsidP="00EF3662">
      <w:pPr>
        <w:ind w:firstLine="567"/>
        <w:jc w:val="both"/>
        <w:rPr>
          <w:rFonts w:ascii="GHEA Grapalat" w:hAnsi="GHEA Grapalat"/>
          <w:b/>
          <w:color w:val="000000" w:themeColor="text1"/>
          <w:sz w:val="20"/>
          <w:lang w:val="hy-AM"/>
        </w:rPr>
      </w:pPr>
    </w:p>
    <w:p w14:paraId="20D5AEA2" w14:textId="77777777" w:rsidR="00581DC3" w:rsidRPr="00CF1E7B" w:rsidRDefault="00581DC3" w:rsidP="00D91B1F">
      <w:pPr>
        <w:jc w:val="both"/>
        <w:rPr>
          <w:rFonts w:ascii="GHEA Grapalat" w:hAnsi="GHEA Grapalat"/>
          <w:b/>
          <w:color w:val="000000" w:themeColor="text1"/>
          <w:sz w:val="20"/>
          <w:lang w:val="hy-AM"/>
        </w:rPr>
      </w:pPr>
    </w:p>
    <w:p w14:paraId="40994409" w14:textId="77777777" w:rsidR="00581DC3" w:rsidRPr="00CF1E7B" w:rsidRDefault="00581DC3" w:rsidP="00EF3662">
      <w:pPr>
        <w:ind w:firstLine="567"/>
        <w:jc w:val="both"/>
        <w:rPr>
          <w:rFonts w:ascii="GHEA Grapalat" w:hAnsi="GHEA Grapalat"/>
          <w:b/>
          <w:color w:val="000000" w:themeColor="text1"/>
          <w:sz w:val="20"/>
          <w:lang w:val="hy-AM"/>
        </w:rPr>
      </w:pPr>
    </w:p>
    <w:p w14:paraId="52D3D62D" w14:textId="5D94074E" w:rsidR="00096865" w:rsidRPr="00CF1E7B" w:rsidRDefault="002B32D6" w:rsidP="008D3511">
      <w:pPr>
        <w:jc w:val="center"/>
        <w:rPr>
          <w:rFonts w:ascii="GHEA Grapalat" w:hAnsi="GHEA Grapalat" w:cs="Arial"/>
          <w:b/>
          <w:color w:val="000000" w:themeColor="text1"/>
          <w:sz w:val="20"/>
          <w:lang w:val="hy-AM"/>
        </w:rPr>
      </w:pPr>
      <w:r w:rsidRPr="00CF1E7B">
        <w:rPr>
          <w:rFonts w:ascii="GHEA Grapalat" w:hAnsi="GHEA Grapalat"/>
          <w:b/>
          <w:color w:val="000000" w:themeColor="text1"/>
          <w:sz w:val="20"/>
          <w:lang w:val="hy-AM"/>
        </w:rPr>
        <w:t xml:space="preserve">3.  </w:t>
      </w:r>
      <w:r w:rsidRPr="00CF1E7B">
        <w:rPr>
          <w:rFonts w:ascii="GHEA Grapalat" w:hAnsi="GHEA Grapalat" w:cs="Sylfaen"/>
          <w:b/>
          <w:color w:val="000000" w:themeColor="text1"/>
          <w:sz w:val="20"/>
          <w:lang w:val="hy-AM"/>
        </w:rPr>
        <w:t>ՀՐԱՎԵՐԻ</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ՊԱՐԶԱԲԱՆՈՒՄԸ</w:t>
      </w:r>
      <w:r w:rsidRPr="00CF1E7B">
        <w:rPr>
          <w:rFonts w:ascii="GHEA Grapalat" w:hAnsi="GHEA Grapalat" w:cs="Arial"/>
          <w:b/>
          <w:color w:val="000000" w:themeColor="text1"/>
          <w:sz w:val="20"/>
          <w:lang w:val="hy-AM"/>
        </w:rPr>
        <w:t xml:space="preserve">  ԵՎ </w:t>
      </w:r>
      <w:r w:rsidRPr="00CF1E7B">
        <w:rPr>
          <w:rFonts w:ascii="GHEA Grapalat" w:hAnsi="GHEA Grapalat" w:cs="Sylfaen"/>
          <w:b/>
          <w:color w:val="000000" w:themeColor="text1"/>
          <w:sz w:val="20"/>
          <w:lang w:val="hy-AM"/>
        </w:rPr>
        <w:t>ՀՐԱՎԵՐՈՒՄ</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ՓՈՓՈԽՈՒԹՅՈՒՆ</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ԿԱՏԱՐԵԼՈՒ</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ԿԱՐԳԸ</w:t>
      </w:r>
      <w:r w:rsidR="004A3E84" w:rsidRPr="00CF1E7B">
        <w:rPr>
          <w:rStyle w:val="FootnoteReference"/>
          <w:rFonts w:ascii="GHEA Grapalat" w:hAnsi="GHEA Grapalat" w:cs="Sylfaen"/>
          <w:b/>
          <w:color w:val="000000" w:themeColor="text1"/>
          <w:sz w:val="20"/>
          <w:lang w:val="hy-AM"/>
        </w:rPr>
        <w:footnoteReference w:id="2"/>
      </w:r>
    </w:p>
    <w:p w14:paraId="23CC4C13" w14:textId="77777777" w:rsidR="00096865" w:rsidRPr="00CF1E7B" w:rsidRDefault="00096865" w:rsidP="00EF3662">
      <w:pPr>
        <w:jc w:val="center"/>
        <w:rPr>
          <w:rFonts w:ascii="GHEA Grapalat" w:hAnsi="GHEA Grapalat"/>
          <w:b/>
          <w:color w:val="000000" w:themeColor="text1"/>
          <w:sz w:val="20"/>
          <w:lang w:val="hy-AM"/>
        </w:rPr>
      </w:pPr>
    </w:p>
    <w:p w14:paraId="6F8F3291" w14:textId="77777777" w:rsidR="00096865" w:rsidRPr="00CF1E7B" w:rsidRDefault="00096865" w:rsidP="00EF3662">
      <w:pPr>
        <w:ind w:firstLine="567"/>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3.1 </w:t>
      </w:r>
      <w:r w:rsidRPr="00CF1E7B">
        <w:rPr>
          <w:rFonts w:ascii="GHEA Grapalat" w:hAnsi="GHEA Grapalat" w:cs="Sylfaen"/>
          <w:color w:val="000000" w:themeColor="text1"/>
          <w:sz w:val="20"/>
          <w:lang w:val="hy-AM"/>
        </w:rPr>
        <w:t>Օրենքի</w:t>
      </w:r>
      <w:r w:rsidRPr="00CF1E7B">
        <w:rPr>
          <w:rFonts w:ascii="GHEA Grapalat" w:hAnsi="GHEA Grapalat" w:cs="Arial"/>
          <w:color w:val="000000" w:themeColor="text1"/>
          <w:sz w:val="20"/>
          <w:lang w:val="hy-AM"/>
        </w:rPr>
        <w:t xml:space="preserve"> 2</w:t>
      </w:r>
      <w:r w:rsidR="00525BD2" w:rsidRPr="00CF1E7B">
        <w:rPr>
          <w:rFonts w:ascii="GHEA Grapalat" w:hAnsi="GHEA Grapalat" w:cs="Arial"/>
          <w:color w:val="000000" w:themeColor="text1"/>
          <w:sz w:val="20"/>
          <w:lang w:val="hy-AM"/>
        </w:rPr>
        <w:t>9</w:t>
      </w:r>
      <w:r w:rsidRPr="00CF1E7B">
        <w:rPr>
          <w:rFonts w:ascii="GHEA Grapalat" w:hAnsi="GHEA Grapalat" w:cs="Arial"/>
          <w:color w:val="000000" w:themeColor="text1"/>
          <w:sz w:val="20"/>
          <w:lang w:val="hy-AM"/>
        </w:rPr>
        <w:t>-</w:t>
      </w:r>
      <w:r w:rsidRPr="00CF1E7B">
        <w:rPr>
          <w:rFonts w:ascii="GHEA Grapalat" w:hAnsi="GHEA Grapalat" w:cs="Sylfaen"/>
          <w:color w:val="000000" w:themeColor="text1"/>
          <w:sz w:val="20"/>
          <w:lang w:val="hy-AM"/>
        </w:rPr>
        <w:t>րդ</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հոդվածի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համաձայն</w:t>
      </w:r>
      <w:r w:rsidRPr="00CF1E7B">
        <w:rPr>
          <w:rFonts w:ascii="GHEA Grapalat" w:hAnsi="GHEA Grapalat" w:cs="Arial"/>
          <w:color w:val="000000" w:themeColor="text1"/>
          <w:sz w:val="20"/>
          <w:lang w:val="hy-AM"/>
        </w:rPr>
        <w:t xml:space="preserve">` </w:t>
      </w:r>
      <w:r w:rsidR="00051B7F" w:rsidRPr="00CF1E7B">
        <w:rPr>
          <w:rFonts w:ascii="GHEA Grapalat" w:hAnsi="GHEA Grapalat" w:cs="Arial"/>
          <w:color w:val="000000" w:themeColor="text1"/>
          <w:sz w:val="20"/>
          <w:lang w:val="hy-AM"/>
        </w:rPr>
        <w:t>մ</w:t>
      </w:r>
      <w:r w:rsidRPr="00CF1E7B">
        <w:rPr>
          <w:rFonts w:ascii="GHEA Grapalat" w:hAnsi="GHEA Grapalat" w:cs="Sylfaen"/>
          <w:color w:val="000000" w:themeColor="text1"/>
          <w:sz w:val="20"/>
          <w:lang w:val="hy-AM"/>
        </w:rPr>
        <w:t>ասնակիցն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իրավունք</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ունի</w:t>
      </w:r>
      <w:r w:rsidRPr="00CF1E7B">
        <w:rPr>
          <w:rFonts w:ascii="GHEA Grapalat" w:hAnsi="GHEA Grapalat" w:cs="Arial"/>
          <w:color w:val="000000" w:themeColor="text1"/>
          <w:sz w:val="20"/>
          <w:lang w:val="hy-AM"/>
        </w:rPr>
        <w:t xml:space="preserve"> </w:t>
      </w:r>
      <w:r w:rsidR="00AE4008" w:rsidRPr="00CF1E7B">
        <w:rPr>
          <w:rFonts w:ascii="GHEA Grapalat" w:hAnsi="GHEA Grapalat" w:cs="Sylfaen"/>
          <w:color w:val="000000" w:themeColor="text1"/>
          <w:sz w:val="20"/>
          <w:lang w:val="hy-AM"/>
        </w:rPr>
        <w:t>պ</w:t>
      </w:r>
      <w:r w:rsidRPr="00CF1E7B">
        <w:rPr>
          <w:rFonts w:ascii="GHEA Grapalat" w:hAnsi="GHEA Grapalat" w:cs="Sylfaen"/>
          <w:color w:val="000000" w:themeColor="text1"/>
          <w:sz w:val="20"/>
          <w:lang w:val="hy-AM"/>
        </w:rPr>
        <w:t>ատվիրատուից</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պահանջել</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հրավերի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պարզաբանում</w:t>
      </w:r>
      <w:r w:rsidR="004D5671" w:rsidRPr="00CF1E7B">
        <w:rPr>
          <w:rFonts w:ascii="GHEA Grapalat" w:hAnsi="GHEA Grapalat" w:cs="Tahoma"/>
          <w:color w:val="000000" w:themeColor="text1"/>
          <w:sz w:val="20"/>
          <w:lang w:val="hy-AM"/>
        </w:rPr>
        <w:t>։</w:t>
      </w:r>
    </w:p>
    <w:p w14:paraId="6393D152" w14:textId="2464AFAF" w:rsidR="00096865" w:rsidRPr="00CF1E7B" w:rsidRDefault="00096865" w:rsidP="00EF3662">
      <w:pPr>
        <w:autoSpaceDE w:val="0"/>
        <w:autoSpaceDN w:val="0"/>
        <w:adjustRightInd w:val="0"/>
        <w:ind w:firstLine="567"/>
        <w:jc w:val="both"/>
        <w:rPr>
          <w:rFonts w:ascii="GHEA Grapalat" w:hAnsi="GHEA Grapalat"/>
          <w:color w:val="000000" w:themeColor="text1"/>
          <w:sz w:val="20"/>
          <w:lang w:val="hy-AM"/>
        </w:rPr>
      </w:pPr>
      <w:r w:rsidRPr="00CF1E7B">
        <w:rPr>
          <w:rFonts w:ascii="GHEA Grapalat" w:hAnsi="GHEA Grapalat" w:cs="Sylfaen"/>
          <w:color w:val="000000" w:themeColor="text1"/>
          <w:sz w:val="20"/>
          <w:lang w:val="hy-AM"/>
        </w:rPr>
        <w:t>Մասնակիցն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իրավունք</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ունի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հայտերի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ներկայացման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վերջնաժամկետը</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լրանալուց</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առնվազն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հինգ</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օրացուցային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օր</w:t>
      </w:r>
      <w:r w:rsidR="002B5F87"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առաջ</w:t>
      </w:r>
      <w:r w:rsidRPr="00CF1E7B">
        <w:rPr>
          <w:rFonts w:ascii="GHEA Grapalat" w:hAnsi="GHEA Grapalat" w:cs="Arial"/>
          <w:color w:val="000000" w:themeColor="text1"/>
          <w:sz w:val="20"/>
          <w:lang w:val="hy-AM"/>
        </w:rPr>
        <w:t xml:space="preserve"> </w:t>
      </w:r>
      <w:r w:rsidR="00965B76" w:rsidRPr="00CF1E7B">
        <w:rPr>
          <w:rFonts w:ascii="GHEA Grapalat" w:hAnsi="GHEA Grapalat" w:cs="Arial"/>
          <w:color w:val="000000" w:themeColor="text1"/>
          <w:sz w:val="20"/>
          <w:lang w:val="hy-AM"/>
        </w:rPr>
        <w:t xml:space="preserve">համակարգի միջոցով </w:t>
      </w:r>
      <w:r w:rsidR="000946A3" w:rsidRPr="00CF1E7B">
        <w:rPr>
          <w:rFonts w:ascii="GHEA Grapalat" w:hAnsi="GHEA Grapalat" w:cs="Sylfaen"/>
          <w:color w:val="000000" w:themeColor="text1"/>
          <w:sz w:val="20"/>
          <w:lang w:val="hy-AM"/>
        </w:rPr>
        <w:t xml:space="preserve">հանձնաժողովից </w:t>
      </w:r>
      <w:r w:rsidRPr="00CF1E7B">
        <w:rPr>
          <w:rFonts w:ascii="GHEA Grapalat" w:hAnsi="GHEA Grapalat" w:cs="Sylfaen"/>
          <w:color w:val="000000" w:themeColor="text1"/>
          <w:sz w:val="20"/>
          <w:lang w:val="hy-AM"/>
        </w:rPr>
        <w:t>պահանջելու</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հրավերի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պարզաբանում</w:t>
      </w:r>
      <w:r w:rsidR="004D5671" w:rsidRPr="00CF1E7B">
        <w:rPr>
          <w:rFonts w:ascii="GHEA Grapalat" w:hAnsi="GHEA Grapalat" w:cs="Tahoma"/>
          <w:color w:val="000000" w:themeColor="text1"/>
          <w:sz w:val="20"/>
          <w:lang w:val="hy-AM"/>
        </w:rPr>
        <w:t>։</w:t>
      </w:r>
      <w:r w:rsidRPr="00CF1E7B">
        <w:rPr>
          <w:rFonts w:ascii="GHEA Grapalat" w:hAnsi="GHEA Grapalat"/>
          <w:color w:val="000000" w:themeColor="text1"/>
          <w:sz w:val="20"/>
          <w:lang w:val="hy-AM"/>
        </w:rPr>
        <w:t xml:space="preserve"> </w:t>
      </w:r>
      <w:r w:rsidR="000946A3" w:rsidRPr="00CF1E7B">
        <w:rPr>
          <w:rFonts w:ascii="GHEA Grapalat" w:hAnsi="GHEA Grapalat"/>
          <w:color w:val="000000" w:themeColor="text1"/>
          <w:sz w:val="20"/>
          <w:lang w:val="hy-AM"/>
        </w:rPr>
        <w:t xml:space="preserve">Հանձնաժողովը </w:t>
      </w:r>
      <w:r w:rsidR="000946A3" w:rsidRPr="00CF1E7B">
        <w:rPr>
          <w:rFonts w:ascii="GHEA Grapalat" w:hAnsi="GHEA Grapalat" w:cs="Sylfaen"/>
          <w:color w:val="000000" w:themeColor="text1"/>
          <w:sz w:val="20"/>
          <w:lang w:val="hy-AM"/>
        </w:rPr>
        <w:t>հարցումը</w:t>
      </w:r>
      <w:r w:rsidR="000946A3"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կատարած</w:t>
      </w:r>
      <w:r w:rsidRPr="00CF1E7B">
        <w:rPr>
          <w:rFonts w:ascii="GHEA Grapalat" w:hAnsi="GHEA Grapalat" w:cs="Arial"/>
          <w:color w:val="000000" w:themeColor="text1"/>
          <w:sz w:val="20"/>
          <w:lang w:val="hy-AM"/>
        </w:rPr>
        <w:t xml:space="preserve"> </w:t>
      </w:r>
      <w:r w:rsidR="000946A3" w:rsidRPr="00CF1E7B">
        <w:rPr>
          <w:rFonts w:ascii="GHEA Grapalat" w:hAnsi="GHEA Grapalat" w:cs="Arial"/>
          <w:color w:val="000000" w:themeColor="text1"/>
          <w:sz w:val="20"/>
          <w:lang w:val="hy-AM"/>
        </w:rPr>
        <w:t>մ</w:t>
      </w:r>
      <w:r w:rsidR="000946A3" w:rsidRPr="00CF1E7B">
        <w:rPr>
          <w:rFonts w:ascii="GHEA Grapalat" w:hAnsi="GHEA Grapalat" w:cs="Sylfaen"/>
          <w:color w:val="000000" w:themeColor="text1"/>
          <w:sz w:val="20"/>
          <w:lang w:val="hy-AM"/>
        </w:rPr>
        <w:t>ասնակցին</w:t>
      </w:r>
      <w:r w:rsidR="000946A3"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պարզաբանումը</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տրամադրում</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է</w:t>
      </w:r>
      <w:r w:rsidR="00A93710" w:rsidRPr="00CF1E7B">
        <w:rPr>
          <w:rFonts w:ascii="GHEA Grapalat" w:hAnsi="GHEA Grapalat" w:cs="Sylfaen"/>
          <w:color w:val="000000" w:themeColor="text1"/>
          <w:sz w:val="20"/>
          <w:lang w:val="hy-AM"/>
        </w:rPr>
        <w:t xml:space="preserve"> </w:t>
      </w:r>
      <w:r w:rsidR="00926875" w:rsidRPr="00CF1E7B">
        <w:rPr>
          <w:rFonts w:ascii="GHEA Grapalat" w:hAnsi="GHEA Grapalat" w:cs="Sylfaen"/>
          <w:color w:val="000000" w:themeColor="text1"/>
          <w:sz w:val="20"/>
          <w:lang w:val="hy-AM"/>
        </w:rPr>
        <w:t xml:space="preserve">համակարգի միջոցով` </w:t>
      </w:r>
      <w:r w:rsidRPr="00CF1E7B">
        <w:rPr>
          <w:rFonts w:ascii="GHEA Grapalat" w:hAnsi="GHEA Grapalat" w:cs="Sylfaen"/>
          <w:color w:val="000000" w:themeColor="text1"/>
          <w:sz w:val="20"/>
          <w:lang w:val="hy-AM"/>
        </w:rPr>
        <w:t>հարցում</w:t>
      </w:r>
      <w:r w:rsidR="000946A3" w:rsidRPr="00CF1E7B">
        <w:rPr>
          <w:rFonts w:ascii="GHEA Grapalat" w:hAnsi="GHEA Grapalat" w:cs="Sylfaen"/>
          <w:color w:val="000000" w:themeColor="text1"/>
          <w:sz w:val="20"/>
          <w:lang w:val="hy-AM"/>
        </w:rPr>
        <w:t>ը</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ստանալու</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օրվան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հաջորդող</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եր</w:t>
      </w:r>
      <w:r w:rsidR="00A93710" w:rsidRPr="00CF1E7B">
        <w:rPr>
          <w:rFonts w:ascii="GHEA Grapalat" w:hAnsi="GHEA Grapalat" w:cs="Sylfaen"/>
          <w:color w:val="000000" w:themeColor="text1"/>
          <w:sz w:val="20"/>
          <w:lang w:val="hy-AM"/>
        </w:rPr>
        <w:t>կու</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օրացուցային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օրվա</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ընթացքում</w:t>
      </w:r>
      <w:r w:rsidR="004D5671" w:rsidRPr="00CF1E7B">
        <w:rPr>
          <w:rFonts w:ascii="GHEA Grapalat" w:hAnsi="GHEA Grapalat" w:cs="Tahoma"/>
          <w:color w:val="000000" w:themeColor="text1"/>
          <w:sz w:val="20"/>
          <w:lang w:val="hy-AM"/>
        </w:rPr>
        <w:t>։</w:t>
      </w:r>
      <w:r w:rsidR="00781688" w:rsidRPr="00CF1E7B">
        <w:rPr>
          <w:rFonts w:ascii="GHEA Grapalat" w:hAnsi="GHEA Grapalat" w:cs="Tahoma"/>
          <w:color w:val="000000" w:themeColor="text1"/>
          <w:sz w:val="20"/>
          <w:lang w:val="hy-AM"/>
        </w:rPr>
        <w:t xml:space="preserve"> </w:t>
      </w:r>
      <w:r w:rsidRPr="00CF1E7B">
        <w:rPr>
          <w:rFonts w:ascii="GHEA Grapalat" w:hAnsi="GHEA Grapalat"/>
          <w:color w:val="000000" w:themeColor="text1"/>
          <w:sz w:val="20"/>
          <w:lang w:val="hy-AM"/>
        </w:rPr>
        <w:t xml:space="preserve"> </w:t>
      </w:r>
    </w:p>
    <w:p w14:paraId="38D21F51" w14:textId="77777777" w:rsidR="00096865" w:rsidRPr="00CF1E7B" w:rsidRDefault="00096865" w:rsidP="00EF3662">
      <w:pPr>
        <w:ind w:firstLine="567"/>
        <w:jc w:val="both"/>
        <w:rPr>
          <w:rFonts w:ascii="GHEA Grapalat" w:hAnsi="GHEA Grapalat"/>
          <w:color w:val="000000" w:themeColor="text1"/>
          <w:sz w:val="20"/>
          <w:szCs w:val="20"/>
          <w:lang w:val="hy-AM"/>
        </w:rPr>
      </w:pPr>
      <w:r w:rsidRPr="00CF1E7B">
        <w:rPr>
          <w:rFonts w:ascii="GHEA Grapalat" w:hAnsi="GHEA Grapalat"/>
          <w:color w:val="000000" w:themeColor="text1"/>
          <w:sz w:val="20"/>
          <w:lang w:val="hy-AM"/>
        </w:rPr>
        <w:t xml:space="preserve">3.2 </w:t>
      </w:r>
      <w:r w:rsidRPr="00CF1E7B">
        <w:rPr>
          <w:rFonts w:ascii="GHEA Grapalat" w:hAnsi="GHEA Grapalat" w:cs="Sylfaen"/>
          <w:color w:val="000000" w:themeColor="text1"/>
          <w:sz w:val="20"/>
          <w:lang w:val="hy-AM"/>
        </w:rPr>
        <w:t>Հարցման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պարզաբանումների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բովանդակության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մասին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հայտարարությունը</w:t>
      </w:r>
      <w:r w:rsidRPr="00CF1E7B">
        <w:rPr>
          <w:rFonts w:ascii="GHEA Grapalat" w:hAnsi="GHEA Grapalat" w:cs="Arial"/>
          <w:color w:val="000000" w:themeColor="text1"/>
          <w:sz w:val="20"/>
          <w:lang w:val="hy-AM"/>
        </w:rPr>
        <w:t xml:space="preserve"> </w:t>
      </w:r>
      <w:r w:rsidR="00781688" w:rsidRPr="00CF1E7B">
        <w:rPr>
          <w:rFonts w:ascii="GHEA Grapalat" w:hAnsi="GHEA Grapalat" w:cs="Arial"/>
          <w:color w:val="000000" w:themeColor="text1"/>
          <w:sz w:val="20"/>
          <w:lang w:val="hy-AM"/>
        </w:rPr>
        <w:t xml:space="preserve">պարզաբանումը տրամադրելու օրը </w:t>
      </w:r>
      <w:r w:rsidRPr="00CF1E7B">
        <w:rPr>
          <w:rFonts w:ascii="GHEA Grapalat" w:hAnsi="GHEA Grapalat" w:cs="Sylfaen"/>
          <w:color w:val="000000" w:themeColor="text1"/>
          <w:sz w:val="20"/>
          <w:lang w:val="hy-AM"/>
        </w:rPr>
        <w:t>հրապարակվում</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Arial"/>
          <w:color w:val="000000" w:themeColor="text1"/>
          <w:sz w:val="20"/>
          <w:lang w:val="hy-AM"/>
        </w:rPr>
        <w:t xml:space="preserve"> </w:t>
      </w:r>
      <w:r w:rsidR="00781688" w:rsidRPr="00CF1E7B">
        <w:rPr>
          <w:rFonts w:ascii="GHEA Grapalat" w:hAnsi="GHEA Grapalat" w:cs="Arial"/>
          <w:color w:val="000000" w:themeColor="text1"/>
          <w:sz w:val="20"/>
          <w:lang w:val="hy-AM"/>
        </w:rPr>
        <w:t xml:space="preserve">համակարգում և </w:t>
      </w:r>
      <w:r w:rsidR="00757A3F" w:rsidRPr="00CF1E7B">
        <w:rPr>
          <w:rFonts w:ascii="GHEA Grapalat" w:hAnsi="GHEA Grapalat" w:cs="Sylfaen"/>
          <w:color w:val="000000" w:themeColor="text1"/>
          <w:sz w:val="20"/>
          <w:lang w:val="hy-AM"/>
        </w:rPr>
        <w:t>www.procurement.am հասցեով գործող տեղեկագր</w:t>
      </w:r>
      <w:r w:rsidR="009A73D5" w:rsidRPr="00CF1E7B">
        <w:rPr>
          <w:rFonts w:ascii="GHEA Grapalat" w:hAnsi="GHEA Grapalat" w:cs="Sylfaen"/>
          <w:color w:val="000000" w:themeColor="text1"/>
          <w:sz w:val="20"/>
          <w:lang w:val="hy-AM"/>
        </w:rPr>
        <w:t xml:space="preserve">ի (այսուհետ` տեղեկագիր) </w:t>
      </w:r>
      <w:r w:rsidR="001C76F7" w:rsidRPr="00CF1E7B">
        <w:rPr>
          <w:rFonts w:ascii="GHEA Grapalat" w:hAnsi="GHEA Grapalat"/>
          <w:color w:val="000000" w:themeColor="text1"/>
          <w:lang w:val="hy-AM"/>
        </w:rPr>
        <w:t>«</w:t>
      </w:r>
      <w:r w:rsidR="00051B7F" w:rsidRPr="00CF1E7B">
        <w:rPr>
          <w:rFonts w:ascii="GHEA Grapalat" w:hAnsi="GHEA Grapalat" w:cs="Sylfaen"/>
          <w:color w:val="000000" w:themeColor="text1"/>
          <w:sz w:val="20"/>
          <w:lang w:val="hy-AM"/>
        </w:rPr>
        <w:t>Գնումների հայտարարություններ</w:t>
      </w:r>
      <w:r w:rsidR="001C76F7" w:rsidRPr="00CF1E7B">
        <w:rPr>
          <w:rFonts w:ascii="GHEA Grapalat" w:hAnsi="GHEA Grapalat"/>
          <w:color w:val="000000" w:themeColor="text1"/>
          <w:lang w:val="hy-AM"/>
        </w:rPr>
        <w:t>»</w:t>
      </w:r>
      <w:r w:rsidR="00051B7F" w:rsidRPr="00CF1E7B">
        <w:rPr>
          <w:rFonts w:ascii="GHEA Grapalat" w:hAnsi="GHEA Grapalat" w:cs="Sylfaen"/>
          <w:color w:val="000000" w:themeColor="text1"/>
          <w:sz w:val="20"/>
          <w:lang w:val="hy-AM"/>
        </w:rPr>
        <w:t xml:space="preserve"> բաժնի </w:t>
      </w:r>
      <w:r w:rsidR="001C76F7" w:rsidRPr="00CF1E7B">
        <w:rPr>
          <w:rFonts w:ascii="GHEA Grapalat" w:hAnsi="GHEA Grapalat"/>
          <w:color w:val="000000" w:themeColor="text1"/>
          <w:lang w:val="hy-AM"/>
        </w:rPr>
        <w:t>«</w:t>
      </w:r>
      <w:r w:rsidR="00051B7F" w:rsidRPr="00CF1E7B">
        <w:rPr>
          <w:rFonts w:ascii="GHEA Grapalat" w:hAnsi="GHEA Grapalat" w:cs="Sylfaen"/>
          <w:color w:val="000000" w:themeColor="text1"/>
          <w:sz w:val="20"/>
          <w:lang w:val="hy-AM"/>
        </w:rPr>
        <w:t>Հրավերների պարզաբանումների վերաբերյալ հայտարարություններ</w:t>
      </w:r>
      <w:r w:rsidR="001C76F7" w:rsidRPr="00CF1E7B">
        <w:rPr>
          <w:rFonts w:ascii="GHEA Grapalat" w:hAnsi="GHEA Grapalat"/>
          <w:color w:val="000000" w:themeColor="text1"/>
          <w:lang w:val="hy-AM"/>
        </w:rPr>
        <w:t>»</w:t>
      </w:r>
      <w:r w:rsidR="00051B7F" w:rsidRPr="00CF1E7B">
        <w:rPr>
          <w:rFonts w:ascii="GHEA Grapalat" w:hAnsi="GHEA Grapalat" w:cs="Sylfaen"/>
          <w:color w:val="000000" w:themeColor="text1"/>
          <w:sz w:val="20"/>
          <w:lang w:val="hy-AM"/>
        </w:rPr>
        <w:t xml:space="preserve"> ենթաբա</w:t>
      </w:r>
      <w:r w:rsidR="009A73D5" w:rsidRPr="00CF1E7B">
        <w:rPr>
          <w:rFonts w:ascii="GHEA Grapalat" w:hAnsi="GHEA Grapalat" w:cs="Sylfaen"/>
          <w:color w:val="000000" w:themeColor="text1"/>
          <w:sz w:val="20"/>
          <w:lang w:val="hy-AM"/>
        </w:rPr>
        <w:t>բաժնում</w:t>
      </w:r>
      <w:r w:rsidR="00781688" w:rsidRPr="00CF1E7B">
        <w:rPr>
          <w:rFonts w:ascii="GHEA Grapalat" w:hAnsi="GHEA Grapalat" w:cs="Sylfaen"/>
          <w:color w:val="000000" w:themeColor="text1"/>
          <w:sz w:val="20"/>
          <w:lang w:val="hy-AM"/>
        </w:rPr>
        <w:t>`</w:t>
      </w:r>
      <w:r w:rsidR="009A73D5"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առանց</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նշելու</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հարցումը</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կատարած</w:t>
      </w:r>
      <w:r w:rsidRPr="00CF1E7B">
        <w:rPr>
          <w:rFonts w:ascii="GHEA Grapalat" w:hAnsi="GHEA Grapalat" w:cs="Arial"/>
          <w:color w:val="000000" w:themeColor="text1"/>
          <w:sz w:val="20"/>
          <w:lang w:val="hy-AM"/>
        </w:rPr>
        <w:t xml:space="preserve"> </w:t>
      </w:r>
      <w:r w:rsidR="00051B7F" w:rsidRPr="00CF1E7B">
        <w:rPr>
          <w:rFonts w:ascii="GHEA Grapalat" w:hAnsi="GHEA Grapalat" w:cs="Arial"/>
          <w:color w:val="000000" w:themeColor="text1"/>
          <w:sz w:val="20"/>
          <w:lang w:val="hy-AM"/>
        </w:rPr>
        <w:t>մ</w:t>
      </w:r>
      <w:r w:rsidRPr="00CF1E7B">
        <w:rPr>
          <w:rFonts w:ascii="GHEA Grapalat" w:hAnsi="GHEA Grapalat" w:cs="Sylfaen"/>
          <w:color w:val="000000" w:themeColor="text1"/>
          <w:sz w:val="20"/>
          <w:lang w:val="hy-AM"/>
        </w:rPr>
        <w:t>ասնակցի</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տվյալները</w:t>
      </w:r>
      <w:r w:rsidR="004D5671" w:rsidRPr="00CF1E7B">
        <w:rPr>
          <w:rFonts w:ascii="GHEA Grapalat" w:hAnsi="GHEA Grapalat" w:cs="Tahoma"/>
          <w:color w:val="000000" w:themeColor="text1"/>
          <w:sz w:val="20"/>
          <w:lang w:val="hy-AM"/>
        </w:rPr>
        <w:t>։</w:t>
      </w:r>
      <w:r w:rsidR="00A93710" w:rsidRPr="00CF1E7B">
        <w:rPr>
          <w:rFonts w:ascii="GHEA Grapalat" w:hAnsi="GHEA Grapalat" w:cs="Tahoma"/>
          <w:color w:val="000000" w:themeColor="text1"/>
          <w:sz w:val="20"/>
          <w:lang w:val="hy-AM"/>
        </w:rPr>
        <w:t xml:space="preserve"> </w:t>
      </w:r>
    </w:p>
    <w:p w14:paraId="700828CF" w14:textId="77777777" w:rsidR="00096865" w:rsidRPr="00CF1E7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CF1E7B">
        <w:rPr>
          <w:rFonts w:ascii="GHEA Grapalat" w:hAnsi="GHEA Grapalat" w:cs="Arial Unicode"/>
          <w:color w:val="000000" w:themeColor="text1"/>
          <w:sz w:val="20"/>
          <w:lang w:val="hy-AM"/>
        </w:rPr>
        <w:t xml:space="preserve">3.3 </w:t>
      </w:r>
      <w:r w:rsidRPr="00CF1E7B">
        <w:rPr>
          <w:rFonts w:ascii="GHEA Grapalat" w:hAnsi="GHEA Grapalat" w:cs="Sylfaen"/>
          <w:color w:val="000000" w:themeColor="text1"/>
          <w:sz w:val="20"/>
          <w:lang w:val="hy-AM"/>
        </w:rPr>
        <w:t>Պարզաբանում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չի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տրամադրվում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եթե</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հարցումը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կատարվել</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սույն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բաժնով</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սահմանված</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ժամկետի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խախտմամբ</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ինչպես</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նաև</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եթե</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հարցումը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դուրս</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Arial Unicode"/>
          <w:color w:val="000000" w:themeColor="text1"/>
          <w:sz w:val="20"/>
          <w:lang w:val="hy-AM"/>
        </w:rPr>
        <w:t xml:space="preserve"> </w:t>
      </w:r>
      <w:r w:rsidR="009A73D5" w:rsidRPr="00CF1E7B">
        <w:rPr>
          <w:rFonts w:ascii="GHEA Grapalat" w:hAnsi="GHEA Grapalat" w:cs="Arial Unicode"/>
          <w:color w:val="000000" w:themeColor="text1"/>
          <w:sz w:val="20"/>
          <w:lang w:val="hy-AM"/>
        </w:rPr>
        <w:t xml:space="preserve">սույն </w:t>
      </w:r>
      <w:r w:rsidRPr="00CF1E7B">
        <w:rPr>
          <w:rFonts w:ascii="GHEA Grapalat" w:hAnsi="GHEA Grapalat" w:cs="Sylfaen"/>
          <w:color w:val="000000" w:themeColor="text1"/>
          <w:sz w:val="20"/>
          <w:lang w:val="hy-AM"/>
        </w:rPr>
        <w:t>հրավերի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բովանդակության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շրջանակից</w:t>
      </w:r>
      <w:r w:rsidR="005A16C6" w:rsidRPr="00CF1E7B">
        <w:rPr>
          <w:rFonts w:ascii="GHEA Grapalat" w:hAnsi="GHEA Grapalat" w:cs="Sylfaen"/>
          <w:color w:val="000000" w:themeColor="text1"/>
          <w:sz w:val="20"/>
          <w:lang w:val="hy-AM"/>
        </w:rPr>
        <w:t xml:space="preserve"> կամ եթե հարցումը վերաբերում է վերջինիս կողմից առաջարկվելիք </w:t>
      </w:r>
      <w:r w:rsidR="00ED4CB2" w:rsidRPr="00CF1E7B">
        <w:rPr>
          <w:rFonts w:ascii="GHEA Grapalat" w:hAnsi="GHEA Grapalat" w:cs="Sylfaen"/>
          <w:color w:val="000000" w:themeColor="text1"/>
          <w:sz w:val="20"/>
          <w:lang w:val="hy-AM"/>
        </w:rPr>
        <w:t xml:space="preserve">սարքերի և սարքավորումների </w:t>
      </w:r>
      <w:r w:rsidR="005A16C6" w:rsidRPr="00CF1E7B">
        <w:rPr>
          <w:rFonts w:ascii="GHEA Grapalat" w:hAnsi="GHEA Grapalat" w:cs="Sylfaen"/>
          <w:color w:val="000000" w:themeColor="text1"/>
          <w:sz w:val="20"/>
          <w:lang w:val="hy-AM"/>
        </w:rPr>
        <w:t>տեխնիկական բնութագրերի` սույն հրավերով նախատեսված տեխնիկական բնութագրերին համարժեքության համա</w:t>
      </w:r>
      <w:r w:rsidR="005A16C6" w:rsidRPr="00CF1E7B">
        <w:rPr>
          <w:rFonts w:ascii="GHEA Grapalat" w:hAnsi="GHEA Grapalat" w:cs="Sylfaen"/>
          <w:color w:val="000000" w:themeColor="text1"/>
          <w:sz w:val="20"/>
          <w:lang w:val="hy-AM"/>
        </w:rPr>
        <w:softHyphen/>
        <w:t>պատասխանությանը</w:t>
      </w:r>
      <w:r w:rsidR="004D5671" w:rsidRPr="00CF1E7B">
        <w:rPr>
          <w:rFonts w:ascii="GHEA Grapalat" w:hAnsi="GHEA Grapalat" w:cs="Tahoma"/>
          <w:color w:val="000000" w:themeColor="text1"/>
          <w:sz w:val="20"/>
          <w:lang w:val="hy-AM"/>
        </w:rPr>
        <w:t>։</w:t>
      </w:r>
      <w:r w:rsidRPr="00CF1E7B">
        <w:rPr>
          <w:rFonts w:ascii="GHEA Grapalat" w:hAnsi="GHEA Grapalat" w:cs="Arial Unicode"/>
          <w:color w:val="000000" w:themeColor="text1"/>
          <w:sz w:val="20"/>
          <w:lang w:val="hy-AM"/>
        </w:rPr>
        <w:t xml:space="preserve"> </w:t>
      </w:r>
      <w:r w:rsidR="00A4729F" w:rsidRPr="00CF1E7B">
        <w:rPr>
          <w:rFonts w:ascii="GHEA Grapalat" w:hAnsi="GHEA Grapalat"/>
          <w:color w:val="000000" w:themeColor="text1"/>
          <w:sz w:val="20"/>
          <w:szCs w:val="20"/>
          <w:lang w:val="hy-AM"/>
        </w:rPr>
        <w:t xml:space="preserve">Ընդ որում, </w:t>
      </w:r>
      <w:r w:rsidR="00051B7F" w:rsidRPr="00CF1E7B">
        <w:rPr>
          <w:rFonts w:ascii="GHEA Grapalat" w:hAnsi="GHEA Grapalat"/>
          <w:color w:val="000000" w:themeColor="text1"/>
          <w:sz w:val="20"/>
          <w:szCs w:val="20"/>
          <w:lang w:val="hy-AM"/>
        </w:rPr>
        <w:t>մ</w:t>
      </w:r>
      <w:r w:rsidR="00A4729F" w:rsidRPr="00CF1E7B">
        <w:rPr>
          <w:rFonts w:ascii="GHEA Grapalat" w:hAnsi="GHEA Grapalat"/>
          <w:color w:val="000000" w:themeColor="text1"/>
          <w:sz w:val="20"/>
          <w:szCs w:val="20"/>
          <w:lang w:val="hy-AM"/>
        </w:rPr>
        <w:t xml:space="preserve">ասնակիցը գրավոր ծանուցվում է պարզաբանում չտրամադրելու հիմքերի մասին` </w:t>
      </w:r>
      <w:r w:rsidR="00A4729F" w:rsidRPr="00CF1E7B">
        <w:rPr>
          <w:rFonts w:ascii="GHEA Grapalat" w:hAnsi="GHEA Grapalat" w:cs="Sylfaen"/>
          <w:color w:val="000000" w:themeColor="text1"/>
          <w:sz w:val="20"/>
          <w:szCs w:val="20"/>
          <w:lang w:val="hy-AM"/>
        </w:rPr>
        <w:t>հարցումը</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ստանալու</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օրվան</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հաջորդող</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երկու օրացուցային</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օրվա</w:t>
      </w:r>
      <w:r w:rsidR="00A4729F" w:rsidRPr="00CF1E7B">
        <w:rPr>
          <w:rFonts w:ascii="GHEA Grapalat" w:hAnsi="GHEA Grapalat"/>
          <w:color w:val="000000" w:themeColor="text1"/>
          <w:sz w:val="20"/>
          <w:szCs w:val="20"/>
          <w:lang w:val="hy-AM"/>
        </w:rPr>
        <w:t xml:space="preserve"> </w:t>
      </w:r>
      <w:r w:rsidR="00A4729F" w:rsidRPr="00CF1E7B">
        <w:rPr>
          <w:rFonts w:ascii="GHEA Grapalat" w:hAnsi="GHEA Grapalat" w:cs="Sylfaen"/>
          <w:color w:val="000000" w:themeColor="text1"/>
          <w:sz w:val="20"/>
          <w:szCs w:val="20"/>
          <w:lang w:val="hy-AM"/>
        </w:rPr>
        <w:t>ընթացքում</w:t>
      </w:r>
      <w:r w:rsidR="00A4729F" w:rsidRPr="00CF1E7B">
        <w:rPr>
          <w:rFonts w:ascii="GHEA Grapalat" w:hAnsi="GHEA Grapalat"/>
          <w:color w:val="000000" w:themeColor="text1"/>
          <w:sz w:val="20"/>
          <w:szCs w:val="20"/>
          <w:lang w:val="hy-AM"/>
        </w:rPr>
        <w:t>:</w:t>
      </w:r>
    </w:p>
    <w:p w14:paraId="04128ADC" w14:textId="690F4385" w:rsidR="00096865" w:rsidRPr="00CF1E7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CF1E7B">
        <w:rPr>
          <w:rFonts w:ascii="GHEA Grapalat" w:hAnsi="GHEA Grapalat" w:cs="Arial Unicode"/>
          <w:color w:val="000000" w:themeColor="text1"/>
          <w:sz w:val="20"/>
          <w:lang w:val="hy-AM"/>
        </w:rPr>
        <w:t xml:space="preserve">3.4 </w:t>
      </w:r>
      <w:r w:rsidRPr="00CF1E7B">
        <w:rPr>
          <w:rFonts w:ascii="GHEA Grapalat" w:hAnsi="GHEA Grapalat" w:cs="Sylfaen"/>
          <w:color w:val="000000" w:themeColor="text1"/>
          <w:sz w:val="20"/>
          <w:lang w:val="hy-AM"/>
        </w:rPr>
        <w:t>Հայտերի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ներկայացման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վերջնաժամկետը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լրանալուց</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առնվազն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հինգ</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օրացուցային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առաջ</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հրավերում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կարող</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կատարվել</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փոփոխություններ</w:t>
      </w:r>
      <w:r w:rsidR="004D5671" w:rsidRPr="00CF1E7B">
        <w:rPr>
          <w:rFonts w:ascii="GHEA Grapalat" w:hAnsi="GHEA Grapalat" w:cs="Tahoma"/>
          <w:color w:val="000000" w:themeColor="text1"/>
          <w:sz w:val="20"/>
          <w:lang w:val="hy-AM"/>
        </w:rPr>
        <w:t>։</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Փոփոխություն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կատարելու</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օրվան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հաջորդող</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երեք</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օրացուցային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օրվա</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ընթացքում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փոփոխություն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կատարելու</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և</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դրանք</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տրամադրելու</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պայմանների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մասին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հայտարարություն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հրապարակվում</w:t>
      </w:r>
      <w:r w:rsidRPr="00CF1E7B">
        <w:rPr>
          <w:rFonts w:ascii="GHEA Grapalat" w:hAnsi="GHEA Grapalat" w:cs="Arial Unicode"/>
          <w:color w:val="000000" w:themeColor="text1"/>
          <w:sz w:val="20"/>
          <w:lang w:val="hy-AM"/>
        </w:rPr>
        <w:t xml:space="preserve"> </w:t>
      </w:r>
      <w:r w:rsidR="00781688" w:rsidRPr="00CF1E7B">
        <w:rPr>
          <w:rFonts w:ascii="GHEA Grapalat" w:hAnsi="GHEA Grapalat" w:cs="Arial Unicode"/>
          <w:color w:val="000000" w:themeColor="text1"/>
          <w:sz w:val="20"/>
          <w:lang w:val="hy-AM"/>
        </w:rPr>
        <w:t xml:space="preserve">համակարգում և </w:t>
      </w:r>
      <w:r w:rsidRPr="00CF1E7B">
        <w:rPr>
          <w:rFonts w:ascii="GHEA Grapalat" w:hAnsi="GHEA Grapalat" w:cs="Sylfaen"/>
          <w:color w:val="000000" w:themeColor="text1"/>
          <w:sz w:val="20"/>
          <w:lang w:val="hy-AM"/>
        </w:rPr>
        <w:t>տեղեկագրում</w:t>
      </w:r>
      <w:r w:rsidR="004D5671" w:rsidRPr="00CF1E7B">
        <w:rPr>
          <w:rFonts w:ascii="GHEA Grapalat" w:hAnsi="GHEA Grapalat" w:cs="Tahoma"/>
          <w:color w:val="000000" w:themeColor="text1"/>
          <w:sz w:val="20"/>
          <w:lang w:val="hy-AM"/>
        </w:rPr>
        <w:t>։</w:t>
      </w:r>
    </w:p>
    <w:p w14:paraId="5665BE90" w14:textId="77777777" w:rsidR="00581DC3" w:rsidRPr="00CF1E7B" w:rsidRDefault="005754F7" w:rsidP="00EF3662">
      <w:pPr>
        <w:autoSpaceDE w:val="0"/>
        <w:autoSpaceDN w:val="0"/>
        <w:adjustRightInd w:val="0"/>
        <w:ind w:firstLine="567"/>
        <w:jc w:val="both"/>
        <w:rPr>
          <w:rFonts w:ascii="GHEA Grapalat" w:hAnsi="GHEA Grapalat" w:cs="Arial Unicode"/>
          <w:color w:val="000000" w:themeColor="text1"/>
          <w:sz w:val="20"/>
          <w:lang w:val="hy-AM"/>
        </w:rPr>
      </w:pPr>
      <w:r w:rsidRPr="00CF1E7B">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F1E7B">
        <w:rPr>
          <w:rFonts w:ascii="GHEA Grapalat" w:hAnsi="GHEA Grapalat" w:cs="Sylfaen"/>
          <w:color w:val="000000" w:themeColor="text1"/>
          <w:sz w:val="20"/>
          <w:lang w:val="hy-AM"/>
        </w:rPr>
        <w:t>ս</w:t>
      </w:r>
      <w:r w:rsidRPr="00CF1E7B">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F1E7B">
        <w:rPr>
          <w:rFonts w:ascii="GHEA Grapalat" w:hAnsi="GHEA Grapalat" w:cs="Sylfaen"/>
          <w:color w:val="000000" w:themeColor="text1"/>
          <w:sz w:val="20"/>
          <w:lang w:val="hy-AM"/>
        </w:rPr>
        <w:t xml:space="preserve"> </w:t>
      </w:r>
    </w:p>
    <w:p w14:paraId="184C6D56" w14:textId="09A65A1A" w:rsidR="00096865" w:rsidRPr="00CF1E7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CF1E7B">
        <w:rPr>
          <w:rFonts w:ascii="GHEA Grapalat" w:hAnsi="GHEA Grapalat" w:cs="Arial Unicode"/>
          <w:color w:val="000000" w:themeColor="text1"/>
          <w:sz w:val="20"/>
          <w:lang w:val="hy-AM"/>
        </w:rPr>
        <w:t>3.</w:t>
      </w:r>
      <w:r w:rsidR="00BF74AB" w:rsidRPr="00CF1E7B">
        <w:rPr>
          <w:rFonts w:ascii="GHEA Grapalat" w:hAnsi="GHEA Grapalat" w:cs="Arial Unicode"/>
          <w:color w:val="000000" w:themeColor="text1"/>
          <w:sz w:val="20"/>
          <w:lang w:val="hy-AM"/>
        </w:rPr>
        <w:t xml:space="preserve">6 </w:t>
      </w:r>
      <w:r w:rsidRPr="00CF1E7B">
        <w:rPr>
          <w:rFonts w:ascii="GHEA Grapalat" w:hAnsi="GHEA Grapalat" w:cs="Sylfaen"/>
          <w:color w:val="000000" w:themeColor="text1"/>
          <w:sz w:val="20"/>
          <w:lang w:val="hy-AM"/>
        </w:rPr>
        <w:t>Հրավերում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փոփոխություններ</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կատարվելու</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դեպքում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հայտերը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ներկայացնելու</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վերջնաժամկետը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հաշվվում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է</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այդ</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փոփոխությունների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մասին</w:t>
      </w:r>
      <w:r w:rsidRPr="00CF1E7B">
        <w:rPr>
          <w:rFonts w:ascii="GHEA Grapalat" w:hAnsi="GHEA Grapalat" w:cs="Arial Unicode"/>
          <w:color w:val="000000" w:themeColor="text1"/>
          <w:sz w:val="20"/>
          <w:lang w:val="hy-AM"/>
        </w:rPr>
        <w:t xml:space="preserve"> </w:t>
      </w:r>
      <w:r w:rsidR="00781688" w:rsidRPr="00CF1E7B">
        <w:rPr>
          <w:rFonts w:ascii="GHEA Grapalat" w:hAnsi="GHEA Grapalat" w:cs="Arial Unicode"/>
          <w:color w:val="000000" w:themeColor="text1"/>
          <w:sz w:val="20"/>
          <w:lang w:val="hy-AM"/>
        </w:rPr>
        <w:t xml:space="preserve">համակարգում և </w:t>
      </w:r>
      <w:r w:rsidRPr="00CF1E7B">
        <w:rPr>
          <w:rFonts w:ascii="GHEA Grapalat" w:hAnsi="GHEA Grapalat" w:cs="Sylfaen"/>
          <w:color w:val="000000" w:themeColor="text1"/>
          <w:sz w:val="20"/>
          <w:lang w:val="hy-AM"/>
        </w:rPr>
        <w:t>տեղեկագրում</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հայտարարության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հրապարակման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օրվանից</w:t>
      </w:r>
      <w:r w:rsidR="004D5671" w:rsidRPr="00CF1E7B">
        <w:rPr>
          <w:rFonts w:ascii="GHEA Grapalat" w:hAnsi="GHEA Grapalat" w:cs="Tahoma"/>
          <w:color w:val="000000" w:themeColor="text1"/>
          <w:sz w:val="20"/>
          <w:lang w:val="hy-AM"/>
        </w:rPr>
        <w:t>։</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Այդ</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դեպքում</w:t>
      </w:r>
      <w:r w:rsidRPr="00CF1E7B">
        <w:rPr>
          <w:rFonts w:ascii="GHEA Grapalat" w:hAnsi="GHEA Grapalat" w:cs="Arial Unicode"/>
          <w:color w:val="000000" w:themeColor="text1"/>
          <w:sz w:val="20"/>
          <w:lang w:val="hy-AM"/>
        </w:rPr>
        <w:t xml:space="preserve"> </w:t>
      </w:r>
      <w:r w:rsidR="00051B7F"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ասնակիցները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պարտավոր</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են</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երկարաձգել</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իրենց</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ներկայացրած</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հայտի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ապահովման</w:t>
      </w:r>
      <w:r w:rsidRPr="00CF1E7B">
        <w:rPr>
          <w:rFonts w:ascii="GHEA Grapalat" w:hAnsi="GHEA Grapalat" w:cs="Arial Unicode"/>
          <w:color w:val="000000" w:themeColor="text1"/>
          <w:sz w:val="20"/>
          <w:lang w:val="hy-AM"/>
        </w:rPr>
        <w:t xml:space="preserve"> </w:t>
      </w:r>
      <w:r w:rsidR="00781688" w:rsidRPr="00CF1E7B">
        <w:rPr>
          <w:rFonts w:ascii="GHEA Grapalat" w:hAnsi="GHEA Grapalat" w:cs="Arial Unicode"/>
          <w:color w:val="000000" w:themeColor="text1"/>
          <w:sz w:val="20"/>
          <w:lang w:val="hy-AM"/>
        </w:rPr>
        <w:t xml:space="preserve">վավերականության </w:t>
      </w:r>
      <w:r w:rsidRPr="00CF1E7B">
        <w:rPr>
          <w:rFonts w:ascii="GHEA Grapalat" w:hAnsi="GHEA Grapalat" w:cs="Sylfaen"/>
          <w:color w:val="000000" w:themeColor="text1"/>
          <w:sz w:val="20"/>
          <w:lang w:val="hy-AM"/>
        </w:rPr>
        <w:t>ժամկետը</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կամ</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ներկայացնել</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հայտի</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նոր</w:t>
      </w:r>
      <w:r w:rsidRPr="00CF1E7B">
        <w:rPr>
          <w:rFonts w:ascii="GHEA Grapalat" w:hAnsi="GHEA Grapalat" w:cs="Arial Unicode"/>
          <w:color w:val="000000" w:themeColor="text1"/>
          <w:sz w:val="20"/>
          <w:lang w:val="hy-AM"/>
        </w:rPr>
        <w:t xml:space="preserve"> </w:t>
      </w:r>
      <w:r w:rsidRPr="00CF1E7B">
        <w:rPr>
          <w:rFonts w:ascii="GHEA Grapalat" w:hAnsi="GHEA Grapalat" w:cs="Sylfaen"/>
          <w:color w:val="000000" w:themeColor="text1"/>
          <w:sz w:val="20"/>
          <w:lang w:val="hy-AM"/>
        </w:rPr>
        <w:t>ապահովում</w:t>
      </w:r>
      <w:r w:rsidR="004A3E84" w:rsidRPr="00CF1E7B">
        <w:rPr>
          <w:rFonts w:ascii="GHEA Grapalat" w:hAnsi="GHEA Grapalat" w:cs="Sylfaen"/>
          <w:color w:val="000000" w:themeColor="text1"/>
          <w:sz w:val="20"/>
          <w:lang w:val="hy-AM"/>
        </w:rPr>
        <w:t>:</w:t>
      </w:r>
      <w:r w:rsidR="004A3E84" w:rsidRPr="00CF1E7B">
        <w:rPr>
          <w:rStyle w:val="FootnoteReference"/>
          <w:rFonts w:ascii="GHEA Grapalat" w:hAnsi="GHEA Grapalat" w:cs="Sylfaen"/>
          <w:color w:val="000000" w:themeColor="text1"/>
          <w:sz w:val="20"/>
          <w:lang w:val="hy-AM"/>
        </w:rPr>
        <w:footnoteReference w:id="3"/>
      </w:r>
    </w:p>
    <w:p w14:paraId="470B399C" w14:textId="77777777" w:rsidR="00B051BE" w:rsidRDefault="00B051BE" w:rsidP="00836C5F">
      <w:pPr>
        <w:ind w:firstLine="567"/>
        <w:jc w:val="both"/>
        <w:rPr>
          <w:rFonts w:ascii="GHEA Grapalat" w:hAnsi="GHEA Grapalat"/>
          <w:b/>
          <w:color w:val="000000" w:themeColor="text1"/>
          <w:sz w:val="20"/>
          <w:lang w:val="hy-AM"/>
        </w:rPr>
      </w:pPr>
    </w:p>
    <w:p w14:paraId="46041D11" w14:textId="77777777" w:rsidR="00AC05AE" w:rsidRDefault="00AC05AE" w:rsidP="00836C5F">
      <w:pPr>
        <w:ind w:firstLine="567"/>
        <w:jc w:val="both"/>
        <w:rPr>
          <w:rFonts w:ascii="GHEA Grapalat" w:hAnsi="GHEA Grapalat"/>
          <w:b/>
          <w:color w:val="000000" w:themeColor="text1"/>
          <w:sz w:val="20"/>
          <w:lang w:val="hy-AM"/>
        </w:rPr>
      </w:pPr>
    </w:p>
    <w:p w14:paraId="5E3F4031" w14:textId="77777777" w:rsidR="00AC05AE" w:rsidRDefault="00AC05AE" w:rsidP="00836C5F">
      <w:pPr>
        <w:ind w:firstLine="567"/>
        <w:jc w:val="both"/>
        <w:rPr>
          <w:rFonts w:ascii="GHEA Grapalat" w:hAnsi="GHEA Grapalat"/>
          <w:b/>
          <w:color w:val="000000" w:themeColor="text1"/>
          <w:sz w:val="20"/>
          <w:lang w:val="hy-AM"/>
        </w:rPr>
      </w:pPr>
    </w:p>
    <w:p w14:paraId="66BB036F" w14:textId="77777777" w:rsidR="00AC05AE" w:rsidRPr="00CF1E7B" w:rsidRDefault="00AC05AE" w:rsidP="00836C5F">
      <w:pPr>
        <w:ind w:firstLine="567"/>
        <w:jc w:val="both"/>
        <w:rPr>
          <w:rFonts w:ascii="GHEA Grapalat" w:hAnsi="GHEA Grapalat"/>
          <w:b/>
          <w:color w:val="000000" w:themeColor="text1"/>
          <w:sz w:val="20"/>
          <w:lang w:val="hy-AM"/>
        </w:rPr>
      </w:pPr>
    </w:p>
    <w:p w14:paraId="14ADE673" w14:textId="77777777" w:rsidR="00096865" w:rsidRPr="00CF1E7B" w:rsidRDefault="00955A1E" w:rsidP="00EF3662">
      <w:pPr>
        <w:jc w:val="center"/>
        <w:rPr>
          <w:rFonts w:ascii="GHEA Grapalat" w:hAnsi="GHEA Grapalat" w:cs="Arial"/>
          <w:b/>
          <w:color w:val="000000" w:themeColor="text1"/>
          <w:sz w:val="20"/>
          <w:lang w:val="hy-AM"/>
        </w:rPr>
      </w:pPr>
      <w:r w:rsidRPr="00CF1E7B">
        <w:rPr>
          <w:rFonts w:ascii="GHEA Grapalat" w:hAnsi="GHEA Grapalat"/>
          <w:b/>
          <w:color w:val="000000" w:themeColor="text1"/>
          <w:sz w:val="20"/>
          <w:lang w:val="hy-AM"/>
        </w:rPr>
        <w:lastRenderedPageBreak/>
        <w:t xml:space="preserve">4.  </w:t>
      </w:r>
      <w:r w:rsidRPr="00CF1E7B">
        <w:rPr>
          <w:rFonts w:ascii="GHEA Grapalat" w:hAnsi="GHEA Grapalat" w:cs="Sylfaen"/>
          <w:b/>
          <w:color w:val="000000" w:themeColor="text1"/>
          <w:sz w:val="20"/>
          <w:lang w:val="hy-AM"/>
        </w:rPr>
        <w:t>ՀԱՅՏԸ</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ՆԵՐԿԱՅԱՑՆԵԼՈՒ</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ԿԱՐԳԸ</w:t>
      </w:r>
    </w:p>
    <w:p w14:paraId="6E6E75E8" w14:textId="77777777" w:rsidR="00096865" w:rsidRPr="00CF1E7B" w:rsidRDefault="00096865"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 xml:space="preserve">  </w:t>
      </w:r>
    </w:p>
    <w:p w14:paraId="1EAE44F6" w14:textId="77777777" w:rsidR="00096865" w:rsidRPr="00CF1E7B" w:rsidRDefault="00096865" w:rsidP="00EF3662">
      <w:pPr>
        <w:ind w:firstLine="567"/>
        <w:jc w:val="both"/>
        <w:rPr>
          <w:rFonts w:ascii="GHEA Grapalat" w:hAnsi="GHEA Grapalat"/>
          <w:color w:val="000000" w:themeColor="text1"/>
          <w:sz w:val="20"/>
          <w:lang w:val="hy-AM"/>
        </w:rPr>
      </w:pPr>
      <w:r w:rsidRPr="00CF1E7B">
        <w:rPr>
          <w:rFonts w:ascii="GHEA Grapalat" w:hAnsi="GHEA Grapalat"/>
          <w:color w:val="000000" w:themeColor="text1"/>
          <w:sz w:val="20"/>
          <w:lang w:val="hy-AM"/>
        </w:rPr>
        <w:t>4</w:t>
      </w:r>
      <w:r w:rsidRPr="00CF1E7B">
        <w:rPr>
          <w:rFonts w:ascii="GHEA Grapalat" w:hAnsi="GHEA Grapalat" w:cs="Sylfaen"/>
          <w:color w:val="000000" w:themeColor="text1"/>
          <w:sz w:val="20"/>
          <w:lang w:val="hy-AM"/>
        </w:rPr>
        <w:t xml:space="preserve">.1 Սույն ընթացակարգին մասնակցելու համար </w:t>
      </w:r>
      <w:r w:rsidR="000946A3" w:rsidRPr="00CF1E7B">
        <w:rPr>
          <w:rFonts w:ascii="GHEA Grapalat" w:hAnsi="GHEA Grapalat" w:cs="Sylfaen"/>
          <w:color w:val="000000" w:themeColor="text1"/>
          <w:sz w:val="20"/>
          <w:lang w:val="hy-AM"/>
        </w:rPr>
        <w:t xml:space="preserve">մասնակիցը </w:t>
      </w:r>
      <w:r w:rsidR="00926875" w:rsidRPr="00CF1E7B">
        <w:rPr>
          <w:rFonts w:ascii="GHEA Grapalat" w:hAnsi="GHEA Grapalat" w:cs="Sylfaen"/>
          <w:color w:val="000000" w:themeColor="text1"/>
          <w:sz w:val="20"/>
          <w:lang w:val="hy-AM"/>
        </w:rPr>
        <w:t xml:space="preserve">համակարգի միջոցով հանձնաժողովին ներկայացնում է </w:t>
      </w:r>
      <w:r w:rsidR="000946A3" w:rsidRPr="00CF1E7B">
        <w:rPr>
          <w:rFonts w:ascii="GHEA Grapalat" w:hAnsi="GHEA Grapalat" w:cs="Sylfaen"/>
          <w:color w:val="000000" w:themeColor="text1"/>
          <w:sz w:val="20"/>
          <w:lang w:val="hy-AM"/>
        </w:rPr>
        <w:t>հայտ</w:t>
      </w:r>
      <w:r w:rsidR="004D5671" w:rsidRPr="00CF1E7B">
        <w:rPr>
          <w:rFonts w:ascii="GHEA Grapalat" w:hAnsi="GHEA Grapalat" w:cs="Tahoma"/>
          <w:color w:val="000000" w:themeColor="text1"/>
          <w:sz w:val="20"/>
          <w:lang w:val="hy-AM"/>
        </w:rPr>
        <w:t>։</w:t>
      </w:r>
      <w:r w:rsidRPr="00CF1E7B">
        <w:rPr>
          <w:rFonts w:ascii="GHEA Grapalat" w:hAnsi="GHEA Grapalat"/>
          <w:color w:val="000000" w:themeColor="text1"/>
          <w:sz w:val="20"/>
          <w:lang w:val="hy-AM"/>
        </w:rPr>
        <w:t xml:space="preserve"> </w:t>
      </w:r>
      <w:r w:rsidR="00220ACB" w:rsidRPr="00CF1E7B">
        <w:rPr>
          <w:rFonts w:ascii="GHEA Grapalat" w:hAnsi="GHEA Grapalat" w:cs="Sylfaen"/>
          <w:color w:val="000000" w:themeColor="text1"/>
          <w:sz w:val="20"/>
          <w:lang w:val="hy-AM"/>
        </w:rPr>
        <w:t xml:space="preserve">Հայտը սույն հրավերի հիման վրա </w:t>
      </w:r>
      <w:r w:rsidR="00051B7F" w:rsidRPr="00CF1E7B">
        <w:rPr>
          <w:rFonts w:ascii="GHEA Grapalat" w:hAnsi="GHEA Grapalat" w:cs="Sylfaen"/>
          <w:color w:val="000000" w:themeColor="text1"/>
          <w:sz w:val="20"/>
          <w:lang w:val="hy-AM"/>
        </w:rPr>
        <w:t>մ</w:t>
      </w:r>
      <w:r w:rsidR="00220ACB" w:rsidRPr="00CF1E7B">
        <w:rPr>
          <w:rFonts w:ascii="GHEA Grapalat" w:hAnsi="GHEA Grapalat" w:cs="Sylfaen"/>
          <w:color w:val="000000" w:themeColor="text1"/>
          <w:sz w:val="20"/>
          <w:lang w:val="hy-AM"/>
        </w:rPr>
        <w:t>ասնակցի կողմից ներկայացվող առաջարկն</w:t>
      </w:r>
      <w:r w:rsidR="005F1F95" w:rsidRPr="00CF1E7B">
        <w:rPr>
          <w:rFonts w:ascii="GHEA Grapalat" w:hAnsi="GHEA Grapalat" w:cs="Sylfaen"/>
          <w:color w:val="000000" w:themeColor="text1"/>
          <w:sz w:val="20"/>
          <w:lang w:val="hy-AM"/>
        </w:rPr>
        <w:t xml:space="preserve"> է:</w:t>
      </w:r>
    </w:p>
    <w:p w14:paraId="558CC1FF" w14:textId="77777777" w:rsidR="00096865" w:rsidRPr="00CF1E7B" w:rsidRDefault="000946A3"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Հ</w:t>
      </w:r>
      <w:r w:rsidR="00096865" w:rsidRPr="00CF1E7B">
        <w:rPr>
          <w:rFonts w:ascii="GHEA Grapalat" w:hAnsi="GHEA Grapalat" w:cs="Sylfaen"/>
          <w:color w:val="000000" w:themeColor="text1"/>
          <w:szCs w:val="24"/>
          <w:lang w:val="hy-AM"/>
        </w:rPr>
        <w:t xml:space="preserve">այտը ներկայացվում </w:t>
      </w:r>
      <w:r w:rsidRPr="00CF1E7B">
        <w:rPr>
          <w:rFonts w:ascii="GHEA Grapalat" w:hAnsi="GHEA Grapalat" w:cs="Sylfaen"/>
          <w:color w:val="000000" w:themeColor="text1"/>
          <w:szCs w:val="24"/>
          <w:lang w:val="hy-AM"/>
        </w:rPr>
        <w:t xml:space="preserve">է </w:t>
      </w:r>
      <w:r w:rsidR="00096865" w:rsidRPr="00CF1E7B">
        <w:rPr>
          <w:rFonts w:ascii="GHEA Grapalat" w:hAnsi="GHEA Grapalat" w:cs="Sylfaen"/>
          <w:color w:val="000000" w:themeColor="text1"/>
          <w:szCs w:val="24"/>
          <w:lang w:val="hy-AM"/>
        </w:rPr>
        <w:t>մինչև դրա համար սույն հրավերով սահմանված ժամկետի ավարտը</w:t>
      </w:r>
      <w:r w:rsidR="004D5671" w:rsidRPr="00CF1E7B">
        <w:rPr>
          <w:rFonts w:ascii="GHEA Grapalat" w:hAnsi="GHEA Grapalat" w:cs="Sylfaen"/>
          <w:color w:val="000000" w:themeColor="text1"/>
          <w:szCs w:val="24"/>
          <w:lang w:val="hy-AM"/>
        </w:rPr>
        <w:t>։</w:t>
      </w:r>
    </w:p>
    <w:p w14:paraId="13FB459B" w14:textId="1435A491" w:rsidR="00096865" w:rsidRPr="00CF1E7B" w:rsidRDefault="000946A3"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Հ</w:t>
      </w:r>
      <w:r w:rsidR="00096865" w:rsidRPr="00CF1E7B">
        <w:rPr>
          <w:rFonts w:ascii="GHEA Grapalat" w:hAnsi="GHEA Grapalat" w:cs="Sylfaen"/>
          <w:color w:val="000000" w:themeColor="text1"/>
          <w:szCs w:val="24"/>
          <w:lang w:val="hy-AM"/>
        </w:rPr>
        <w:t xml:space="preserve">այտի պատրաստման կարգը նկարագրված է սույն հրավերի </w:t>
      </w:r>
      <w:r w:rsidR="00DD4F48" w:rsidRPr="00CF1E7B">
        <w:rPr>
          <w:rFonts w:ascii="GHEA Grapalat" w:hAnsi="GHEA Grapalat" w:cs="Sylfaen"/>
          <w:color w:val="000000" w:themeColor="text1"/>
          <w:szCs w:val="24"/>
          <w:lang w:val="hy-AM"/>
        </w:rPr>
        <w:t>2-րդ</w:t>
      </w:r>
      <w:r w:rsidR="00096865" w:rsidRPr="00CF1E7B">
        <w:rPr>
          <w:rFonts w:ascii="GHEA Grapalat" w:hAnsi="GHEA Grapalat" w:cs="Sylfaen"/>
          <w:color w:val="000000" w:themeColor="text1"/>
          <w:szCs w:val="24"/>
          <w:lang w:val="hy-AM"/>
        </w:rPr>
        <w:t xml:space="preserve"> մասում` </w:t>
      </w:r>
      <w:r w:rsidR="005019FD" w:rsidRPr="00CF1E7B">
        <w:rPr>
          <w:rFonts w:ascii="GHEA Grapalat" w:hAnsi="GHEA Grapalat" w:cs="Sylfaen"/>
          <w:color w:val="000000" w:themeColor="text1"/>
          <w:szCs w:val="24"/>
          <w:lang w:val="hy-AM"/>
        </w:rPr>
        <w:t>գնանշման հարցման</w:t>
      </w:r>
      <w:r w:rsidR="00AE26C8" w:rsidRPr="00CF1E7B">
        <w:rPr>
          <w:rFonts w:ascii="GHEA Grapalat" w:hAnsi="GHEA Grapalat" w:cs="Sylfaen"/>
          <w:color w:val="000000" w:themeColor="text1"/>
          <w:szCs w:val="24"/>
          <w:lang w:val="hy-AM"/>
        </w:rPr>
        <w:t xml:space="preserve"> </w:t>
      </w:r>
      <w:r w:rsidR="00096865" w:rsidRPr="00CF1E7B">
        <w:rPr>
          <w:rFonts w:ascii="GHEA Grapalat" w:hAnsi="GHEA Grapalat" w:cs="Sylfaen"/>
          <w:color w:val="000000" w:themeColor="text1"/>
          <w:szCs w:val="24"/>
          <w:lang w:val="hy-AM"/>
        </w:rPr>
        <w:t>հայտերը պատրաստելու հրահանգում</w:t>
      </w:r>
      <w:r w:rsidR="004D5671" w:rsidRPr="00CF1E7B">
        <w:rPr>
          <w:rFonts w:ascii="GHEA Grapalat" w:hAnsi="GHEA Grapalat" w:cs="Sylfaen"/>
          <w:color w:val="000000" w:themeColor="text1"/>
          <w:szCs w:val="24"/>
          <w:lang w:val="hy-AM"/>
        </w:rPr>
        <w:t>։</w:t>
      </w:r>
    </w:p>
    <w:p w14:paraId="29AA095A" w14:textId="33381B4C" w:rsidR="008B1605" w:rsidRPr="00CF1E7B" w:rsidRDefault="00096865"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 xml:space="preserve">4.2  Ընթացակարգի հայտերն անհրաժեշտ է ներկայացնել </w:t>
      </w:r>
      <w:r w:rsidR="005F1F95" w:rsidRPr="00CF1E7B">
        <w:rPr>
          <w:rFonts w:ascii="GHEA Grapalat" w:hAnsi="GHEA Grapalat" w:cs="Sylfaen"/>
          <w:color w:val="000000" w:themeColor="text1"/>
          <w:szCs w:val="24"/>
          <w:lang w:val="hy-AM"/>
        </w:rPr>
        <w:t xml:space="preserve">համակարգի միջոցով </w:t>
      </w:r>
      <w:r w:rsidRPr="00CF1E7B">
        <w:rPr>
          <w:rFonts w:ascii="GHEA Grapalat" w:hAnsi="GHEA Grapalat" w:cs="Sylfaen"/>
          <w:color w:val="000000" w:themeColor="text1"/>
          <w:szCs w:val="24"/>
          <w:lang w:val="hy-AM"/>
        </w:rPr>
        <w:t xml:space="preserve">ոչ ուշ, քան սույն ընթացակարգի հայտարարությունը և հրավերը </w:t>
      </w:r>
      <w:r w:rsidR="005F1F95" w:rsidRPr="00CF1E7B">
        <w:rPr>
          <w:rFonts w:ascii="GHEA Grapalat" w:hAnsi="GHEA Grapalat" w:cs="Sylfaen"/>
          <w:color w:val="000000" w:themeColor="text1"/>
          <w:szCs w:val="24"/>
          <w:lang w:val="hy-AM"/>
        </w:rPr>
        <w:t xml:space="preserve">համակարգում </w:t>
      </w:r>
      <w:r w:rsidR="00585E16" w:rsidRPr="00CF1E7B">
        <w:rPr>
          <w:rFonts w:ascii="GHEA Grapalat" w:hAnsi="GHEA Grapalat" w:cs="Sylfaen"/>
          <w:color w:val="000000" w:themeColor="text1"/>
          <w:szCs w:val="24"/>
          <w:lang w:val="hy-AM"/>
        </w:rPr>
        <w:t>հ</w:t>
      </w:r>
      <w:r w:rsidRPr="00CF1E7B">
        <w:rPr>
          <w:rFonts w:ascii="GHEA Grapalat" w:hAnsi="GHEA Grapalat" w:cs="Sylfaen"/>
          <w:color w:val="000000" w:themeColor="text1"/>
          <w:szCs w:val="24"/>
          <w:lang w:val="hy-AM"/>
        </w:rPr>
        <w:t xml:space="preserve">րապարակվելու </w:t>
      </w:r>
      <w:r w:rsidR="00E46DBA" w:rsidRPr="00CF1E7B">
        <w:rPr>
          <w:rFonts w:ascii="GHEA Grapalat" w:hAnsi="GHEA Grapalat" w:cs="Sylfaen"/>
          <w:color w:val="000000" w:themeColor="text1"/>
          <w:szCs w:val="24"/>
          <w:lang w:val="hy-AM"/>
        </w:rPr>
        <w:t xml:space="preserve">օրվանից </w:t>
      </w:r>
      <w:r w:rsidRPr="00CF1E7B">
        <w:rPr>
          <w:rFonts w:ascii="GHEA Grapalat" w:hAnsi="GHEA Grapalat" w:cs="Sylfaen"/>
          <w:color w:val="000000" w:themeColor="text1"/>
          <w:szCs w:val="24"/>
          <w:lang w:val="hy-AM"/>
        </w:rPr>
        <w:t xml:space="preserve">հաշված </w:t>
      </w:r>
      <w:r w:rsidR="00CD578A" w:rsidRPr="00CF1E7B">
        <w:rPr>
          <w:rFonts w:ascii="GHEA Grapalat" w:hAnsi="GHEA Grapalat"/>
          <w:b/>
          <w:color w:val="000000" w:themeColor="text1"/>
          <w:lang w:val="hy-AM"/>
        </w:rPr>
        <w:t xml:space="preserve">մինչև </w:t>
      </w:r>
      <w:r w:rsidR="00591959" w:rsidRPr="00CF1E7B">
        <w:rPr>
          <w:rFonts w:ascii="GHEA Grapalat" w:hAnsi="GHEA Grapalat"/>
          <w:b/>
          <w:color w:val="000000" w:themeColor="text1"/>
          <w:lang w:val="hy-AM"/>
        </w:rPr>
        <w:t xml:space="preserve">2026 թվականի  </w:t>
      </w:r>
      <w:r w:rsidR="00F63BD2">
        <w:rPr>
          <w:rFonts w:ascii="GHEA Grapalat" w:hAnsi="GHEA Grapalat"/>
          <w:b/>
          <w:color w:val="000000" w:themeColor="text1"/>
          <w:lang w:val="hy-AM"/>
        </w:rPr>
        <w:t>մարտի 3</w:t>
      </w:r>
      <w:r w:rsidR="00591959" w:rsidRPr="00CF1E7B">
        <w:rPr>
          <w:rFonts w:ascii="GHEA Grapalat" w:hAnsi="GHEA Grapalat"/>
          <w:b/>
          <w:color w:val="000000" w:themeColor="text1"/>
          <w:lang w:val="hy-AM"/>
        </w:rPr>
        <w:t>-ը</w:t>
      </w:r>
      <w:r w:rsidR="00CD578A" w:rsidRPr="00CF1E7B">
        <w:rPr>
          <w:rFonts w:ascii="GHEA Grapalat" w:hAnsi="GHEA Grapalat"/>
          <w:b/>
          <w:color w:val="000000" w:themeColor="text1"/>
          <w:lang w:val="hy-AM"/>
        </w:rPr>
        <w:t xml:space="preserve">, ժամը </w:t>
      </w:r>
      <w:r w:rsidR="00F400E7" w:rsidRPr="00CF1E7B">
        <w:rPr>
          <w:rFonts w:ascii="GHEA Grapalat" w:hAnsi="GHEA Grapalat"/>
          <w:b/>
          <w:color w:val="000000" w:themeColor="text1"/>
          <w:lang w:val="hy-AM"/>
        </w:rPr>
        <w:t>11:30</w:t>
      </w:r>
      <w:r w:rsidR="00CD578A" w:rsidRPr="00CF1E7B">
        <w:rPr>
          <w:rFonts w:ascii="GHEA Grapalat" w:hAnsi="GHEA Grapalat"/>
          <w:b/>
          <w:color w:val="000000" w:themeColor="text1"/>
          <w:lang w:val="hy-AM"/>
        </w:rPr>
        <w:t>-ն</w:t>
      </w:r>
      <w:r w:rsidR="004D5671" w:rsidRPr="00CF1E7B">
        <w:rPr>
          <w:rFonts w:ascii="GHEA Grapalat" w:hAnsi="GHEA Grapalat"/>
          <w:b/>
          <w:color w:val="000000" w:themeColor="text1"/>
          <w:lang w:val="hy-AM"/>
        </w:rPr>
        <w:t>։</w:t>
      </w:r>
      <w:r w:rsidRPr="00CF1E7B">
        <w:rPr>
          <w:rFonts w:ascii="GHEA Grapalat" w:hAnsi="GHEA Grapalat" w:cs="Sylfaen"/>
          <w:color w:val="000000" w:themeColor="text1"/>
          <w:szCs w:val="24"/>
          <w:lang w:val="hy-AM"/>
        </w:rPr>
        <w:t xml:space="preserve">  </w:t>
      </w:r>
      <w:r w:rsidR="008B1605" w:rsidRPr="00CF1E7B">
        <w:rPr>
          <w:rFonts w:ascii="GHEA Grapalat" w:hAnsi="GHEA Grapalat" w:cs="Sylfaen"/>
          <w:color w:val="000000" w:themeColor="text1"/>
          <w:szCs w:val="24"/>
          <w:lang w:val="hy-AM"/>
        </w:rPr>
        <w:t xml:space="preserve">Հայտերը ներկայացնելու վերջնաժամկետը լրանալուց հետո ներկայացված հայտերը չեն ընդունվում </w:t>
      </w:r>
      <w:r w:rsidR="000A6B75" w:rsidRPr="00CF1E7B">
        <w:rPr>
          <w:rFonts w:ascii="GHEA Grapalat" w:hAnsi="GHEA Grapalat" w:cs="Sylfaen"/>
          <w:color w:val="000000" w:themeColor="text1"/>
          <w:szCs w:val="24"/>
          <w:lang w:val="hy-AM"/>
        </w:rPr>
        <w:t xml:space="preserve">համակարգի </w:t>
      </w:r>
      <w:r w:rsidR="008B1605" w:rsidRPr="00CF1E7B">
        <w:rPr>
          <w:rFonts w:ascii="GHEA Grapalat" w:hAnsi="GHEA Grapalat" w:cs="Sylfaen"/>
          <w:color w:val="000000" w:themeColor="text1"/>
          <w:szCs w:val="24"/>
          <w:lang w:val="hy-AM"/>
        </w:rPr>
        <w:t>կողմից։</w:t>
      </w:r>
    </w:p>
    <w:p w14:paraId="7B358474" w14:textId="77777777" w:rsidR="00B67CCD" w:rsidRPr="00CF1E7B" w:rsidRDefault="00B67CCD"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4.</w:t>
      </w:r>
      <w:r w:rsidR="0028726A" w:rsidRPr="00CF1E7B">
        <w:rPr>
          <w:rFonts w:ascii="GHEA Grapalat" w:hAnsi="GHEA Grapalat" w:cs="Sylfaen"/>
          <w:color w:val="000000" w:themeColor="text1"/>
          <w:szCs w:val="24"/>
          <w:lang w:val="hy-AM"/>
        </w:rPr>
        <w:t xml:space="preserve">3 </w:t>
      </w:r>
      <w:r w:rsidRPr="00CF1E7B">
        <w:rPr>
          <w:rFonts w:ascii="GHEA Grapalat" w:hAnsi="GHEA Grapalat" w:cs="Sylfaen"/>
          <w:color w:val="000000" w:themeColor="text1"/>
          <w:szCs w:val="24"/>
          <w:lang w:val="hy-AM"/>
        </w:rPr>
        <w:t>Մասնակիցը հայտով ներկայացնում է`</w:t>
      </w:r>
    </w:p>
    <w:p w14:paraId="4F275046" w14:textId="77777777" w:rsidR="003850A0" w:rsidRPr="00CF1E7B" w:rsidRDefault="003850A0" w:rsidP="003850A0">
      <w:pPr>
        <w:pStyle w:val="BodyTextIndent2"/>
        <w:spacing w:line="240" w:lineRule="auto"/>
        <w:ind w:firstLine="567"/>
        <w:rPr>
          <w:rFonts w:ascii="GHEA Grapalat" w:hAnsi="GHEA Grapalat" w:cs="Sylfaen"/>
          <w:color w:val="000000" w:themeColor="text1"/>
          <w:szCs w:val="24"/>
          <w:lang w:val="hy-AM"/>
        </w:rPr>
      </w:pPr>
      <w:bookmarkStart w:id="5" w:name="_Hlk9261647"/>
      <w:r w:rsidRPr="00CF1E7B">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CF1E7B">
        <w:rPr>
          <w:rFonts w:ascii="GHEA Grapalat" w:hAnsi="GHEA Grapalat" w:cs="Sylfaen"/>
          <w:color w:val="000000" w:themeColor="text1"/>
          <w:szCs w:val="24"/>
          <w:lang w:val="hy-AM"/>
        </w:rPr>
        <w:t>`</w:t>
      </w:r>
      <w:r w:rsidR="006818C6" w:rsidRPr="00CF1E7B">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CF1E7B">
        <w:rPr>
          <w:rFonts w:ascii="GHEA Grapalat" w:hAnsi="GHEA Grapalat" w:cs="Sylfaen"/>
          <w:color w:val="000000" w:themeColor="text1"/>
          <w:szCs w:val="24"/>
          <w:lang w:val="hy-AM"/>
        </w:rPr>
        <w:t>, որը ներառում է`</w:t>
      </w:r>
    </w:p>
    <w:p w14:paraId="323F6A44" w14:textId="608E3F39" w:rsidR="003850A0" w:rsidRPr="00CF1E7B" w:rsidRDefault="003850A0" w:rsidP="003850A0">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 xml:space="preserve">ա) </w:t>
      </w:r>
      <w:r w:rsidR="000356CC" w:rsidRPr="00CF1E7B">
        <w:rPr>
          <w:rFonts w:ascii="GHEA Grapalat" w:hAnsi="GHEA Grapalat" w:cs="Sylfaen"/>
          <w:color w:val="000000" w:themeColor="text1"/>
          <w:szCs w:val="24"/>
          <w:lang w:val="hy-AM"/>
        </w:rPr>
        <w:t xml:space="preserve">հավաստում </w:t>
      </w:r>
      <w:r w:rsidRPr="00CF1E7B">
        <w:rPr>
          <w:rFonts w:ascii="GHEA Grapalat" w:hAnsi="GHEA Grapalat" w:cs="Sylfaen"/>
          <w:color w:val="000000" w:themeColor="text1"/>
          <w:szCs w:val="24"/>
          <w:lang w:val="hy-AM"/>
        </w:rPr>
        <w:t>սույն հրավերով սահմանված մասնակ</w:t>
      </w:r>
      <w:r w:rsidRPr="00CF1E7B">
        <w:rPr>
          <w:rFonts w:ascii="GHEA Grapalat" w:hAnsi="GHEA Grapalat" w:cs="Sylfaen"/>
          <w:color w:val="000000" w:themeColor="text1"/>
          <w:szCs w:val="24"/>
          <w:lang w:val="hy-AM"/>
        </w:rPr>
        <w:softHyphen/>
        <w:t xml:space="preserve">ցության իրավունքի պահանջներին իր </w:t>
      </w:r>
      <w:r w:rsidR="005C6B8D" w:rsidRPr="00CF1E7B">
        <w:rPr>
          <w:rFonts w:ascii="GHEA Grapalat" w:hAnsi="GHEA Grapalat" w:cs="Sylfaen"/>
          <w:color w:val="000000" w:themeColor="text1"/>
          <w:szCs w:val="24"/>
          <w:lang w:val="hy-AM"/>
        </w:rPr>
        <w:t xml:space="preserve">և իրեն փոխկապակցված անձանց </w:t>
      </w:r>
      <w:r w:rsidRPr="00CF1E7B">
        <w:rPr>
          <w:rFonts w:ascii="GHEA Grapalat" w:hAnsi="GHEA Grapalat" w:cs="Sylfaen"/>
          <w:color w:val="000000" w:themeColor="text1"/>
          <w:szCs w:val="24"/>
          <w:lang w:val="hy-AM"/>
        </w:rPr>
        <w:t>տվյալների համապատասխանության մասին.</w:t>
      </w:r>
    </w:p>
    <w:p w14:paraId="45DC8E91" w14:textId="4C8925E2" w:rsidR="00C63E1C" w:rsidRPr="00CF1E7B" w:rsidRDefault="003850A0" w:rsidP="00972668">
      <w:pPr>
        <w:shd w:val="clear" w:color="auto" w:fill="FFFFFF"/>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բ)</w:t>
      </w:r>
      <w:r w:rsidRPr="00CF1E7B">
        <w:rPr>
          <w:rFonts w:ascii="GHEA Grapalat" w:hAnsi="GHEA Grapalat" w:cs="Sylfaen"/>
          <w:color w:val="000000" w:themeColor="text1"/>
          <w:lang w:val="hy-AM"/>
        </w:rPr>
        <w:t xml:space="preserve"> </w:t>
      </w:r>
      <w:r w:rsidR="00C63E1C" w:rsidRPr="00CF1E7B">
        <w:rPr>
          <w:rFonts w:ascii="GHEA Grapalat" w:hAnsi="GHEA Grapalat" w:cs="Sylfaen"/>
          <w:color w:val="000000" w:themeColor="text1"/>
          <w:sz w:val="20"/>
          <w:lang w:val="hy-AM"/>
        </w:rPr>
        <w:t>հավաստում՝ ընտրված մասնակից ճանաչվելու դեպքում, սույն հրավեր</w:t>
      </w:r>
      <w:r w:rsidR="00E93C59" w:rsidRPr="00CF1E7B">
        <w:rPr>
          <w:rFonts w:ascii="GHEA Grapalat" w:hAnsi="GHEA Grapalat" w:cs="Sylfaen"/>
          <w:color w:val="000000" w:themeColor="text1"/>
          <w:sz w:val="20"/>
          <w:lang w:val="hy-AM"/>
        </w:rPr>
        <w:t>ով</w:t>
      </w:r>
      <w:r w:rsidR="00EA68B2" w:rsidRPr="00CF1E7B">
        <w:rPr>
          <w:rFonts w:ascii="GHEA Grapalat" w:hAnsi="GHEA Grapalat" w:cs="Sylfaen"/>
          <w:color w:val="000000" w:themeColor="text1"/>
          <w:sz w:val="20"/>
          <w:lang w:val="hy-AM"/>
        </w:rPr>
        <w:t xml:space="preserve"> </w:t>
      </w:r>
      <w:r w:rsidR="00C63E1C" w:rsidRPr="00CF1E7B">
        <w:rPr>
          <w:rFonts w:ascii="GHEA Grapalat" w:hAnsi="GHEA Grapalat" w:cs="Sylfaen"/>
          <w:color w:val="000000" w:themeColor="text1"/>
          <w:sz w:val="20"/>
          <w:lang w:val="hy-AM"/>
        </w:rPr>
        <w:t>սահմանված կարգով և ժամկետում, որակավորման ապահովում ներկայացնելու պարտավորության մասին</w:t>
      </w:r>
      <w:r w:rsidR="00E038DA" w:rsidRPr="00CF1E7B">
        <w:rPr>
          <w:rFonts w:ascii="GHEA Grapalat" w:hAnsi="GHEA Grapalat" w:cs="Sylfaen"/>
          <w:color w:val="000000" w:themeColor="text1"/>
          <w:sz w:val="20"/>
          <w:lang w:val="hy-AM"/>
        </w:rPr>
        <w:t>.</w:t>
      </w:r>
      <w:r w:rsidR="00C63E1C" w:rsidRPr="00CF1E7B">
        <w:rPr>
          <w:rFonts w:ascii="GHEA Grapalat" w:hAnsi="GHEA Grapalat" w:cs="Sylfaen"/>
          <w:color w:val="000000" w:themeColor="text1"/>
          <w:sz w:val="20"/>
          <w:lang w:val="hy-AM"/>
        </w:rPr>
        <w:t xml:space="preserve"> </w:t>
      </w:r>
    </w:p>
    <w:p w14:paraId="39561EAD" w14:textId="71B92C81" w:rsidR="003850A0" w:rsidRPr="00CF1E7B" w:rsidRDefault="003850A0" w:rsidP="003850A0">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գ) հայտարարություն սույն ընթացակարգի շրջանակում</w:t>
      </w:r>
      <w:r w:rsidR="00273411" w:rsidRPr="00CF1E7B">
        <w:rPr>
          <w:rFonts w:ascii="GHEA Grapalat" w:hAnsi="GHEA Grapalat" w:cs="Sylfaen"/>
          <w:color w:val="000000" w:themeColor="text1"/>
          <w:szCs w:val="24"/>
          <w:lang w:val="hy-AM"/>
        </w:rPr>
        <w:t xml:space="preserve"> անբարեխիղճ մրցակցության,</w:t>
      </w:r>
      <w:r w:rsidRPr="00CF1E7B">
        <w:rPr>
          <w:rFonts w:ascii="GHEA Grapalat" w:hAnsi="GHEA Grapalat" w:cs="Sylfaen"/>
          <w:color w:val="000000" w:themeColor="text1"/>
          <w:szCs w:val="24"/>
          <w:lang w:val="hy-AM"/>
        </w:rPr>
        <w:t xml:space="preserve"> գերիշխող դիրքի չարաշահման և հակամրցակցային համաձայնության բացակայության մասին. </w:t>
      </w:r>
    </w:p>
    <w:p w14:paraId="37E3B00F" w14:textId="77777777" w:rsidR="0059404D" w:rsidRPr="00CF1E7B" w:rsidRDefault="003850A0" w:rsidP="003850A0">
      <w:pPr>
        <w:pStyle w:val="BodyTextIndent2"/>
        <w:spacing w:line="240" w:lineRule="auto"/>
        <w:ind w:firstLine="567"/>
        <w:rPr>
          <w:rFonts w:ascii="GHEA Grapalat" w:hAnsi="GHEA Grapalat" w:cs="Sylfaen"/>
          <w:color w:val="000000" w:themeColor="text1"/>
          <w:szCs w:val="24"/>
          <w:lang w:val="hy-AM"/>
        </w:rPr>
      </w:pPr>
      <w:bookmarkStart w:id="6" w:name="_Hlk9261892"/>
      <w:bookmarkEnd w:id="5"/>
      <w:r w:rsidRPr="00CF1E7B">
        <w:rPr>
          <w:rFonts w:ascii="GHEA Grapalat" w:hAnsi="GHEA Grapalat" w:cs="Sylfae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CF1E7B" w:rsidRDefault="00D968C4" w:rsidP="007E39F5">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olor w:val="000000" w:themeColor="text1"/>
          <w:lang w:val="hy-AM"/>
        </w:rPr>
        <w:t>ե</w:t>
      </w:r>
      <w:r w:rsidR="00BE4408" w:rsidRPr="00CF1E7B">
        <w:rPr>
          <w:rFonts w:ascii="GHEA Grapalat" w:hAnsi="GHEA Grapalat"/>
          <w:color w:val="000000" w:themeColor="text1"/>
          <w:lang w:val="hy-AM"/>
        </w:rPr>
        <w:t xml:space="preserve">) </w:t>
      </w:r>
      <w:r w:rsidR="00BE4408" w:rsidRPr="00CF1E7B">
        <w:rPr>
          <w:rFonts w:ascii="GHEA Grapalat" w:hAnsi="GHEA Grapalat" w:cs="Sylfaen"/>
          <w:color w:val="000000" w:themeColor="text1"/>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CF1E7B">
        <w:rPr>
          <w:rFonts w:ascii="GHEA Grapalat" w:hAnsi="GHEA Grapalat" w:cs="Sylfaen"/>
          <w:color w:val="000000" w:themeColor="text1"/>
          <w:szCs w:val="24"/>
          <w:lang w:val="hy-AM"/>
        </w:rPr>
        <w:t>.</w:t>
      </w:r>
      <w:r w:rsidRPr="00CF1E7B">
        <w:rPr>
          <w:rStyle w:val="FootnoteReference"/>
          <w:rFonts w:ascii="GHEA Grapalat" w:hAnsi="GHEA Grapalat" w:cs="Sylfaen"/>
          <w:color w:val="000000" w:themeColor="text1"/>
          <w:szCs w:val="24"/>
          <w:lang w:val="hy-AM"/>
        </w:rPr>
        <w:footnoteReference w:id="4"/>
      </w:r>
    </w:p>
    <w:p w14:paraId="77C5B023" w14:textId="77777777" w:rsidR="00B67CCD" w:rsidRPr="00CF1E7B" w:rsidRDefault="00246F46" w:rsidP="00612BDF">
      <w:pPr>
        <w:pStyle w:val="norm"/>
        <w:spacing w:line="240" w:lineRule="auto"/>
        <w:ind w:firstLine="630"/>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lang w:val="hy-AM"/>
        </w:rPr>
        <w:t xml:space="preserve"> </w:t>
      </w:r>
      <w:bookmarkEnd w:id="6"/>
      <w:r w:rsidR="003850A0" w:rsidRPr="00CF1E7B">
        <w:rPr>
          <w:rFonts w:ascii="GHEA Grapalat" w:hAnsi="GHEA Grapalat" w:cs="Sylfaen"/>
          <w:color w:val="000000" w:themeColor="text1"/>
          <w:sz w:val="20"/>
          <w:szCs w:val="24"/>
          <w:lang w:val="hy-AM" w:eastAsia="en-US"/>
        </w:rPr>
        <w:t>2</w:t>
      </w:r>
      <w:r w:rsidR="003E3FD0" w:rsidRPr="00CF1E7B">
        <w:rPr>
          <w:rFonts w:ascii="GHEA Grapalat" w:hAnsi="GHEA Grapalat" w:cs="Sylfaen"/>
          <w:color w:val="000000" w:themeColor="text1"/>
          <w:sz w:val="20"/>
          <w:szCs w:val="24"/>
          <w:lang w:val="hy-AM" w:eastAsia="en-US"/>
        </w:rPr>
        <w:t>)</w:t>
      </w:r>
      <w:r w:rsidR="00B67CCD" w:rsidRPr="00CF1E7B">
        <w:rPr>
          <w:rFonts w:ascii="GHEA Grapalat" w:hAnsi="GHEA Grapalat" w:cs="Sylfaen"/>
          <w:color w:val="000000" w:themeColor="text1"/>
          <w:sz w:val="20"/>
          <w:szCs w:val="24"/>
          <w:lang w:val="hy-AM" w:eastAsia="en-US"/>
        </w:rPr>
        <w:t xml:space="preserve"> </w:t>
      </w:r>
      <w:r w:rsidR="0047117B" w:rsidRPr="00CF1E7B">
        <w:rPr>
          <w:rFonts w:ascii="GHEA Grapalat" w:hAnsi="GHEA Grapalat" w:cs="Sylfaen"/>
          <w:color w:val="000000" w:themeColor="text1"/>
          <w:sz w:val="20"/>
          <w:szCs w:val="24"/>
          <w:lang w:val="hy-AM" w:eastAsia="en-US"/>
        </w:rPr>
        <w:t xml:space="preserve">իր կողմից հաստատված </w:t>
      </w:r>
      <w:r w:rsidR="00B67CCD" w:rsidRPr="00CF1E7B">
        <w:rPr>
          <w:rFonts w:ascii="GHEA Grapalat" w:hAnsi="GHEA Grapalat" w:cs="Sylfaen"/>
          <w:color w:val="000000" w:themeColor="text1"/>
          <w:sz w:val="20"/>
          <w:szCs w:val="24"/>
          <w:lang w:val="hy-AM" w:eastAsia="en-US"/>
        </w:rPr>
        <w:t>գնային առաջարկ</w:t>
      </w:r>
      <w:r w:rsidR="00612BDF" w:rsidRPr="00CF1E7B">
        <w:rPr>
          <w:rFonts w:ascii="GHEA Grapalat" w:hAnsi="GHEA Grapalat" w:cs="Sylfaen"/>
          <w:color w:val="000000" w:themeColor="text1"/>
          <w:sz w:val="20"/>
          <w:szCs w:val="24"/>
          <w:lang w:val="hy-AM" w:eastAsia="en-US"/>
        </w:rPr>
        <w:t>.</w:t>
      </w:r>
    </w:p>
    <w:p w14:paraId="5D3EA758" w14:textId="77777777" w:rsidR="000845F6" w:rsidRPr="00CF1E7B" w:rsidRDefault="00C96127"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5</w:t>
      </w:r>
      <w:r w:rsidR="003E3FD0" w:rsidRPr="00CF1E7B">
        <w:rPr>
          <w:rFonts w:ascii="GHEA Grapalat" w:hAnsi="GHEA Grapalat" w:cs="Sylfaen"/>
          <w:color w:val="000000" w:themeColor="text1"/>
          <w:sz w:val="20"/>
          <w:szCs w:val="24"/>
          <w:lang w:val="hy-AM" w:eastAsia="en-US"/>
        </w:rPr>
        <w:t>)</w:t>
      </w:r>
      <w:r w:rsidR="000845F6" w:rsidRPr="00CF1E7B">
        <w:rPr>
          <w:rFonts w:ascii="GHEA Grapalat" w:hAnsi="GHEA Grapalat" w:cs="Sylfaen"/>
          <w:color w:val="000000" w:themeColor="text1"/>
          <w:sz w:val="20"/>
          <w:szCs w:val="24"/>
          <w:lang w:val="hy-AM" w:eastAsia="en-US"/>
        </w:rPr>
        <w:t xml:space="preserve"> </w:t>
      </w:r>
      <w:r w:rsidRPr="00CF1E7B">
        <w:rPr>
          <w:rFonts w:ascii="GHEA Grapalat" w:hAnsi="GHEA Grapalat" w:cs="Sylfaen"/>
          <w:color w:val="000000" w:themeColor="text1"/>
          <w:sz w:val="20"/>
          <w:szCs w:val="24"/>
          <w:lang w:val="hy-AM" w:eastAsia="en-US"/>
        </w:rPr>
        <w:t xml:space="preserve">ենթակապալի </w:t>
      </w:r>
      <w:r w:rsidR="000845F6" w:rsidRPr="00CF1E7B">
        <w:rPr>
          <w:rFonts w:ascii="GHEA Grapalat" w:hAnsi="GHEA Grapalat" w:cs="Sylfaen"/>
          <w:color w:val="000000" w:themeColor="text1"/>
          <w:sz w:val="20"/>
          <w:szCs w:val="24"/>
          <w:lang w:val="hy-AM" w:eastAsia="en-US"/>
        </w:rPr>
        <w:t xml:space="preserve">պայմանագրի պատճենը և դրա կողմ հանդիսացող անձի տվյալները,  եթե </w:t>
      </w:r>
      <w:r w:rsidR="00F97D3E" w:rsidRPr="00CF1E7B">
        <w:rPr>
          <w:rFonts w:ascii="GHEA Grapalat" w:hAnsi="GHEA Grapalat" w:cs="Sylfaen"/>
          <w:color w:val="000000" w:themeColor="text1"/>
          <w:sz w:val="20"/>
          <w:szCs w:val="24"/>
          <w:lang w:val="hy-AM" w:eastAsia="en-US"/>
        </w:rPr>
        <w:t xml:space="preserve">կնքվելիք </w:t>
      </w:r>
      <w:r w:rsidR="000845F6" w:rsidRPr="00CF1E7B">
        <w:rPr>
          <w:rFonts w:ascii="GHEA Grapalat" w:hAnsi="GHEA Grapalat" w:cs="Sylfaen"/>
          <w:color w:val="000000" w:themeColor="text1"/>
          <w:sz w:val="20"/>
          <w:szCs w:val="24"/>
          <w:lang w:val="hy-AM" w:eastAsia="en-US"/>
        </w:rPr>
        <w:t xml:space="preserve">պայմանագիրն իրականացվելու է </w:t>
      </w:r>
      <w:r w:rsidRPr="00CF1E7B">
        <w:rPr>
          <w:rFonts w:ascii="GHEA Grapalat" w:hAnsi="GHEA Grapalat" w:cs="Sylfaen"/>
          <w:color w:val="000000" w:themeColor="text1"/>
          <w:sz w:val="20"/>
          <w:szCs w:val="24"/>
          <w:lang w:val="hy-AM" w:eastAsia="en-US"/>
        </w:rPr>
        <w:t xml:space="preserve">ենթակապալի </w:t>
      </w:r>
      <w:r w:rsidR="000845F6" w:rsidRPr="00CF1E7B">
        <w:rPr>
          <w:rFonts w:ascii="GHEA Grapalat" w:hAnsi="GHEA Grapalat" w:cs="Sylfaen"/>
          <w:color w:val="000000" w:themeColor="text1"/>
          <w:sz w:val="20"/>
          <w:szCs w:val="24"/>
          <w:lang w:val="hy-AM" w:eastAsia="en-US"/>
        </w:rPr>
        <w:t>միջոցով:</w:t>
      </w:r>
    </w:p>
    <w:p w14:paraId="47A6D57A" w14:textId="77777777" w:rsidR="000845F6" w:rsidRPr="00CF1E7B" w:rsidRDefault="003850A0"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6</w:t>
      </w:r>
      <w:r w:rsidR="003E3FD0" w:rsidRPr="00CF1E7B">
        <w:rPr>
          <w:rFonts w:ascii="GHEA Grapalat" w:hAnsi="GHEA Grapalat" w:cs="Sylfaen"/>
          <w:color w:val="000000" w:themeColor="text1"/>
          <w:sz w:val="20"/>
          <w:szCs w:val="24"/>
          <w:lang w:val="hy-AM" w:eastAsia="en-US"/>
        </w:rPr>
        <w:t>)</w:t>
      </w:r>
      <w:r w:rsidR="002B0AEA" w:rsidRPr="00CF1E7B">
        <w:rPr>
          <w:rFonts w:ascii="GHEA Grapalat" w:hAnsi="GHEA Grapalat" w:cs="Sylfaen"/>
          <w:color w:val="000000" w:themeColor="text1"/>
          <w:sz w:val="20"/>
          <w:szCs w:val="24"/>
          <w:lang w:val="hy-AM" w:eastAsia="en-US"/>
        </w:rPr>
        <w:t xml:space="preserve"> համատեղ գործունեության պայմանագ</w:t>
      </w:r>
      <w:r w:rsidR="00B32124" w:rsidRPr="00CF1E7B">
        <w:rPr>
          <w:rFonts w:ascii="GHEA Grapalat" w:hAnsi="GHEA Grapalat" w:cs="Sylfaen"/>
          <w:color w:val="000000" w:themeColor="text1"/>
          <w:sz w:val="20"/>
          <w:szCs w:val="24"/>
          <w:lang w:val="hy-AM" w:eastAsia="en-US"/>
        </w:rPr>
        <w:t>րի պատճենը</w:t>
      </w:r>
      <w:r w:rsidR="002B0AEA" w:rsidRPr="00CF1E7B">
        <w:rPr>
          <w:rFonts w:ascii="GHEA Grapalat" w:hAnsi="GHEA Grapalat" w:cs="Sylfaen"/>
          <w:color w:val="000000" w:themeColor="text1"/>
          <w:sz w:val="20"/>
          <w:szCs w:val="24"/>
          <w:lang w:val="hy-AM" w:eastAsia="en-US"/>
        </w:rPr>
        <w:t xml:space="preserve">, եթե </w:t>
      </w:r>
      <w:r w:rsidR="00F97D3E" w:rsidRPr="00CF1E7B">
        <w:rPr>
          <w:rFonts w:ascii="GHEA Grapalat" w:hAnsi="GHEA Grapalat" w:cs="Sylfaen"/>
          <w:color w:val="000000" w:themeColor="text1"/>
          <w:sz w:val="20"/>
          <w:szCs w:val="24"/>
          <w:lang w:val="hy-AM" w:eastAsia="en-US"/>
        </w:rPr>
        <w:t xml:space="preserve">մասնակիցները սույն </w:t>
      </w:r>
      <w:r w:rsidR="002B0AEA" w:rsidRPr="00CF1E7B">
        <w:rPr>
          <w:rFonts w:ascii="GHEA Grapalat" w:hAnsi="GHEA Grapalat" w:cs="Sylfaen"/>
          <w:color w:val="000000" w:themeColor="text1"/>
          <w:sz w:val="20"/>
          <w:szCs w:val="24"/>
          <w:lang w:val="hy-AM" w:eastAsia="en-US"/>
        </w:rPr>
        <w:t xml:space="preserve">ընթացակարգին մասնակցում </w:t>
      </w:r>
      <w:r w:rsidR="00F97D3E" w:rsidRPr="00CF1E7B">
        <w:rPr>
          <w:rFonts w:ascii="GHEA Grapalat" w:hAnsi="GHEA Grapalat" w:cs="Sylfaen"/>
          <w:color w:val="000000" w:themeColor="text1"/>
          <w:sz w:val="20"/>
          <w:szCs w:val="24"/>
          <w:lang w:val="hy-AM" w:eastAsia="en-US"/>
        </w:rPr>
        <w:t xml:space="preserve">են </w:t>
      </w:r>
      <w:r w:rsidR="002B0AEA" w:rsidRPr="00CF1E7B">
        <w:rPr>
          <w:rFonts w:ascii="GHEA Grapalat" w:hAnsi="GHEA Grapalat" w:cs="Sylfaen"/>
          <w:color w:val="000000" w:themeColor="text1"/>
          <w:sz w:val="20"/>
          <w:szCs w:val="24"/>
          <w:lang w:val="hy-AM" w:eastAsia="en-US"/>
        </w:rPr>
        <w:t>համատեղ գործունեության կարգով (կոնսորցիումով):</w:t>
      </w:r>
    </w:p>
    <w:p w14:paraId="6658827C" w14:textId="77777777" w:rsidR="00E410D5" w:rsidRPr="00CF1E7B" w:rsidRDefault="00E410D5" w:rsidP="00E410D5">
      <w:pPr>
        <w:pStyle w:val="norm"/>
        <w:spacing w:line="240" w:lineRule="auto"/>
        <w:rPr>
          <w:rFonts w:ascii="GHEA Grapalat" w:hAnsi="GHEA Grapalat" w:cs="Sylfaen"/>
          <w:color w:val="000000" w:themeColor="text1"/>
          <w:sz w:val="20"/>
          <w:szCs w:val="24"/>
          <w:lang w:val="hy-AM" w:eastAsia="en-US"/>
        </w:rPr>
      </w:pPr>
      <w:bookmarkStart w:id="7" w:name="_Hlk9262052"/>
      <w:r w:rsidRPr="00CF1E7B">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CF1E7B" w:rsidRDefault="00E410D5" w:rsidP="00E410D5">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CF1E7B">
        <w:rPr>
          <w:rFonts w:ascii="GHEA Grapalat" w:hAnsi="GHEA Grapalat" w:cs="Sylfaen"/>
          <w:color w:val="000000" w:themeColor="text1"/>
          <w:sz w:val="20"/>
          <w:szCs w:val="24"/>
          <w:lang w:val="hy-AM" w:eastAsia="en-US"/>
        </w:rPr>
        <w:t xml:space="preserve">(միևնույն չափաբաժնին) </w:t>
      </w:r>
      <w:r w:rsidRPr="00CF1E7B">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CF1E7B" w:rsidRDefault="00E410D5" w:rsidP="00E410D5">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CF1E7B">
        <w:rPr>
          <w:rFonts w:ascii="GHEA Grapalat" w:hAnsi="GHEA Grapalat" w:cs="Sylfaen"/>
          <w:color w:val="000000" w:themeColor="text1"/>
          <w:sz w:val="20"/>
          <w:szCs w:val="24"/>
          <w:lang w:val="hy-AM" w:eastAsia="en-US"/>
        </w:rPr>
        <w:t>:</w:t>
      </w:r>
    </w:p>
    <w:bookmarkEnd w:id="7"/>
    <w:p w14:paraId="119B65DD" w14:textId="77777777" w:rsidR="00037DDE" w:rsidRPr="00CF1E7B" w:rsidRDefault="00037DDE" w:rsidP="00EF3662">
      <w:pPr>
        <w:pStyle w:val="norm"/>
        <w:spacing w:line="240" w:lineRule="auto"/>
        <w:rPr>
          <w:rFonts w:ascii="GHEA Grapalat" w:hAnsi="GHEA Grapalat" w:cs="Sylfaen"/>
          <w:color w:val="000000" w:themeColor="text1"/>
          <w:sz w:val="20"/>
          <w:szCs w:val="24"/>
          <w:lang w:val="hy-AM" w:eastAsia="en-US"/>
        </w:rPr>
      </w:pPr>
    </w:p>
    <w:p w14:paraId="119F8277" w14:textId="77777777" w:rsidR="00A45946" w:rsidRPr="00CF1E7B" w:rsidRDefault="00C8055A" w:rsidP="00EF3662">
      <w:pPr>
        <w:jc w:val="center"/>
        <w:rPr>
          <w:rFonts w:ascii="GHEA Grapalat" w:hAnsi="GHEA Grapalat" w:cs="Arial"/>
          <w:b/>
          <w:color w:val="000000" w:themeColor="text1"/>
          <w:sz w:val="20"/>
          <w:lang w:val="hy-AM"/>
        </w:rPr>
      </w:pPr>
      <w:r w:rsidRPr="00CF1E7B">
        <w:rPr>
          <w:rFonts w:ascii="GHEA Grapalat" w:hAnsi="GHEA Grapalat"/>
          <w:b/>
          <w:color w:val="000000" w:themeColor="text1"/>
          <w:sz w:val="20"/>
          <w:lang w:val="hy-AM"/>
        </w:rPr>
        <w:t>5</w:t>
      </w:r>
      <w:r w:rsidR="00A45946" w:rsidRPr="00CF1E7B">
        <w:rPr>
          <w:rFonts w:ascii="GHEA Grapalat" w:hAnsi="GHEA Grapalat"/>
          <w:b/>
          <w:color w:val="000000" w:themeColor="text1"/>
          <w:sz w:val="20"/>
          <w:lang w:val="hy-AM"/>
        </w:rPr>
        <w:t xml:space="preserve">.   </w:t>
      </w:r>
      <w:r w:rsidR="00A45946" w:rsidRPr="00CF1E7B">
        <w:rPr>
          <w:rFonts w:ascii="GHEA Grapalat" w:hAnsi="GHEA Grapalat" w:cs="Sylfaen"/>
          <w:b/>
          <w:color w:val="000000" w:themeColor="text1"/>
          <w:sz w:val="20"/>
          <w:lang w:val="hy-AM"/>
        </w:rPr>
        <w:t>ՀԱՅՏԻ</w:t>
      </w:r>
      <w:r w:rsidR="00A45946" w:rsidRPr="00CF1E7B">
        <w:rPr>
          <w:rFonts w:ascii="GHEA Grapalat" w:hAnsi="GHEA Grapalat" w:cs="Arial"/>
          <w:b/>
          <w:color w:val="000000" w:themeColor="text1"/>
          <w:sz w:val="20"/>
          <w:lang w:val="hy-AM"/>
        </w:rPr>
        <w:t xml:space="preserve">   </w:t>
      </w:r>
      <w:r w:rsidR="00A45946" w:rsidRPr="00CF1E7B">
        <w:rPr>
          <w:rFonts w:ascii="GHEA Grapalat" w:hAnsi="GHEA Grapalat" w:cs="Sylfaen"/>
          <w:b/>
          <w:color w:val="000000" w:themeColor="text1"/>
          <w:sz w:val="20"/>
          <w:lang w:val="hy-AM"/>
        </w:rPr>
        <w:t>ԳՆԱՅԻՆ</w:t>
      </w:r>
      <w:r w:rsidR="00A45946" w:rsidRPr="00CF1E7B">
        <w:rPr>
          <w:rFonts w:ascii="GHEA Grapalat" w:hAnsi="GHEA Grapalat" w:cs="Arial"/>
          <w:b/>
          <w:color w:val="000000" w:themeColor="text1"/>
          <w:sz w:val="20"/>
          <w:lang w:val="hy-AM"/>
        </w:rPr>
        <w:t xml:space="preserve">  </w:t>
      </w:r>
      <w:r w:rsidR="00A45946" w:rsidRPr="00CF1E7B">
        <w:rPr>
          <w:rFonts w:ascii="GHEA Grapalat" w:hAnsi="GHEA Grapalat" w:cs="Sylfaen"/>
          <w:b/>
          <w:color w:val="000000" w:themeColor="text1"/>
          <w:sz w:val="20"/>
          <w:lang w:val="hy-AM"/>
        </w:rPr>
        <w:t>ԱՌԱՋԱՐԿԸ</w:t>
      </w:r>
      <w:r w:rsidR="00A45946" w:rsidRPr="00CF1E7B">
        <w:rPr>
          <w:rFonts w:ascii="GHEA Grapalat" w:hAnsi="GHEA Grapalat" w:cs="Arial"/>
          <w:b/>
          <w:color w:val="000000" w:themeColor="text1"/>
          <w:sz w:val="20"/>
          <w:lang w:val="hy-AM"/>
        </w:rPr>
        <w:t xml:space="preserve"> </w:t>
      </w:r>
    </w:p>
    <w:p w14:paraId="2F5CC508" w14:textId="77777777" w:rsidR="00A45946" w:rsidRPr="00CF1E7B" w:rsidRDefault="00A45946" w:rsidP="00EF3662">
      <w:pPr>
        <w:jc w:val="center"/>
        <w:rPr>
          <w:rFonts w:ascii="GHEA Grapalat" w:hAnsi="GHEA Grapalat" w:cs="Arial"/>
          <w:b/>
          <w:color w:val="000000" w:themeColor="text1"/>
          <w:sz w:val="20"/>
          <w:lang w:val="hy-AM"/>
        </w:rPr>
      </w:pPr>
    </w:p>
    <w:p w14:paraId="14FF876B" w14:textId="77777777" w:rsidR="00A45946" w:rsidRPr="00CF1E7B" w:rsidRDefault="00C8055A" w:rsidP="00EF3662">
      <w:pPr>
        <w:ind w:firstLine="567"/>
        <w:jc w:val="both"/>
        <w:rPr>
          <w:rFonts w:ascii="GHEA Grapalat" w:hAnsi="GHEA Grapalat"/>
          <w:color w:val="000000" w:themeColor="text1"/>
          <w:sz w:val="20"/>
          <w:lang w:val="hy-AM"/>
        </w:rPr>
      </w:pPr>
      <w:r w:rsidRPr="00CF1E7B">
        <w:rPr>
          <w:rFonts w:ascii="GHEA Grapalat" w:hAnsi="GHEA Grapalat" w:cs="Sylfaen"/>
          <w:color w:val="000000" w:themeColor="text1"/>
          <w:sz w:val="20"/>
          <w:lang w:val="hy-AM"/>
        </w:rPr>
        <w:t>5</w:t>
      </w:r>
      <w:r w:rsidR="00A45946" w:rsidRPr="00CF1E7B">
        <w:rPr>
          <w:rFonts w:ascii="GHEA Grapalat" w:hAnsi="GHEA Grapalat" w:cs="Sylfaen"/>
          <w:color w:val="000000" w:themeColor="text1"/>
          <w:sz w:val="20"/>
          <w:lang w:val="hy-AM"/>
        </w:rPr>
        <w:t>.1 Առաջարկվող գինը ա</w:t>
      </w:r>
      <w:r w:rsidR="00A20F71" w:rsidRPr="00CF1E7B">
        <w:rPr>
          <w:rFonts w:ascii="GHEA Grapalat" w:hAnsi="GHEA Grapalat" w:cs="Sylfaen"/>
          <w:color w:val="000000" w:themeColor="text1"/>
          <w:sz w:val="20"/>
          <w:lang w:val="hy-AM"/>
        </w:rPr>
        <w:t>շխատանքի</w:t>
      </w:r>
      <w:r w:rsidR="00A45946" w:rsidRPr="00CF1E7B">
        <w:rPr>
          <w:rFonts w:ascii="GHEA Grapalat" w:hAnsi="GHEA Grapalat" w:cs="Sylfaen"/>
          <w:color w:val="000000" w:themeColor="text1"/>
          <w:sz w:val="20"/>
          <w:lang w:val="hy-AM"/>
        </w:rPr>
        <w:t xml:space="preserve">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CF1E7B">
        <w:rPr>
          <w:rFonts w:ascii="GHEA Grapalat" w:hAnsi="GHEA Grapalat"/>
          <w:color w:val="000000" w:themeColor="text1"/>
          <w:sz w:val="20"/>
          <w:lang w:val="hy-AM"/>
        </w:rPr>
        <w:t xml:space="preserve"> </w:t>
      </w:r>
      <w:r w:rsidR="00220C7C" w:rsidRPr="00CF1E7B">
        <w:rPr>
          <w:rFonts w:ascii="GHEA Grapalat" w:hAnsi="GHEA Grapalat"/>
          <w:color w:val="000000" w:themeColor="text1"/>
          <w:sz w:val="20"/>
          <w:lang w:val="hy-AM"/>
        </w:rPr>
        <w:t>հ</w:t>
      </w:r>
      <w:r w:rsidR="00A45946" w:rsidRPr="00CF1E7B">
        <w:rPr>
          <w:rFonts w:ascii="GHEA Grapalat" w:hAnsi="GHEA Grapalat"/>
          <w:color w:val="000000" w:themeColor="text1"/>
          <w:sz w:val="20"/>
          <w:lang w:val="hy-AM"/>
        </w:rPr>
        <w:t>ամակարգի միջոցով:</w:t>
      </w:r>
    </w:p>
    <w:p w14:paraId="57938E14" w14:textId="77777777" w:rsidR="00A1337A" w:rsidRPr="00CF1E7B" w:rsidRDefault="00C8055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5</w:t>
      </w:r>
      <w:r w:rsidR="00A45946" w:rsidRPr="00CF1E7B">
        <w:rPr>
          <w:rFonts w:ascii="GHEA Grapalat" w:hAnsi="GHEA Grapalat" w:cs="Sylfaen"/>
          <w:color w:val="000000" w:themeColor="text1"/>
          <w:sz w:val="20"/>
          <w:szCs w:val="24"/>
          <w:lang w:val="hy-AM" w:eastAsia="en-US"/>
        </w:rPr>
        <w:t xml:space="preserve">.2 Մասնակիցը գնային առաջարկը ներկայացնում է </w:t>
      </w:r>
      <w:r w:rsidR="000A3471" w:rsidRPr="00CF1E7B">
        <w:rPr>
          <w:rFonts w:ascii="GHEA Grapalat" w:hAnsi="GHEA Grapalat" w:cs="Sylfaen"/>
          <w:color w:val="000000" w:themeColor="text1"/>
          <w:sz w:val="20"/>
          <w:szCs w:val="24"/>
          <w:lang w:val="hy-AM" w:eastAsia="en-US"/>
        </w:rPr>
        <w:t>արժեք (ինքնարժեքի և կանխատեսվող շահույթի հանրագումարը)</w:t>
      </w:r>
      <w:r w:rsidR="00A00D05" w:rsidRPr="00CF1E7B">
        <w:rPr>
          <w:rFonts w:ascii="GHEA Grapalat" w:hAnsi="GHEA Grapalat" w:cs="Sylfaen"/>
          <w:color w:val="000000" w:themeColor="text1"/>
          <w:sz w:val="20"/>
          <w:szCs w:val="24"/>
          <w:lang w:val="hy-AM" w:eastAsia="en-US"/>
        </w:rPr>
        <w:t xml:space="preserve"> </w:t>
      </w:r>
      <w:r w:rsidR="00A45946" w:rsidRPr="00CF1E7B">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8D549A" w:rsidRPr="00CF1E7B">
        <w:rPr>
          <w:rFonts w:ascii="GHEA Grapalat" w:hAnsi="GHEA Grapalat" w:cs="Sylfaen"/>
          <w:color w:val="000000" w:themeColor="text1"/>
          <w:sz w:val="20"/>
          <w:szCs w:val="24"/>
          <w:lang w:val="hy-AM" w:eastAsia="en-US"/>
        </w:rPr>
        <w:t xml:space="preserve">Արժեքի </w:t>
      </w:r>
      <w:r w:rsidR="00A45946" w:rsidRPr="00CF1E7B">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CF1E7B">
        <w:rPr>
          <w:rFonts w:ascii="GHEA Grapalat" w:hAnsi="GHEA Grapalat" w:cs="Sylfaen"/>
          <w:color w:val="000000" w:themeColor="text1"/>
          <w:sz w:val="20"/>
          <w:szCs w:val="24"/>
          <w:lang w:val="hy-AM" w:eastAsia="en-US"/>
        </w:rPr>
        <w:lastRenderedPageBreak/>
        <w:t>մ</w:t>
      </w:r>
      <w:r w:rsidR="00A45946" w:rsidRPr="00CF1E7B">
        <w:rPr>
          <w:rFonts w:ascii="GHEA Grapalat" w:hAnsi="GHEA Grapalat" w:cs="Sylfaen"/>
          <w:color w:val="000000" w:themeColor="text1"/>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CF1E7B">
        <w:rPr>
          <w:rFonts w:ascii="GHEA Grapalat" w:hAnsi="GHEA Grapalat" w:cs="Sylfaen"/>
          <w:color w:val="000000" w:themeColor="text1"/>
          <w:sz w:val="20"/>
          <w:lang w:val="hy-AM"/>
        </w:rPr>
        <w:t>ներկայացվող գնային առաջարկում</w:t>
      </w:r>
      <w:r w:rsidR="00A45946" w:rsidRPr="00CF1E7B">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 </w:t>
      </w:r>
      <w:r w:rsidR="00A1337A" w:rsidRPr="00CF1E7B">
        <w:rPr>
          <w:rFonts w:ascii="GHEA Grapalat" w:hAnsi="GHEA Grapalat" w:cs="Sylfaen"/>
          <w:color w:val="000000" w:themeColor="text1"/>
          <w:sz w:val="20"/>
          <w:szCs w:val="24"/>
          <w:lang w:val="hy-AM" w:eastAsia="en-US"/>
        </w:rPr>
        <w:t xml:space="preserve">Ընդ որում. </w:t>
      </w:r>
    </w:p>
    <w:p w14:paraId="52BE84AF" w14:textId="77777777" w:rsidR="00A1337A" w:rsidRPr="00CF1E7B" w:rsidRDefault="00A1337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71F50B3B" w14:textId="473A6565" w:rsidR="00A1337A" w:rsidRPr="00CF1E7B" w:rsidRDefault="00A1337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CF1E7B">
        <w:rPr>
          <w:rFonts w:ascii="GHEA Grapalat" w:hAnsi="GHEA Grapalat" w:cs="Sylfaen"/>
          <w:color w:val="000000" w:themeColor="text1"/>
          <w:sz w:val="20"/>
          <w:szCs w:val="24"/>
          <w:lang w:val="hy-AM" w:eastAsia="en-US"/>
        </w:rPr>
        <w:t xml:space="preserve">համաձայն հրավերին կցված ծավալաթերթ-նախահաշվի՝ </w:t>
      </w:r>
      <w:r w:rsidRPr="00CF1E7B">
        <w:rPr>
          <w:rFonts w:ascii="GHEA Grapalat" w:hAnsi="GHEA Grapalat" w:cs="Sylfaen"/>
          <w:color w:val="000000" w:themeColor="text1"/>
          <w:sz w:val="20"/>
          <w:szCs w:val="24"/>
          <w:lang w:val="hy-AM" w:eastAsia="en-US"/>
        </w:rPr>
        <w:t>հետևյալ բանաձևով՝ ՎԳ=ՄԳ/ՆԳxԿԾ, որտեղ՝</w:t>
      </w:r>
    </w:p>
    <w:p w14:paraId="60BCD895" w14:textId="77777777" w:rsidR="00A1337A" w:rsidRPr="00CF1E7B" w:rsidRDefault="00A1337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ՄԳ-ն ընտրված մասնակցի առաջարկած գինն է.</w:t>
      </w:r>
    </w:p>
    <w:p w14:paraId="47CDB999" w14:textId="4D523356" w:rsidR="00A1337A" w:rsidRPr="00CF1E7B" w:rsidRDefault="00A1337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ՆԳ-ն սույն հրավերով հրապարակված շինարարական աշխատանքների նախահաշվային գինն է.</w:t>
      </w:r>
    </w:p>
    <w:p w14:paraId="3A560AE2" w14:textId="65883F82" w:rsidR="00A1337A" w:rsidRPr="00CF1E7B" w:rsidRDefault="00A1337A" w:rsidP="00A1337A">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ԿԾ-ն տվյալ կատարողական ակտով ներկայացված աշխատանքների ծավալն է՝ գումարային արտահայտությամբ.</w:t>
      </w:r>
    </w:p>
    <w:p w14:paraId="29FAE099" w14:textId="5335095E" w:rsidR="00B95FE0" w:rsidRPr="00CF1E7B" w:rsidRDefault="00A1337A" w:rsidP="00A1337A">
      <w:pPr>
        <w:pStyle w:val="norm"/>
        <w:spacing w:line="240" w:lineRule="auto"/>
        <w:ind w:firstLine="567"/>
        <w:rPr>
          <w:rFonts w:ascii="GHEA Grapalat" w:hAnsi="GHEA Grapalat" w:cs="Sylfaen"/>
          <w:color w:val="000000" w:themeColor="text1"/>
          <w:sz w:val="20"/>
          <w:szCs w:val="24"/>
          <w:vertAlign w:val="superscript"/>
          <w:lang w:val="hy-AM" w:eastAsia="en-US"/>
        </w:rPr>
      </w:pPr>
      <w:r w:rsidRPr="00CF1E7B">
        <w:rPr>
          <w:rFonts w:ascii="GHEA Grapalat" w:hAnsi="GHEA Grapalat" w:cs="Sylfaen"/>
          <w:color w:val="000000" w:themeColor="text1"/>
          <w:sz w:val="20"/>
          <w:szCs w:val="24"/>
          <w:lang w:val="hy-AM" w:eastAsia="en-US"/>
        </w:rPr>
        <w:t>ՎԳ –ն ծավալաթերթ-նախահաշվով սահմանված աշխատանքների դիմաց վճարվող գումարն է:</w:t>
      </w:r>
      <w:r w:rsidRPr="00CF1E7B">
        <w:rPr>
          <w:rFonts w:ascii="GHEA Grapalat" w:hAnsi="GHEA Grapalat" w:cs="Sylfaen"/>
          <w:color w:val="000000" w:themeColor="text1"/>
          <w:sz w:val="20"/>
          <w:szCs w:val="24"/>
          <w:vertAlign w:val="superscript"/>
          <w:lang w:val="hy-AM" w:eastAsia="en-US"/>
        </w:rPr>
        <w:t>9</w:t>
      </w:r>
    </w:p>
    <w:p w14:paraId="1887276C" w14:textId="3E00078A" w:rsidR="00B95FE0" w:rsidRPr="00CF1E7B" w:rsidRDefault="00C67E32" w:rsidP="006C1D25">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Մ</w:t>
      </w:r>
      <w:r w:rsidR="00B95FE0" w:rsidRPr="00CF1E7B">
        <w:rPr>
          <w:rFonts w:ascii="GHEA Grapalat" w:hAnsi="GHEA Grapalat" w:cs="Sylfaen"/>
          <w:color w:val="000000" w:themeColor="text1"/>
          <w:sz w:val="20"/>
          <w:szCs w:val="24"/>
          <w:lang w:val="hy-AM" w:eastAsia="en-US"/>
        </w:rPr>
        <w:t>ասնակցի հայտը ենթակա չէ մերժման, եթե`</w:t>
      </w:r>
    </w:p>
    <w:p w14:paraId="14002BE9" w14:textId="77777777" w:rsidR="00B95FE0" w:rsidRPr="00CF1E7B" w:rsidRDefault="00B95FE0" w:rsidP="00877F78">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ա. գնային առաջարկի </w:t>
      </w:r>
      <w:r w:rsidR="005E61FD" w:rsidRPr="00CF1E7B">
        <w:rPr>
          <w:rFonts w:ascii="GHEA Grapalat" w:hAnsi="GHEA Grapalat" w:cs="Sylfaen"/>
          <w:color w:val="000000" w:themeColor="text1"/>
          <w:sz w:val="20"/>
          <w:szCs w:val="24"/>
          <w:lang w:val="hy-AM" w:eastAsia="en-US"/>
        </w:rPr>
        <w:t xml:space="preserve"> </w:t>
      </w:r>
      <w:r w:rsidR="00291A55" w:rsidRPr="00CF1E7B">
        <w:rPr>
          <w:rFonts w:ascii="GHEA Grapalat" w:hAnsi="GHEA Grapalat" w:cs="Sylfaen"/>
          <w:color w:val="000000" w:themeColor="text1"/>
          <w:sz w:val="20"/>
          <w:szCs w:val="24"/>
          <w:lang w:val="hy-AM" w:eastAsia="en-US"/>
        </w:rPr>
        <w:t>արժեք</w:t>
      </w:r>
      <w:r w:rsidRPr="00CF1E7B">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CF1E7B" w:rsidRDefault="00B95FE0" w:rsidP="00C75A7D">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բ. գնային առաջարկի </w:t>
      </w:r>
      <w:r w:rsidR="0042084B" w:rsidRPr="00CF1E7B">
        <w:rPr>
          <w:rFonts w:ascii="GHEA Grapalat" w:hAnsi="GHEA Grapalat" w:cs="Sylfaen"/>
          <w:color w:val="000000" w:themeColor="text1"/>
          <w:sz w:val="20"/>
          <w:szCs w:val="24"/>
          <w:lang w:val="hy-AM" w:eastAsia="en-US"/>
        </w:rPr>
        <w:t>արժեք</w:t>
      </w:r>
      <w:r w:rsidRPr="00CF1E7B">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CF1E7B" w:rsidRDefault="00B95FE0" w:rsidP="001E17BA">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CF1E7B">
        <w:rPr>
          <w:rFonts w:ascii="GHEA Grapalat" w:hAnsi="GHEA Grapalat" w:cs="Sylfaen"/>
          <w:color w:val="000000" w:themeColor="text1"/>
          <w:sz w:val="20"/>
          <w:szCs w:val="24"/>
          <w:lang w:val="hy-AM" w:eastAsia="en-US"/>
        </w:rPr>
        <w:t>.</w:t>
      </w:r>
    </w:p>
    <w:p w14:paraId="4B07F1DF" w14:textId="77777777" w:rsidR="00A63118" w:rsidRPr="00CF1E7B" w:rsidRDefault="00A63118" w:rsidP="00972668">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CF1E7B" w:rsidRDefault="00A63118" w:rsidP="00972668">
      <w:pPr>
        <w:tabs>
          <w:tab w:val="left" w:pos="0"/>
        </w:tabs>
        <w:ind w:firstLine="360"/>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CF1E7B" w:rsidRDefault="00A63118" w:rsidP="00F6799D">
      <w:pPr>
        <w:pStyle w:val="norm"/>
        <w:spacing w:line="240" w:lineRule="auto"/>
        <w:ind w:firstLine="360"/>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CF1E7B">
        <w:rPr>
          <w:rFonts w:ascii="GHEA Grapalat" w:hAnsi="GHEA Grapalat" w:cs="Sylfaen"/>
          <w:color w:val="000000" w:themeColor="text1"/>
          <w:sz w:val="20"/>
          <w:szCs w:val="24"/>
          <w:lang w:val="hy-AM" w:eastAsia="en-US"/>
        </w:rPr>
        <w:t>:</w:t>
      </w:r>
    </w:p>
    <w:p w14:paraId="67440F92" w14:textId="77777777" w:rsidR="00927C52" w:rsidRPr="00CF1E7B" w:rsidRDefault="00C8055A" w:rsidP="00927C52">
      <w:pPr>
        <w:pStyle w:val="norm"/>
        <w:spacing w:line="240" w:lineRule="auto"/>
        <w:ind w:firstLine="567"/>
        <w:rPr>
          <w:rFonts w:ascii="GHEA Grapalat" w:hAnsi="GHEA Grapalat"/>
          <w:b/>
          <w:color w:val="000000" w:themeColor="text1"/>
          <w:sz w:val="20"/>
          <w:lang w:val="hy-AM"/>
        </w:rPr>
      </w:pPr>
      <w:r w:rsidRPr="00CF1E7B">
        <w:rPr>
          <w:rFonts w:ascii="GHEA Grapalat" w:hAnsi="GHEA Grapalat"/>
          <w:color w:val="000000" w:themeColor="text1"/>
          <w:sz w:val="20"/>
          <w:lang w:val="hy-AM"/>
        </w:rPr>
        <w:t>5</w:t>
      </w:r>
      <w:r w:rsidR="00A45946" w:rsidRPr="00CF1E7B">
        <w:rPr>
          <w:rFonts w:ascii="GHEA Grapalat" w:hAnsi="GHEA Grapalat"/>
          <w:color w:val="000000" w:themeColor="text1"/>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Հայաստանի Հանրա</w:t>
      </w:r>
      <w:r w:rsidR="00A45946" w:rsidRPr="00CF1E7B">
        <w:rPr>
          <w:rFonts w:ascii="GHEA Grapalat" w:hAnsi="GHEA Grapalat"/>
          <w:color w:val="000000" w:themeColor="text1"/>
          <w:sz w:val="20"/>
          <w:lang w:val="hy-AM"/>
        </w:rPr>
        <w:softHyphen/>
        <w:t xml:space="preserve">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F1E7B">
        <w:rPr>
          <w:rFonts w:ascii="GHEA Grapalat" w:hAnsi="GHEA Grapalat"/>
          <w:color w:val="000000" w:themeColor="text1"/>
          <w:sz w:val="20"/>
          <w:lang w:val="hy-AM"/>
        </w:rPr>
        <w:t>մ</w:t>
      </w:r>
      <w:r w:rsidR="00A45946" w:rsidRPr="00CF1E7B">
        <w:rPr>
          <w:rFonts w:ascii="GHEA Grapalat" w:hAnsi="GHEA Grapalat"/>
          <w:color w:val="000000" w:themeColor="text1"/>
          <w:sz w:val="20"/>
          <w:lang w:val="hy-AM"/>
        </w:rPr>
        <w:t>ասնակցի շահույթի չափը չի կարող հրավերով սահմանափակվել:</w:t>
      </w:r>
    </w:p>
    <w:p w14:paraId="24D0AC8E" w14:textId="77777777" w:rsidR="00927C52" w:rsidRPr="00CF1E7B" w:rsidRDefault="00927C52" w:rsidP="00927C52">
      <w:pPr>
        <w:pStyle w:val="norm"/>
        <w:spacing w:line="240" w:lineRule="auto"/>
        <w:ind w:firstLine="567"/>
        <w:rPr>
          <w:rFonts w:ascii="GHEA Grapalat" w:hAnsi="GHEA Grapalat"/>
          <w:b/>
          <w:color w:val="000000" w:themeColor="text1"/>
          <w:sz w:val="20"/>
          <w:lang w:val="hy-AM"/>
        </w:rPr>
      </w:pPr>
    </w:p>
    <w:p w14:paraId="16461D4E" w14:textId="77777777" w:rsidR="00927C52" w:rsidRPr="00CF1E7B" w:rsidRDefault="00927C52" w:rsidP="00927C52">
      <w:pPr>
        <w:pStyle w:val="norm"/>
        <w:spacing w:line="240" w:lineRule="auto"/>
        <w:ind w:firstLine="567"/>
        <w:rPr>
          <w:rFonts w:ascii="GHEA Grapalat" w:hAnsi="GHEA Grapalat"/>
          <w:b/>
          <w:color w:val="000000" w:themeColor="text1"/>
          <w:sz w:val="20"/>
          <w:lang w:val="hy-AM"/>
        </w:rPr>
      </w:pPr>
    </w:p>
    <w:p w14:paraId="127DF4D4" w14:textId="77777777" w:rsidR="00927C52" w:rsidRPr="00CF1E7B" w:rsidRDefault="00927C52" w:rsidP="00927C52">
      <w:pPr>
        <w:pStyle w:val="norm"/>
        <w:spacing w:line="240" w:lineRule="auto"/>
        <w:ind w:firstLine="567"/>
        <w:rPr>
          <w:rFonts w:ascii="GHEA Grapalat" w:hAnsi="GHEA Grapalat"/>
          <w:b/>
          <w:color w:val="000000" w:themeColor="text1"/>
          <w:sz w:val="20"/>
          <w:lang w:val="hy-AM"/>
        </w:rPr>
      </w:pPr>
    </w:p>
    <w:p w14:paraId="3CCC6BA7" w14:textId="34B803FE" w:rsidR="00096865" w:rsidRPr="00CF1E7B" w:rsidRDefault="00220C7C" w:rsidP="00927C52">
      <w:pPr>
        <w:pStyle w:val="norm"/>
        <w:spacing w:line="240" w:lineRule="auto"/>
        <w:ind w:firstLine="567"/>
        <w:rPr>
          <w:rFonts w:ascii="GHEA Grapalat" w:hAnsi="GHEA Grapalat"/>
          <w:color w:val="000000" w:themeColor="text1"/>
          <w:sz w:val="20"/>
          <w:lang w:val="hy-AM"/>
        </w:rPr>
      </w:pPr>
      <w:r w:rsidRPr="00CF1E7B">
        <w:rPr>
          <w:rFonts w:ascii="GHEA Grapalat" w:hAnsi="GHEA Grapalat"/>
          <w:b/>
          <w:color w:val="000000" w:themeColor="text1"/>
          <w:sz w:val="20"/>
          <w:lang w:val="hy-AM"/>
        </w:rPr>
        <w:t>6</w:t>
      </w:r>
      <w:r w:rsidR="00955A1E" w:rsidRPr="00CF1E7B">
        <w:rPr>
          <w:rFonts w:ascii="GHEA Grapalat" w:hAnsi="GHEA Grapalat"/>
          <w:b/>
          <w:color w:val="000000" w:themeColor="text1"/>
          <w:sz w:val="20"/>
          <w:lang w:val="hy-AM"/>
        </w:rPr>
        <w:t>. ՀԱՅՏԻ ԳՈՐԾՈՂՈՒԹՅԱՆ ԺԱՄԿԵՏԸ, ՀԱՅՏԵՐՈՒՄ ՓՈՓՈԽՈՒԹՅՈՒՆ ԿԱՏԱՐԵԼՈՒ</w:t>
      </w:r>
    </w:p>
    <w:p w14:paraId="094ABDF0" w14:textId="77777777" w:rsidR="00096865" w:rsidRPr="00CF1E7B" w:rsidRDefault="00955A1E"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ԵՎ ԴՐԱՆՔ ՀԵՏ ՎԵՐՑՆԵԼՈՒ ԿԱՐԳԸ</w:t>
      </w:r>
    </w:p>
    <w:p w14:paraId="1365529E" w14:textId="77777777" w:rsidR="00096865" w:rsidRPr="00CF1E7B" w:rsidRDefault="00096865" w:rsidP="00EF3662">
      <w:pPr>
        <w:pStyle w:val="BodyTextIndent"/>
        <w:spacing w:line="240" w:lineRule="auto"/>
        <w:ind w:firstLine="567"/>
        <w:rPr>
          <w:rFonts w:ascii="GHEA Grapalat" w:hAnsi="GHEA Grapalat"/>
          <w:b/>
          <w:color w:val="000000" w:themeColor="text1"/>
          <w:lang w:val="hy-AM"/>
        </w:rPr>
      </w:pPr>
    </w:p>
    <w:p w14:paraId="311F343E" w14:textId="77777777" w:rsidR="00096865" w:rsidRPr="00CF1E7B" w:rsidRDefault="00220C7C" w:rsidP="00EF3662">
      <w:pPr>
        <w:pStyle w:val="BodyTextIndent"/>
        <w:spacing w:line="240" w:lineRule="auto"/>
        <w:ind w:firstLine="567"/>
        <w:rPr>
          <w:rFonts w:ascii="GHEA Grapalat" w:hAnsi="GHEA Grapalat" w:cs="Sylfaen"/>
          <w:i w:val="0"/>
          <w:color w:val="000000" w:themeColor="text1"/>
          <w:szCs w:val="24"/>
          <w:lang w:val="hy-AM"/>
        </w:rPr>
      </w:pPr>
      <w:r w:rsidRPr="00CF1E7B">
        <w:rPr>
          <w:rFonts w:ascii="GHEA Grapalat" w:hAnsi="GHEA Grapalat"/>
          <w:i w:val="0"/>
          <w:color w:val="000000" w:themeColor="text1"/>
          <w:lang w:val="hy-AM"/>
        </w:rPr>
        <w:t>6</w:t>
      </w:r>
      <w:r w:rsidR="00096865" w:rsidRPr="00CF1E7B">
        <w:rPr>
          <w:rFonts w:ascii="GHEA Grapalat" w:hAnsi="GHEA Grapalat"/>
          <w:i w:val="0"/>
          <w:color w:val="000000" w:themeColor="text1"/>
          <w:lang w:val="hy-AM"/>
        </w:rPr>
        <w:t>.1</w:t>
      </w:r>
      <w:r w:rsidR="00096865" w:rsidRPr="00CF1E7B">
        <w:rPr>
          <w:rFonts w:ascii="GHEA Grapalat" w:hAnsi="GHEA Grapalat"/>
          <w:color w:val="000000" w:themeColor="text1"/>
          <w:lang w:val="hy-AM"/>
        </w:rPr>
        <w:t xml:space="preserve"> </w:t>
      </w:r>
      <w:r w:rsidR="00096865" w:rsidRPr="00CF1E7B">
        <w:rPr>
          <w:rFonts w:ascii="GHEA Grapalat" w:hAnsi="GHEA Grapalat" w:cs="Sylfaen"/>
          <w:i w:val="0"/>
          <w:color w:val="000000" w:themeColor="text1"/>
          <w:szCs w:val="24"/>
          <w:lang w:val="hy-AM"/>
        </w:rPr>
        <w:t xml:space="preserve">Օրենքի </w:t>
      </w:r>
      <w:r w:rsidR="00A64339" w:rsidRPr="00CF1E7B">
        <w:rPr>
          <w:rFonts w:ascii="GHEA Grapalat" w:hAnsi="GHEA Grapalat" w:cs="Sylfaen"/>
          <w:i w:val="0"/>
          <w:color w:val="000000" w:themeColor="text1"/>
          <w:szCs w:val="24"/>
          <w:lang w:val="hy-AM"/>
        </w:rPr>
        <w:t>31</w:t>
      </w:r>
      <w:r w:rsidR="00096865" w:rsidRPr="00CF1E7B">
        <w:rPr>
          <w:rFonts w:ascii="GHEA Grapalat" w:hAnsi="GHEA Grapalat" w:cs="Sylfaen"/>
          <w:i w:val="0"/>
          <w:color w:val="000000" w:themeColor="text1"/>
          <w:szCs w:val="24"/>
          <w:lang w:val="hy-AM"/>
        </w:rPr>
        <w:t xml:space="preserve">-րդ հոդվածի համաձայն` հայտը վավեր է մինչև Օրենքին համապատասխան պայմանագրի կնքումը, </w:t>
      </w:r>
      <w:r w:rsidR="00705706" w:rsidRPr="00CF1E7B">
        <w:rPr>
          <w:rFonts w:ascii="GHEA Grapalat" w:hAnsi="GHEA Grapalat" w:cs="Sylfaen"/>
          <w:i w:val="0"/>
          <w:color w:val="000000" w:themeColor="text1"/>
          <w:szCs w:val="24"/>
          <w:lang w:val="hy-AM"/>
        </w:rPr>
        <w:t>մ</w:t>
      </w:r>
      <w:r w:rsidR="00096865" w:rsidRPr="00CF1E7B">
        <w:rPr>
          <w:rFonts w:ascii="GHEA Grapalat" w:hAnsi="GHEA Grapalat" w:cs="Sylfaen"/>
          <w:i w:val="0"/>
          <w:color w:val="000000" w:themeColor="text1"/>
          <w:szCs w:val="24"/>
          <w:lang w:val="hy-AM"/>
        </w:rPr>
        <w:t xml:space="preserve">ասնակցի կողմից հայտի հետ վերցնելը, հայտի մերժումը կամ </w:t>
      </w:r>
      <w:r w:rsidR="00402941" w:rsidRPr="00CF1E7B">
        <w:rPr>
          <w:rFonts w:ascii="GHEA Grapalat" w:hAnsi="GHEA Grapalat" w:cs="Sylfaen"/>
          <w:i w:val="0"/>
          <w:color w:val="000000" w:themeColor="text1"/>
          <w:szCs w:val="24"/>
          <w:lang w:val="hy-AM"/>
        </w:rPr>
        <w:t xml:space="preserve">սույն </w:t>
      </w:r>
      <w:r w:rsidR="00096865" w:rsidRPr="00CF1E7B">
        <w:rPr>
          <w:rFonts w:ascii="GHEA Grapalat" w:hAnsi="GHEA Grapalat" w:cs="Sylfaen"/>
          <w:i w:val="0"/>
          <w:color w:val="000000" w:themeColor="text1"/>
          <w:szCs w:val="24"/>
          <w:lang w:val="hy-AM"/>
        </w:rPr>
        <w:t>ընթացակարգը չկայացած հայտարարվելը</w:t>
      </w:r>
      <w:r w:rsidR="004D5671" w:rsidRPr="00CF1E7B">
        <w:rPr>
          <w:rFonts w:ascii="GHEA Grapalat" w:hAnsi="GHEA Grapalat" w:cs="Sylfaen"/>
          <w:i w:val="0"/>
          <w:color w:val="000000" w:themeColor="text1"/>
          <w:szCs w:val="24"/>
          <w:lang w:val="hy-AM"/>
        </w:rPr>
        <w:t>։</w:t>
      </w:r>
    </w:p>
    <w:p w14:paraId="1523F4E2" w14:textId="77777777" w:rsidR="00096865" w:rsidRPr="00CF1E7B" w:rsidRDefault="00220C7C" w:rsidP="00EF3662">
      <w:pPr>
        <w:pStyle w:val="BodyTextIndent"/>
        <w:spacing w:line="240" w:lineRule="auto"/>
        <w:ind w:firstLine="567"/>
        <w:rPr>
          <w:rFonts w:ascii="GHEA Grapalat" w:hAnsi="GHEA Grapalat" w:cs="Sylfaen"/>
          <w:i w:val="0"/>
          <w:color w:val="000000" w:themeColor="text1"/>
          <w:szCs w:val="24"/>
          <w:lang w:val="hy-AM"/>
        </w:rPr>
      </w:pPr>
      <w:r w:rsidRPr="00CF1E7B">
        <w:rPr>
          <w:rFonts w:ascii="GHEA Grapalat" w:hAnsi="GHEA Grapalat" w:cs="Sylfaen"/>
          <w:i w:val="0"/>
          <w:color w:val="000000" w:themeColor="text1"/>
          <w:szCs w:val="24"/>
          <w:lang w:val="hy-AM"/>
        </w:rPr>
        <w:t>6</w:t>
      </w:r>
      <w:r w:rsidR="00096865" w:rsidRPr="00CF1E7B">
        <w:rPr>
          <w:rFonts w:ascii="GHEA Grapalat" w:hAnsi="GHEA Grapalat" w:cs="Sylfaen"/>
          <w:i w:val="0"/>
          <w:color w:val="000000" w:themeColor="text1"/>
          <w:szCs w:val="24"/>
          <w:lang w:val="hy-AM"/>
        </w:rPr>
        <w:t xml:space="preserve">.2 </w:t>
      </w:r>
      <w:r w:rsidR="00F20DA5" w:rsidRPr="00CF1E7B">
        <w:rPr>
          <w:rFonts w:ascii="GHEA Grapalat" w:hAnsi="GHEA Grapalat" w:cs="Sylfaen"/>
          <w:i w:val="0"/>
          <w:color w:val="000000" w:themeColor="text1"/>
          <w:szCs w:val="24"/>
          <w:lang w:val="hy-AM"/>
        </w:rPr>
        <w:t xml:space="preserve"> </w:t>
      </w:r>
      <w:r w:rsidR="00096865" w:rsidRPr="00CF1E7B">
        <w:rPr>
          <w:rFonts w:ascii="GHEA Grapalat" w:hAnsi="GHEA Grapalat" w:cs="Sylfaen"/>
          <w:i w:val="0"/>
          <w:color w:val="000000" w:themeColor="text1"/>
          <w:szCs w:val="24"/>
          <w:lang w:val="hy-AM"/>
        </w:rPr>
        <w:t xml:space="preserve">Օրենքի </w:t>
      </w:r>
      <w:r w:rsidR="00A64339" w:rsidRPr="00CF1E7B">
        <w:rPr>
          <w:rFonts w:ascii="GHEA Grapalat" w:hAnsi="GHEA Grapalat" w:cs="Sylfaen"/>
          <w:i w:val="0"/>
          <w:color w:val="000000" w:themeColor="text1"/>
          <w:szCs w:val="24"/>
          <w:lang w:val="hy-AM"/>
        </w:rPr>
        <w:t>31</w:t>
      </w:r>
      <w:r w:rsidR="00096865" w:rsidRPr="00CF1E7B">
        <w:rPr>
          <w:rFonts w:ascii="GHEA Grapalat" w:hAnsi="GHEA Grapalat" w:cs="Sylfaen"/>
          <w:i w:val="0"/>
          <w:color w:val="000000" w:themeColor="text1"/>
          <w:szCs w:val="24"/>
          <w:lang w:val="hy-AM"/>
        </w:rPr>
        <w:t xml:space="preserve">-րդ հոդվածի համաձայն` </w:t>
      </w:r>
      <w:r w:rsidR="00F70E55" w:rsidRPr="00CF1E7B">
        <w:rPr>
          <w:rFonts w:ascii="GHEA Grapalat" w:hAnsi="GHEA Grapalat" w:cs="Sylfaen"/>
          <w:i w:val="0"/>
          <w:color w:val="000000" w:themeColor="text1"/>
          <w:szCs w:val="24"/>
          <w:lang w:val="hy-AM"/>
        </w:rPr>
        <w:t>մ</w:t>
      </w:r>
      <w:r w:rsidR="00096865" w:rsidRPr="00CF1E7B">
        <w:rPr>
          <w:rFonts w:ascii="GHEA Grapalat" w:hAnsi="GHEA Grapalat" w:cs="Sylfaen"/>
          <w:i w:val="0"/>
          <w:color w:val="000000" w:themeColor="text1"/>
          <w:szCs w:val="24"/>
          <w:lang w:val="hy-AM"/>
        </w:rPr>
        <w:t xml:space="preserve">ասնակիցը, մինչև սույն հրավերի </w:t>
      </w:r>
      <w:r w:rsidRPr="00CF1E7B">
        <w:rPr>
          <w:rFonts w:ascii="GHEA Grapalat" w:hAnsi="GHEA Grapalat" w:cs="Sylfaen"/>
          <w:i w:val="0"/>
          <w:color w:val="000000" w:themeColor="text1"/>
          <w:szCs w:val="24"/>
          <w:lang w:val="hy-AM"/>
        </w:rPr>
        <w:t xml:space="preserve">1-ին մասի </w:t>
      </w:r>
      <w:r w:rsidR="00096865" w:rsidRPr="00CF1E7B">
        <w:rPr>
          <w:rFonts w:ascii="GHEA Grapalat" w:hAnsi="GHEA Grapalat" w:cs="Sylfaen"/>
          <w:i w:val="0"/>
          <w:color w:val="000000" w:themeColor="text1"/>
          <w:szCs w:val="24"/>
          <w:lang w:val="hy-AM"/>
        </w:rPr>
        <w:t>4.2 կետում նշված` հայտերի ներկայացման վերջնաժամկետը, կարող է փոփոխել կամ հետ վերցնել իր հայտը</w:t>
      </w:r>
      <w:r w:rsidR="004D5671" w:rsidRPr="00CF1E7B">
        <w:rPr>
          <w:rFonts w:ascii="GHEA Grapalat" w:hAnsi="GHEA Grapalat" w:cs="Sylfaen"/>
          <w:i w:val="0"/>
          <w:color w:val="000000" w:themeColor="text1"/>
          <w:szCs w:val="24"/>
          <w:lang w:val="hy-AM"/>
        </w:rPr>
        <w:t>։</w:t>
      </w:r>
    </w:p>
    <w:p w14:paraId="1F764B16" w14:textId="77777777" w:rsidR="00FA0E41" w:rsidRPr="00CF1E7B" w:rsidRDefault="00FA0E41" w:rsidP="00EF3662">
      <w:pPr>
        <w:ind w:firstLine="567"/>
        <w:jc w:val="center"/>
        <w:rPr>
          <w:rFonts w:ascii="GHEA Grapalat" w:hAnsi="GHEA Grapalat"/>
          <w:b/>
          <w:color w:val="000000" w:themeColor="text1"/>
          <w:sz w:val="20"/>
          <w:lang w:val="hy-AM"/>
        </w:rPr>
      </w:pPr>
    </w:p>
    <w:p w14:paraId="60C79801" w14:textId="77777777" w:rsidR="008011E4" w:rsidRPr="00CF1E7B" w:rsidRDefault="008011E4" w:rsidP="00EF3662">
      <w:pPr>
        <w:ind w:firstLine="567"/>
        <w:jc w:val="both"/>
        <w:rPr>
          <w:rFonts w:ascii="GHEA Grapalat" w:hAnsi="GHEA Grapalat" w:cs="Sylfaen"/>
          <w:color w:val="000000" w:themeColor="text1"/>
          <w:sz w:val="20"/>
          <w:lang w:val="hy-AM"/>
        </w:rPr>
      </w:pPr>
    </w:p>
    <w:p w14:paraId="1438A951" w14:textId="77777777" w:rsidR="00096865" w:rsidRPr="00CF1E7B" w:rsidRDefault="00096865" w:rsidP="00EF3662">
      <w:pPr>
        <w:ind w:firstLine="567"/>
        <w:jc w:val="both"/>
        <w:rPr>
          <w:rFonts w:ascii="GHEA Grapalat" w:hAnsi="GHEA Grapalat" w:cs="Sylfaen"/>
          <w:color w:val="000000" w:themeColor="text1"/>
          <w:sz w:val="20"/>
          <w:lang w:val="hy-AM"/>
        </w:rPr>
      </w:pPr>
    </w:p>
    <w:p w14:paraId="5CC43B4D" w14:textId="77777777" w:rsidR="00807178" w:rsidRPr="00CF1E7B" w:rsidRDefault="00FD2748" w:rsidP="00EF3662">
      <w:pPr>
        <w:ind w:firstLine="567"/>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8</w:t>
      </w:r>
      <w:r w:rsidR="008D5016" w:rsidRPr="00CF1E7B">
        <w:rPr>
          <w:rFonts w:ascii="GHEA Grapalat" w:hAnsi="GHEA Grapalat"/>
          <w:b/>
          <w:color w:val="000000" w:themeColor="text1"/>
          <w:sz w:val="20"/>
          <w:lang w:val="hy-AM"/>
        </w:rPr>
        <w:t>.  ՀԱՅՏԵՐԻ ԲԱՑՈՒՄԸ</w:t>
      </w:r>
      <w:r w:rsidR="00807178" w:rsidRPr="00CF1E7B">
        <w:rPr>
          <w:rFonts w:ascii="GHEA Grapalat" w:hAnsi="GHEA Grapalat"/>
          <w:b/>
          <w:color w:val="000000" w:themeColor="text1"/>
          <w:sz w:val="20"/>
          <w:lang w:val="hy-AM"/>
        </w:rPr>
        <w:t xml:space="preserve">, ԳՆԱՀԱՏՈՒՄԸ  ԵՎ  </w:t>
      </w:r>
    </w:p>
    <w:p w14:paraId="6F23DF9F" w14:textId="77777777" w:rsidR="00096865" w:rsidRPr="00CF1E7B" w:rsidRDefault="00807178" w:rsidP="00EF3662">
      <w:pPr>
        <w:ind w:firstLine="567"/>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ԱՐԴՅՈՒՆՔՆԵՐԻ ԱՄՓՈՓՈՒՄԸ</w:t>
      </w:r>
      <w:r w:rsidR="008D5016" w:rsidRPr="00CF1E7B">
        <w:rPr>
          <w:rFonts w:ascii="GHEA Grapalat" w:hAnsi="GHEA Grapalat"/>
          <w:b/>
          <w:color w:val="000000" w:themeColor="text1"/>
          <w:sz w:val="20"/>
          <w:lang w:val="hy-AM"/>
        </w:rPr>
        <w:t xml:space="preserve"> </w:t>
      </w:r>
    </w:p>
    <w:p w14:paraId="4E46D11E" w14:textId="77777777" w:rsidR="00096865" w:rsidRPr="00CF1E7B" w:rsidRDefault="00096865" w:rsidP="00EF3662">
      <w:pPr>
        <w:ind w:firstLine="567"/>
        <w:jc w:val="both"/>
        <w:rPr>
          <w:rFonts w:ascii="GHEA Grapalat" w:hAnsi="GHEA Grapalat"/>
          <w:b/>
          <w:color w:val="000000" w:themeColor="text1"/>
          <w:sz w:val="20"/>
          <w:lang w:val="hy-AM"/>
        </w:rPr>
      </w:pPr>
    </w:p>
    <w:p w14:paraId="0DD15D91" w14:textId="500E1674" w:rsidR="00096865" w:rsidRPr="00CF1E7B" w:rsidRDefault="00FD2748" w:rsidP="00EF3662">
      <w:pPr>
        <w:pStyle w:val="BodyTextIndent2"/>
        <w:spacing w:line="240" w:lineRule="auto"/>
        <w:ind w:firstLine="567"/>
        <w:rPr>
          <w:rFonts w:ascii="GHEA Grapalat" w:hAnsi="GHEA Grapalat" w:cs="Tahoma"/>
          <w:color w:val="000000" w:themeColor="text1"/>
          <w:lang w:val="hy-AM"/>
        </w:rPr>
      </w:pPr>
      <w:r w:rsidRPr="00CF1E7B">
        <w:rPr>
          <w:rFonts w:ascii="GHEA Grapalat" w:hAnsi="GHEA Grapalat"/>
          <w:color w:val="000000" w:themeColor="text1"/>
          <w:lang w:val="hy-AM"/>
        </w:rPr>
        <w:t>8</w:t>
      </w:r>
      <w:r w:rsidR="00096865" w:rsidRPr="00CF1E7B">
        <w:rPr>
          <w:rFonts w:ascii="GHEA Grapalat" w:hAnsi="GHEA Grapalat"/>
          <w:color w:val="000000" w:themeColor="text1"/>
          <w:lang w:val="hy-AM"/>
        </w:rPr>
        <w:t xml:space="preserve">.1 </w:t>
      </w:r>
      <w:r w:rsidR="002C3CAA" w:rsidRPr="00CF1E7B">
        <w:rPr>
          <w:rFonts w:ascii="GHEA Grapalat" w:hAnsi="GHEA Grapalat" w:cs="Sylfaen"/>
          <w:color w:val="000000" w:themeColor="text1"/>
          <w:lang w:val="hy-AM"/>
        </w:rPr>
        <w:t xml:space="preserve">Հայտերի բացումը կկատարվի </w:t>
      </w:r>
      <w:r w:rsidR="004C3803" w:rsidRPr="00CF1E7B">
        <w:rPr>
          <w:rFonts w:ascii="GHEA Grapalat" w:hAnsi="GHEA Grapalat" w:cs="Sylfaen"/>
          <w:color w:val="000000" w:themeColor="text1"/>
          <w:szCs w:val="24"/>
          <w:lang w:val="hy-AM"/>
        </w:rPr>
        <w:t xml:space="preserve">համակարգի միջոցով`  սույն ընթացակարգի հայտարարությունը և հրավերը համակարգում հրապարակվելու օրվանից հաշված </w:t>
      </w:r>
      <w:r w:rsidR="00CD578A" w:rsidRPr="00CF1E7B">
        <w:rPr>
          <w:rFonts w:ascii="GHEA Grapalat" w:hAnsi="GHEA Grapalat"/>
          <w:b/>
          <w:color w:val="000000" w:themeColor="text1"/>
          <w:lang w:val="hy-AM"/>
        </w:rPr>
        <w:t xml:space="preserve">մինչև </w:t>
      </w:r>
      <w:r w:rsidR="00591959" w:rsidRPr="00CF1E7B">
        <w:rPr>
          <w:rFonts w:ascii="GHEA Grapalat" w:hAnsi="GHEA Grapalat"/>
          <w:b/>
          <w:color w:val="000000" w:themeColor="text1"/>
          <w:lang w:val="hy-AM"/>
        </w:rPr>
        <w:t xml:space="preserve">2026 թվականի  </w:t>
      </w:r>
      <w:r w:rsidR="00F63BD2">
        <w:rPr>
          <w:rFonts w:ascii="GHEA Grapalat" w:hAnsi="GHEA Grapalat"/>
          <w:b/>
          <w:color w:val="000000" w:themeColor="text1"/>
          <w:lang w:val="hy-AM"/>
        </w:rPr>
        <w:t>մարտի 3</w:t>
      </w:r>
      <w:r w:rsidR="00591959" w:rsidRPr="00CF1E7B">
        <w:rPr>
          <w:rFonts w:ascii="GHEA Grapalat" w:hAnsi="GHEA Grapalat"/>
          <w:b/>
          <w:color w:val="000000" w:themeColor="text1"/>
          <w:lang w:val="hy-AM"/>
        </w:rPr>
        <w:t>-ը</w:t>
      </w:r>
      <w:r w:rsidR="00CD578A" w:rsidRPr="00CF1E7B">
        <w:rPr>
          <w:rFonts w:ascii="GHEA Grapalat" w:hAnsi="GHEA Grapalat"/>
          <w:b/>
          <w:color w:val="000000" w:themeColor="text1"/>
          <w:lang w:val="hy-AM"/>
        </w:rPr>
        <w:t xml:space="preserve">, ժամը </w:t>
      </w:r>
      <w:r w:rsidR="00F400E7" w:rsidRPr="00CF1E7B">
        <w:rPr>
          <w:rFonts w:ascii="GHEA Grapalat" w:hAnsi="GHEA Grapalat"/>
          <w:b/>
          <w:color w:val="000000" w:themeColor="text1"/>
          <w:lang w:val="hy-AM"/>
        </w:rPr>
        <w:t>11:30</w:t>
      </w:r>
      <w:r w:rsidR="00CD578A" w:rsidRPr="00CF1E7B">
        <w:rPr>
          <w:rFonts w:ascii="GHEA Grapalat" w:hAnsi="GHEA Grapalat" w:cs="Sylfaen"/>
          <w:color w:val="000000" w:themeColor="text1"/>
          <w:szCs w:val="24"/>
          <w:lang w:val="hy-AM"/>
        </w:rPr>
        <w:t>-ը</w:t>
      </w:r>
      <w:r w:rsidR="004C3803" w:rsidRPr="00CF1E7B">
        <w:rPr>
          <w:rFonts w:ascii="GHEA Grapalat" w:hAnsi="GHEA Grapalat" w:cs="Sylfaen"/>
          <w:color w:val="000000" w:themeColor="text1"/>
          <w:szCs w:val="24"/>
          <w:lang w:val="hy-AM"/>
        </w:rPr>
        <w:t xml:space="preserve">։ </w:t>
      </w:r>
    </w:p>
    <w:p w14:paraId="33FF4C35" w14:textId="1FF4EF73" w:rsidR="00ED6836" w:rsidRPr="00CF1E7B" w:rsidRDefault="009B6D5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Հայտերի բացման</w:t>
      </w:r>
      <w:r w:rsidR="00CC3419" w:rsidRPr="00CF1E7B">
        <w:rPr>
          <w:rFonts w:ascii="GHEA Grapalat" w:hAnsi="GHEA Grapalat" w:cs="Sylfaen"/>
          <w:color w:val="000000" w:themeColor="text1"/>
          <w:sz w:val="20"/>
          <w:lang w:val="hy-AM"/>
        </w:rPr>
        <w:t xml:space="preserve"> և գնահատման</w:t>
      </w:r>
      <w:r w:rsidRPr="00CF1E7B">
        <w:rPr>
          <w:rFonts w:ascii="GHEA Grapalat" w:hAnsi="GHEA Grapalat" w:cs="Sylfaen"/>
          <w:color w:val="000000" w:themeColor="text1"/>
          <w:sz w:val="20"/>
          <w:lang w:val="hy-AM"/>
        </w:rPr>
        <w:t xml:space="preserve"> նիստում հանձնաժողովի նախագահը (նիստը նախագահողը) նիստը հայտարարում է բացված և հրապա</w:t>
      </w:r>
      <w:r w:rsidRPr="00CF1E7B">
        <w:rPr>
          <w:rFonts w:ascii="GHEA Grapalat" w:hAnsi="GHEA Grapalat" w:cs="Sylfaen"/>
          <w:color w:val="000000" w:themeColor="text1"/>
          <w:sz w:val="20"/>
          <w:lang w:val="hy-AM"/>
        </w:rPr>
        <w:softHyphen/>
        <w:t xml:space="preserve">րակում է </w:t>
      </w:r>
      <w:r w:rsidR="00A222D7" w:rsidRPr="00CF1E7B">
        <w:rPr>
          <w:rFonts w:ascii="GHEA Grapalat" w:hAnsi="GHEA Grapalat" w:cs="Sylfaen"/>
          <w:color w:val="000000" w:themeColor="text1"/>
          <w:sz w:val="20"/>
          <w:lang w:val="hy-AM"/>
        </w:rPr>
        <w:t xml:space="preserve">գնման հայտով սահմանված` սույն ընթացակարգի շրջանակում </w:t>
      </w:r>
      <w:r w:rsidR="00A222D7" w:rsidRPr="00CF1E7B">
        <w:rPr>
          <w:rFonts w:ascii="GHEA Grapalat" w:hAnsi="GHEA Grapalat" w:cs="Sylfaen"/>
          <w:color w:val="000000" w:themeColor="text1"/>
          <w:sz w:val="20"/>
          <w:lang w:val="hy-AM"/>
        </w:rPr>
        <w:lastRenderedPageBreak/>
        <w:t>գնվելիք ա</w:t>
      </w:r>
      <w:r w:rsidR="00822119" w:rsidRPr="00CF1E7B">
        <w:rPr>
          <w:rFonts w:ascii="GHEA Grapalat" w:hAnsi="GHEA Grapalat" w:cs="Sylfaen"/>
          <w:color w:val="000000" w:themeColor="text1"/>
          <w:sz w:val="20"/>
          <w:lang w:val="hy-AM"/>
        </w:rPr>
        <w:t xml:space="preserve">շխատանքների </w:t>
      </w:r>
      <w:r w:rsidR="008011E4" w:rsidRPr="00CF1E7B">
        <w:rPr>
          <w:rFonts w:ascii="GHEA Grapalat" w:hAnsi="GHEA Grapalat" w:cs="Sylfaen"/>
          <w:color w:val="000000" w:themeColor="text1"/>
          <w:sz w:val="20"/>
          <w:lang w:val="hy-AM"/>
        </w:rPr>
        <w:t xml:space="preserve">գնման </w:t>
      </w:r>
      <w:r w:rsidRPr="00CF1E7B">
        <w:rPr>
          <w:rFonts w:ascii="GHEA Grapalat" w:hAnsi="GHEA Grapalat" w:cs="Sylfaen"/>
          <w:color w:val="000000" w:themeColor="text1"/>
          <w:sz w:val="20"/>
          <w:lang w:val="hy-AM"/>
        </w:rPr>
        <w:t>գինը՝ մեկ թվով արտահայտված</w:t>
      </w:r>
      <w:r w:rsidR="00745561" w:rsidRPr="00CF1E7B">
        <w:rPr>
          <w:rFonts w:ascii="GHEA Grapalat" w:hAnsi="GHEA Grapalat" w:cs="Sylfaen"/>
          <w:color w:val="000000" w:themeColor="text1"/>
          <w:sz w:val="20"/>
          <w:lang w:val="hy-AM"/>
        </w:rPr>
        <w:t>, ինչպես նաև</w:t>
      </w:r>
      <w:r w:rsidR="00F20DA5" w:rsidRPr="00CF1E7B">
        <w:rPr>
          <w:rFonts w:ascii="GHEA Grapalat" w:hAnsi="GHEA Grapalat" w:cs="Sylfaen"/>
          <w:color w:val="000000" w:themeColor="text1"/>
          <w:sz w:val="20"/>
          <w:lang w:val="hy-AM"/>
        </w:rPr>
        <w:t xml:space="preserve"> </w:t>
      </w:r>
      <w:r w:rsidR="00745561" w:rsidRPr="00CF1E7B">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p>
    <w:p w14:paraId="641B607F" w14:textId="77777777" w:rsidR="003B60D5" w:rsidRPr="00CF1E7B" w:rsidRDefault="00ED6836" w:rsidP="00EF3662">
      <w:pPr>
        <w:ind w:firstLine="567"/>
        <w:jc w:val="both"/>
        <w:rPr>
          <w:rFonts w:ascii="GHEA Grapalat" w:hAnsi="GHEA Grapalat" w:cs="Sylfaen"/>
          <w:color w:val="000000" w:themeColor="text1"/>
          <w:sz w:val="20"/>
          <w:lang w:val="hy-AM"/>
        </w:rPr>
      </w:pPr>
      <w:r w:rsidRPr="00CF1E7B">
        <w:rPr>
          <w:rFonts w:ascii="GHEA Grapalat" w:hAnsi="GHEA Grapalat"/>
          <w:color w:val="000000" w:themeColor="text1"/>
          <w:sz w:val="20"/>
          <w:lang w:val="hy-AM"/>
        </w:rPr>
        <w:t>Համակարգում հանձնաժողովի բացող անդամների գործառույթներն աստիճա</w:t>
      </w:r>
      <w:r w:rsidRPr="00CF1E7B">
        <w:rPr>
          <w:rFonts w:ascii="GHEA Grapalat" w:hAnsi="GHEA Grapalat"/>
          <w:color w:val="000000" w:themeColor="text1"/>
          <w:sz w:val="20"/>
          <w:lang w:val="hy-AM"/>
        </w:rPr>
        <w:softHyphen/>
        <w:t>նա</w:t>
      </w:r>
      <w:r w:rsidRPr="00CF1E7B">
        <w:rPr>
          <w:rFonts w:ascii="GHEA Grapalat" w:hAnsi="GHEA Grapalat"/>
          <w:color w:val="000000" w:themeColor="text1"/>
          <w:sz w:val="20"/>
          <w:lang w:val="hy-AM"/>
        </w:rPr>
        <w:softHyphen/>
        <w:t>կարգված են: Աստիճանակարգումը որոշվում է հանձնաժողովի նախա</w:t>
      </w:r>
      <w:r w:rsidRPr="00CF1E7B">
        <w:rPr>
          <w:rFonts w:ascii="GHEA Grapalat" w:hAnsi="GHEA Grapalat"/>
          <w:color w:val="000000" w:themeColor="text1"/>
          <w:sz w:val="20"/>
          <w:lang w:val="hy-AM"/>
        </w:rPr>
        <w:softHyphen/>
        <w:t xml:space="preserve">գահի կողմից: </w:t>
      </w:r>
      <w:r w:rsidR="004C3803" w:rsidRPr="00CF1E7B">
        <w:rPr>
          <w:rFonts w:ascii="GHEA Grapalat" w:hAnsi="GHEA Grapalat"/>
          <w:color w:val="000000" w:themeColor="text1"/>
          <w:sz w:val="20"/>
          <w:lang w:val="hy-AM"/>
        </w:rPr>
        <w:t>Հ</w:t>
      </w:r>
      <w:r w:rsidR="003B60D5" w:rsidRPr="00CF1E7B">
        <w:rPr>
          <w:rFonts w:ascii="GHEA Grapalat" w:hAnsi="GHEA Grapalat"/>
          <w:color w:val="000000" w:themeColor="text1"/>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ցուցակը, որոնց </w:t>
      </w:r>
      <w:r w:rsidR="004C3803" w:rsidRPr="00CF1E7B">
        <w:rPr>
          <w:rFonts w:ascii="GHEA Grapalat" w:hAnsi="GHEA Grapalat"/>
          <w:color w:val="000000" w:themeColor="text1"/>
          <w:sz w:val="20"/>
          <w:lang w:val="hy-AM"/>
        </w:rPr>
        <w:t xml:space="preserve">համակարգը </w:t>
      </w:r>
      <w:r w:rsidR="003B60D5" w:rsidRPr="00CF1E7B">
        <w:rPr>
          <w:rFonts w:ascii="GHEA Grapalat" w:hAnsi="GHEA Grapalat"/>
          <w:color w:val="000000" w:themeColor="text1"/>
          <w:sz w:val="20"/>
          <w:lang w:val="hy-AM"/>
        </w:rPr>
        <w:t xml:space="preserve">դիտել է որպես ներկայացված (պիտանի) հայտեր, որից հետո երկրորդ բացող անդամը հաստատում է իրեն </w:t>
      </w:r>
      <w:r w:rsidR="003B60D5" w:rsidRPr="00CF1E7B">
        <w:rPr>
          <w:rFonts w:ascii="GHEA Grapalat" w:hAnsi="GHEA Grapalat" w:cs="Sylfaen"/>
          <w:color w:val="000000" w:themeColor="text1"/>
          <w:sz w:val="20"/>
          <w:lang w:val="hy-AM"/>
        </w:rPr>
        <w:t>ներկայացված հայտերի ցուցակը: Հաստատումից հետո բեռնվում է հայտերի բացման մասին արձանագրությունը (</w:t>
      </w:r>
      <w:r w:rsidR="00CB79A4" w:rsidRPr="00CF1E7B">
        <w:rPr>
          <w:rFonts w:ascii="GHEA Grapalat" w:hAnsi="GHEA Grapalat" w:cs="Sylfaen"/>
          <w:color w:val="000000" w:themeColor="text1"/>
          <w:sz w:val="20"/>
          <w:lang w:val="hy-AM"/>
        </w:rPr>
        <w:t>հ</w:t>
      </w:r>
      <w:r w:rsidR="003B60D5" w:rsidRPr="00CF1E7B">
        <w:rPr>
          <w:rFonts w:ascii="GHEA Grapalat" w:hAnsi="GHEA Grapalat" w:cs="Sylfaen"/>
          <w:color w:val="000000" w:themeColor="text1"/>
          <w:sz w:val="20"/>
          <w:lang w:val="hy-AM"/>
        </w:rPr>
        <w:t xml:space="preserve">ամակարգում՝ հաշվետվություն), որը հայտերի բացման օրը հանձնաժողովի քարտուղարը </w:t>
      </w:r>
      <w:r w:rsidRPr="00CF1E7B">
        <w:rPr>
          <w:rFonts w:ascii="GHEA Grapalat" w:hAnsi="GHEA Grapalat" w:cs="Sylfaen"/>
          <w:color w:val="000000" w:themeColor="text1"/>
          <w:sz w:val="20"/>
          <w:lang w:val="hy-AM"/>
        </w:rPr>
        <w:t xml:space="preserve"> </w:t>
      </w:r>
      <w:r w:rsidR="00CB79A4" w:rsidRPr="00CF1E7B">
        <w:rPr>
          <w:rFonts w:ascii="GHEA Grapalat" w:hAnsi="GHEA Grapalat" w:cs="Sylfaen"/>
          <w:color w:val="000000" w:themeColor="text1"/>
          <w:sz w:val="20"/>
          <w:lang w:val="hy-AM"/>
        </w:rPr>
        <w:t xml:space="preserve">համակարգի </w:t>
      </w:r>
      <w:r w:rsidRPr="00CF1E7B">
        <w:rPr>
          <w:rFonts w:ascii="GHEA Grapalat" w:hAnsi="GHEA Grapalat" w:cs="Sylfaen"/>
          <w:color w:val="000000" w:themeColor="text1"/>
          <w:sz w:val="20"/>
          <w:lang w:val="hy-AM"/>
        </w:rPr>
        <w:t>միջոցով</w:t>
      </w:r>
      <w:r w:rsidR="003B60D5"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 xml:space="preserve">ուղարկում է </w:t>
      </w:r>
      <w:r w:rsidR="00153C87" w:rsidRPr="00CF1E7B">
        <w:rPr>
          <w:rFonts w:ascii="GHEA Grapalat" w:hAnsi="GHEA Grapalat" w:cs="Sylfaen"/>
          <w:color w:val="000000" w:themeColor="text1"/>
          <w:sz w:val="20"/>
          <w:lang w:val="hy-AM"/>
        </w:rPr>
        <w:t xml:space="preserve">մասնակիցների </w:t>
      </w:r>
      <w:r w:rsidRPr="00CF1E7B">
        <w:rPr>
          <w:rFonts w:ascii="GHEA Grapalat" w:hAnsi="GHEA Grapalat" w:cs="Sylfaen"/>
          <w:color w:val="000000" w:themeColor="text1"/>
          <w:sz w:val="20"/>
          <w:lang w:val="hy-AM"/>
        </w:rPr>
        <w:t>էլեկտրոնային փոստերին</w:t>
      </w:r>
      <w:r w:rsidR="003B60D5" w:rsidRPr="00CF1E7B">
        <w:rPr>
          <w:rFonts w:ascii="GHEA Grapalat" w:hAnsi="GHEA Grapalat" w:cs="Sylfaen"/>
          <w:color w:val="000000" w:themeColor="text1"/>
          <w:sz w:val="20"/>
          <w:lang w:val="hy-AM"/>
        </w:rPr>
        <w:t>:</w:t>
      </w:r>
    </w:p>
    <w:p w14:paraId="0951E0C6" w14:textId="77777777" w:rsidR="009A796C" w:rsidRPr="00CF1E7B" w:rsidRDefault="00FD274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8</w:t>
      </w:r>
      <w:r w:rsidR="00152564" w:rsidRPr="00CF1E7B">
        <w:rPr>
          <w:rFonts w:ascii="GHEA Grapalat" w:hAnsi="GHEA Grapalat" w:cs="Sylfaen"/>
          <w:color w:val="000000" w:themeColor="text1"/>
          <w:sz w:val="20"/>
          <w:lang w:val="hy-AM"/>
        </w:rPr>
        <w:t>.</w:t>
      </w:r>
      <w:r w:rsidR="00C029B6" w:rsidRPr="00CF1E7B">
        <w:rPr>
          <w:rFonts w:ascii="GHEA Grapalat" w:hAnsi="GHEA Grapalat" w:cs="Sylfaen"/>
          <w:color w:val="000000" w:themeColor="text1"/>
          <w:sz w:val="20"/>
          <w:lang w:val="hy-AM"/>
        </w:rPr>
        <w:t>2</w:t>
      </w:r>
      <w:r w:rsidR="00152564" w:rsidRPr="00CF1E7B">
        <w:rPr>
          <w:rFonts w:ascii="GHEA Grapalat" w:hAnsi="GHEA Grapalat" w:cs="Sylfaen"/>
          <w:color w:val="000000" w:themeColor="text1"/>
          <w:sz w:val="20"/>
          <w:lang w:val="hy-AM"/>
        </w:rPr>
        <w:t xml:space="preserve"> </w:t>
      </w:r>
      <w:r w:rsidR="00F61898" w:rsidRPr="00CF1E7B">
        <w:rPr>
          <w:rFonts w:ascii="GHEA Grapalat" w:hAnsi="GHEA Grapalat" w:cs="Sylfaen"/>
          <w:color w:val="000000" w:themeColor="text1"/>
          <w:sz w:val="20"/>
          <w:lang w:val="hy-AM"/>
        </w:rPr>
        <w:t>Հայտերը գնահատվում են սույն հրավերով սահմանված կարգով</w:t>
      </w:r>
      <w:r w:rsidR="00152564" w:rsidRPr="00CF1E7B">
        <w:rPr>
          <w:rFonts w:ascii="GHEA Grapalat" w:hAnsi="GHEA Grapalat" w:cs="Sylfaen"/>
          <w:color w:val="000000" w:themeColor="text1"/>
          <w:sz w:val="20"/>
          <w:lang w:val="hy-AM"/>
        </w:rPr>
        <w:t>:</w:t>
      </w:r>
      <w:r w:rsidR="00B46279" w:rsidRPr="00CF1E7B">
        <w:rPr>
          <w:rFonts w:ascii="GHEA Grapalat" w:hAnsi="GHEA Grapalat" w:cs="Sylfaen"/>
          <w:color w:val="000000" w:themeColor="text1"/>
          <w:sz w:val="20"/>
          <w:lang w:val="hy-AM"/>
        </w:rPr>
        <w:t xml:space="preserve"> </w:t>
      </w:r>
    </w:p>
    <w:p w14:paraId="2528D057" w14:textId="31DF7D0E" w:rsidR="009A796C" w:rsidRPr="00CF1E7B" w:rsidRDefault="00F7009A" w:rsidP="00F7009A">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Գնման ընթացակարգի չափաբաժինների քանակը յոթանասունհինգը չգերազանցելու դեպքում հ</w:t>
      </w:r>
      <w:r w:rsidR="009A796C" w:rsidRPr="00CF1E7B">
        <w:rPr>
          <w:rFonts w:ascii="GHEA Grapalat" w:hAnsi="GHEA Grapalat" w:cs="Sylfaen"/>
          <w:color w:val="000000" w:themeColor="text1"/>
          <w:sz w:val="20"/>
          <w:lang w:val="hy-AM"/>
        </w:rPr>
        <w:t xml:space="preserve">այտերի գնահատումն իրականացվում է դրանց ներկայացման վերջնաժամկետը լրանալու օրվանից հաշված </w:t>
      </w:r>
      <w:r w:rsidR="00DA10C9" w:rsidRPr="00CF1E7B">
        <w:rPr>
          <w:rFonts w:ascii="GHEA Grapalat" w:hAnsi="GHEA Grapalat" w:cs="Sylfaen"/>
          <w:color w:val="000000" w:themeColor="text1"/>
          <w:sz w:val="20"/>
          <w:lang w:val="hy-AM"/>
        </w:rPr>
        <w:t xml:space="preserve"> </w:t>
      </w:r>
      <w:r w:rsidR="009A796C" w:rsidRPr="00CF1E7B">
        <w:rPr>
          <w:rFonts w:ascii="GHEA Grapalat" w:hAnsi="GHEA Grapalat" w:cs="Sylfaen"/>
          <w:color w:val="000000" w:themeColor="text1"/>
          <w:sz w:val="20"/>
          <w:lang w:val="hy-AM"/>
        </w:rPr>
        <w:t>տաս</w:t>
      </w:r>
      <w:r w:rsidR="008011E4" w:rsidRPr="00CF1E7B">
        <w:rPr>
          <w:rFonts w:ascii="GHEA Grapalat" w:hAnsi="GHEA Grapalat" w:cs="Sylfaen"/>
          <w:color w:val="000000" w:themeColor="text1"/>
          <w:sz w:val="20"/>
          <w:lang w:val="hy-AM"/>
        </w:rPr>
        <w:t>նհինգ</w:t>
      </w:r>
      <w:r w:rsidRPr="00CF1E7B">
        <w:rPr>
          <w:rFonts w:ascii="GHEA Grapalat" w:hAnsi="GHEA Grapalat" w:cs="Sylfaen"/>
          <w:color w:val="000000" w:themeColor="text1"/>
          <w:sz w:val="20"/>
          <w:lang w:val="hy-AM"/>
        </w:rPr>
        <w:t>, իսկ գերազանցելու դեպքում՝</w:t>
      </w:r>
      <w:r w:rsidR="009A796C" w:rsidRPr="00CF1E7B">
        <w:rPr>
          <w:rFonts w:ascii="GHEA Grapalat" w:hAnsi="GHEA Grapalat" w:cs="Sylfaen"/>
          <w:color w:val="000000" w:themeColor="text1"/>
          <w:sz w:val="20"/>
          <w:lang w:val="hy-AM"/>
        </w:rPr>
        <w:t xml:space="preserve"> </w:t>
      </w:r>
      <w:r w:rsidR="008011E4" w:rsidRPr="00CF1E7B">
        <w:rPr>
          <w:rFonts w:ascii="GHEA Grapalat" w:hAnsi="GHEA Grapalat" w:cs="Sylfaen"/>
          <w:color w:val="000000" w:themeColor="text1"/>
          <w:sz w:val="20"/>
          <w:lang w:val="hy-AM"/>
        </w:rPr>
        <w:t>քսան</w:t>
      </w:r>
      <w:r w:rsidR="009A796C" w:rsidRPr="00CF1E7B">
        <w:rPr>
          <w:rFonts w:ascii="GHEA Grapalat" w:hAnsi="GHEA Grapalat" w:cs="Sylfaen"/>
          <w:color w:val="000000" w:themeColor="text1"/>
          <w:sz w:val="20"/>
          <w:lang w:val="hy-AM"/>
        </w:rPr>
        <w:t>աշխատանքային օրվա ընթացքում:</w:t>
      </w:r>
      <w:r w:rsidR="001E17BA" w:rsidRPr="00CF1E7B">
        <w:rPr>
          <w:rFonts w:ascii="GHEA Grapalat" w:hAnsi="GHEA Grapalat" w:cs="Sylfaen"/>
          <w:color w:val="000000" w:themeColor="text1"/>
          <w:sz w:val="20"/>
          <w:lang w:val="hy-AM"/>
        </w:rPr>
        <w:t xml:space="preserve"> </w:t>
      </w:r>
    </w:p>
    <w:p w14:paraId="29CD6D3A" w14:textId="12270674" w:rsidR="00ED6836" w:rsidRPr="00CF1E7B" w:rsidRDefault="00745561"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CF1E7B">
        <w:rPr>
          <w:rFonts w:ascii="GHEA Grapalat" w:hAnsi="GHEA Grapalat" w:cs="Sylfaen"/>
          <w:color w:val="000000" w:themeColor="text1"/>
          <w:sz w:val="20"/>
          <w:lang w:val="hy-AM"/>
        </w:rPr>
        <w:t>:</w:t>
      </w:r>
      <w:r w:rsidRPr="00CF1E7B">
        <w:rPr>
          <w:rFonts w:ascii="GHEA Grapalat" w:hAnsi="GHEA Grapalat" w:cs="Sylfaen"/>
          <w:color w:val="000000" w:themeColor="text1"/>
          <w:sz w:val="20"/>
          <w:lang w:val="hy-AM"/>
        </w:rPr>
        <w:t xml:space="preserve"> </w:t>
      </w:r>
      <w:r w:rsidR="00B46279" w:rsidRPr="00CF1E7B">
        <w:rPr>
          <w:rFonts w:ascii="GHEA Grapalat" w:hAnsi="GHEA Grapalat" w:cs="Sylfaen"/>
          <w:color w:val="000000" w:themeColor="text1"/>
          <w:sz w:val="20"/>
          <w:lang w:val="hy-AM"/>
        </w:rPr>
        <w:t xml:space="preserve">Ընդ որում հայտերի բացման </w:t>
      </w:r>
      <w:r w:rsidR="00F7009A" w:rsidRPr="00CF1E7B">
        <w:rPr>
          <w:rFonts w:ascii="GHEA Grapalat" w:hAnsi="GHEA Grapalat" w:cs="Sylfaen"/>
          <w:color w:val="000000" w:themeColor="text1"/>
          <w:sz w:val="20"/>
          <w:lang w:val="hy-AM"/>
        </w:rPr>
        <w:t xml:space="preserve">և գնահատման </w:t>
      </w:r>
      <w:r w:rsidR="00B46279" w:rsidRPr="00CF1E7B">
        <w:rPr>
          <w:rFonts w:ascii="GHEA Grapalat" w:hAnsi="GHEA Grapalat" w:cs="Sylfaen"/>
          <w:color w:val="000000" w:themeColor="text1"/>
          <w:sz w:val="20"/>
          <w:lang w:val="hy-AM"/>
        </w:rPr>
        <w:t xml:space="preserve">նիստում հանձնաժողովը մերժում է այն հայտերը, որոնցում </w:t>
      </w:r>
      <w:r w:rsidR="00ED6836" w:rsidRPr="00CF1E7B">
        <w:rPr>
          <w:rFonts w:ascii="GHEA Grapalat" w:hAnsi="GHEA Grapalat" w:cs="Sylfaen"/>
          <w:color w:val="000000" w:themeColor="text1"/>
          <w:sz w:val="20"/>
          <w:lang w:val="hy-AM"/>
        </w:rPr>
        <w:t xml:space="preserve">բացակայում </w:t>
      </w:r>
      <w:r w:rsidR="008011E4" w:rsidRPr="00CF1E7B">
        <w:rPr>
          <w:rFonts w:ascii="GHEA Grapalat" w:hAnsi="GHEA Grapalat" w:cs="Sylfaen"/>
          <w:color w:val="000000" w:themeColor="text1"/>
          <w:sz w:val="20"/>
          <w:lang w:val="hy-AM"/>
        </w:rPr>
        <w:t>են</w:t>
      </w:r>
      <w:r w:rsidR="00763EF7" w:rsidRPr="00CF1E7B">
        <w:rPr>
          <w:rFonts w:ascii="GHEA Grapalat" w:hAnsi="GHEA Grapalat" w:cs="Sylfaen"/>
          <w:color w:val="000000" w:themeColor="text1"/>
          <w:sz w:val="20"/>
          <w:lang w:val="hy-AM"/>
        </w:rPr>
        <w:t xml:space="preserve"> </w:t>
      </w:r>
      <w:r w:rsidR="00ED6836" w:rsidRPr="00CF1E7B">
        <w:rPr>
          <w:rFonts w:ascii="GHEA Grapalat" w:hAnsi="GHEA Grapalat" w:cs="Sylfaen"/>
          <w:color w:val="000000" w:themeColor="text1"/>
          <w:sz w:val="20"/>
          <w:lang w:val="hy-AM"/>
        </w:rPr>
        <w:t>գնային առաջարկ</w:t>
      </w:r>
      <w:r w:rsidR="00771A92" w:rsidRPr="00CF1E7B">
        <w:rPr>
          <w:rFonts w:ascii="GHEA Grapalat" w:hAnsi="GHEA Grapalat" w:cs="Sylfaen"/>
          <w:color w:val="000000" w:themeColor="text1"/>
          <w:sz w:val="20"/>
          <w:lang w:val="hy-AM"/>
        </w:rPr>
        <w:t>ներ</w:t>
      </w:r>
      <w:r w:rsidR="00ED6836" w:rsidRPr="00CF1E7B">
        <w:rPr>
          <w:rFonts w:ascii="GHEA Grapalat" w:hAnsi="GHEA Grapalat" w:cs="Sylfaen"/>
          <w:color w:val="000000" w:themeColor="text1"/>
          <w:sz w:val="20"/>
          <w:lang w:val="hy-AM"/>
        </w:rPr>
        <w:t>ը</w:t>
      </w:r>
      <w:r w:rsidR="008011E4" w:rsidRPr="00CF1E7B">
        <w:rPr>
          <w:rFonts w:ascii="GHEA Grapalat" w:hAnsi="GHEA Grapalat" w:cs="Sylfaen"/>
          <w:color w:val="000000" w:themeColor="text1"/>
          <w:sz w:val="20"/>
          <w:lang w:val="hy-AM"/>
        </w:rPr>
        <w:t xml:space="preserve"> և/կամ հայտի ապահովումը </w:t>
      </w:r>
      <w:r w:rsidR="00ED6836" w:rsidRPr="00CF1E7B">
        <w:rPr>
          <w:rFonts w:ascii="GHEA Grapalat" w:hAnsi="GHEA Grapalat" w:cs="Sylfaen"/>
          <w:color w:val="000000" w:themeColor="text1"/>
          <w:sz w:val="20"/>
          <w:lang w:val="hy-AM"/>
        </w:rPr>
        <w:t xml:space="preserve"> կամ </w:t>
      </w:r>
      <w:r w:rsidR="00771A92" w:rsidRPr="00CF1E7B">
        <w:rPr>
          <w:rFonts w:ascii="GHEA Grapalat" w:hAnsi="GHEA Grapalat" w:cs="Sylfaen"/>
          <w:color w:val="000000" w:themeColor="text1"/>
          <w:sz w:val="20"/>
          <w:lang w:val="hy-AM"/>
        </w:rPr>
        <w:t xml:space="preserve">դրանք </w:t>
      </w:r>
      <w:r w:rsidR="00ED6836" w:rsidRPr="00CF1E7B">
        <w:rPr>
          <w:rFonts w:ascii="GHEA Grapalat" w:hAnsi="GHEA Grapalat" w:cs="Sylfaen"/>
          <w:color w:val="000000" w:themeColor="text1"/>
          <w:sz w:val="20"/>
          <w:lang w:val="hy-AM"/>
        </w:rPr>
        <w:t>ներկայացված են</w:t>
      </w:r>
      <w:r w:rsidR="00B1695D" w:rsidRPr="00CF1E7B">
        <w:rPr>
          <w:rFonts w:ascii="GHEA Grapalat" w:hAnsi="GHEA Grapalat" w:cs="Sylfaen"/>
          <w:color w:val="000000" w:themeColor="text1"/>
          <w:sz w:val="20"/>
          <w:lang w:val="hy-AM"/>
        </w:rPr>
        <w:t xml:space="preserve"> </w:t>
      </w:r>
      <w:r w:rsidR="00ED6836" w:rsidRPr="00CF1E7B">
        <w:rPr>
          <w:rFonts w:ascii="GHEA Grapalat" w:hAnsi="GHEA Grapalat" w:cs="Sylfaen"/>
          <w:color w:val="000000" w:themeColor="text1"/>
          <w:sz w:val="20"/>
          <w:lang w:val="hy-AM"/>
        </w:rPr>
        <w:t>հրավերի պահանջներին անհամապատասխան</w:t>
      </w:r>
      <w:r w:rsidR="00B5713B" w:rsidRPr="00CF1E7B">
        <w:rPr>
          <w:rFonts w:ascii="GHEA Grapalat" w:hAnsi="GHEA Grapalat" w:cs="Sylfaen"/>
          <w:color w:val="000000" w:themeColor="text1"/>
          <w:sz w:val="20"/>
          <w:lang w:val="hy-AM"/>
        </w:rPr>
        <w:t xml:space="preserve">, բացառությամբ </w:t>
      </w:r>
      <w:r w:rsidR="00270AF6" w:rsidRPr="00CF1E7B">
        <w:rPr>
          <w:rFonts w:ascii="GHEA Grapalat" w:hAnsi="GHEA Grapalat" w:cs="Sylfaen"/>
          <w:color w:val="000000" w:themeColor="text1"/>
          <w:sz w:val="20"/>
          <w:lang w:val="hy-AM"/>
        </w:rPr>
        <w:t xml:space="preserve"> սույն հրավերի 1-ին մասի 8.9 կետով սահմանված դեպքի: </w:t>
      </w:r>
    </w:p>
    <w:p w14:paraId="48E418D2" w14:textId="206DCCF1" w:rsidR="00096865" w:rsidRPr="00CF1E7B" w:rsidRDefault="00FD2748" w:rsidP="00EF3662">
      <w:pPr>
        <w:pStyle w:val="norm"/>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 w:val="20"/>
          <w:lang w:val="hy-AM"/>
        </w:rPr>
        <w:t>8</w:t>
      </w:r>
      <w:r w:rsidR="00152564" w:rsidRPr="00CF1E7B">
        <w:rPr>
          <w:rFonts w:ascii="GHEA Grapalat" w:hAnsi="GHEA Grapalat" w:cs="Sylfaen"/>
          <w:color w:val="000000" w:themeColor="text1"/>
          <w:sz w:val="20"/>
          <w:lang w:val="hy-AM"/>
        </w:rPr>
        <w:t>.</w:t>
      </w:r>
      <w:r w:rsidR="00C029B6" w:rsidRPr="00CF1E7B">
        <w:rPr>
          <w:rFonts w:ascii="GHEA Grapalat" w:hAnsi="GHEA Grapalat" w:cs="Sylfaen"/>
          <w:color w:val="000000" w:themeColor="text1"/>
          <w:sz w:val="20"/>
          <w:lang w:val="hy-AM"/>
        </w:rPr>
        <w:t>3</w:t>
      </w:r>
      <w:r w:rsidR="00152564" w:rsidRPr="00CF1E7B">
        <w:rPr>
          <w:rFonts w:ascii="GHEA Grapalat" w:hAnsi="GHEA Grapalat" w:cs="Sylfaen"/>
          <w:color w:val="000000" w:themeColor="text1"/>
          <w:sz w:val="20"/>
          <w:lang w:val="hy-AM"/>
        </w:rPr>
        <w:t xml:space="preserve"> </w:t>
      </w:r>
      <w:r w:rsidR="001669C1" w:rsidRPr="00CF1E7B">
        <w:rPr>
          <w:rFonts w:ascii="GHEA Grapalat" w:hAnsi="GHEA Grapalat" w:cs="Sylfaen"/>
          <w:color w:val="000000" w:themeColor="text1"/>
          <w:sz w:val="20"/>
          <w:szCs w:val="24"/>
          <w:lang w:val="hy-AM" w:eastAsia="en-US"/>
        </w:rPr>
        <w:t xml:space="preserve">Ընտրված </w:t>
      </w:r>
      <w:r w:rsidR="003755FD" w:rsidRPr="00CF1E7B">
        <w:rPr>
          <w:rFonts w:ascii="GHEA Grapalat" w:hAnsi="GHEA Grapalat" w:cs="Sylfaen"/>
          <w:color w:val="000000" w:themeColor="text1"/>
          <w:sz w:val="20"/>
          <w:szCs w:val="24"/>
          <w:lang w:val="hy-AM" w:eastAsia="en-US"/>
        </w:rPr>
        <w:t xml:space="preserve">և </w:t>
      </w:r>
      <w:r w:rsidR="008011E4" w:rsidRPr="00CF1E7B">
        <w:rPr>
          <w:rFonts w:ascii="GHEA Grapalat" w:hAnsi="GHEA Grapalat" w:cs="Sylfaen"/>
          <w:color w:val="000000" w:themeColor="text1"/>
          <w:sz w:val="20"/>
          <w:szCs w:val="24"/>
          <w:lang w:val="hy-AM" w:eastAsia="en-US"/>
        </w:rPr>
        <w:t>այդպիսին չճանաչված</w:t>
      </w:r>
      <w:r w:rsidR="003755FD" w:rsidRPr="00CF1E7B">
        <w:rPr>
          <w:rFonts w:ascii="GHEA Grapalat" w:hAnsi="GHEA Grapalat" w:cs="Sylfaen"/>
          <w:color w:val="000000" w:themeColor="text1"/>
          <w:sz w:val="20"/>
          <w:szCs w:val="24"/>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CF1E7B">
        <w:rPr>
          <w:rFonts w:ascii="GHEA Grapalat" w:hAnsi="GHEA Grapalat" w:cs="Sylfaen"/>
          <w:color w:val="000000" w:themeColor="text1"/>
          <w:sz w:val="20"/>
          <w:szCs w:val="24"/>
          <w:lang w:val="hy-AM" w:eastAsia="en-US"/>
        </w:rPr>
        <w:t>հ</w:t>
      </w:r>
      <w:r w:rsidR="003755FD" w:rsidRPr="00CF1E7B">
        <w:rPr>
          <w:rFonts w:ascii="GHEA Grapalat" w:hAnsi="GHEA Grapalat" w:cs="Sylfaen"/>
          <w:color w:val="000000" w:themeColor="text1"/>
          <w:sz w:val="20"/>
          <w:szCs w:val="24"/>
          <w:lang w:val="hy-AM" w:eastAsia="en-US"/>
        </w:rPr>
        <w:t xml:space="preserve">ամակարգում հաստատվում է հանձնաժողովի անդամների կողմից` </w:t>
      </w:r>
      <w:r w:rsidR="00AE4008" w:rsidRPr="00CF1E7B">
        <w:rPr>
          <w:rFonts w:ascii="GHEA Grapalat" w:hAnsi="GHEA Grapalat" w:cs="Sylfaen"/>
          <w:color w:val="000000" w:themeColor="text1"/>
          <w:sz w:val="20"/>
          <w:szCs w:val="24"/>
          <w:lang w:val="hy-AM" w:eastAsia="en-US"/>
        </w:rPr>
        <w:t>հ</w:t>
      </w:r>
      <w:r w:rsidR="003755FD" w:rsidRPr="00CF1E7B">
        <w:rPr>
          <w:rFonts w:ascii="GHEA Grapalat" w:hAnsi="GHEA Grapalat" w:cs="Sylfaen"/>
          <w:color w:val="000000" w:themeColor="text1"/>
          <w:sz w:val="20"/>
          <w:szCs w:val="24"/>
          <w:lang w:val="hy-AM" w:eastAsia="en-US"/>
        </w:rPr>
        <w:t>ամակարգում նշում կատարելու միջոցով:</w:t>
      </w:r>
    </w:p>
    <w:p w14:paraId="71990674" w14:textId="513CCCBE" w:rsidR="00B514E8" w:rsidRPr="00CF1E7B" w:rsidRDefault="00FD2748"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096865" w:rsidRPr="00CF1E7B">
        <w:rPr>
          <w:rFonts w:ascii="GHEA Grapalat" w:hAnsi="GHEA Grapalat" w:cs="Sylfaen"/>
          <w:color w:val="000000" w:themeColor="text1"/>
          <w:szCs w:val="24"/>
          <w:lang w:val="hy-AM"/>
        </w:rPr>
        <w:t>.</w:t>
      </w:r>
      <w:r w:rsidR="00D770E9" w:rsidRPr="00CF1E7B">
        <w:rPr>
          <w:rFonts w:ascii="GHEA Grapalat" w:hAnsi="GHEA Grapalat" w:cs="Sylfaen"/>
          <w:color w:val="000000" w:themeColor="text1"/>
          <w:szCs w:val="24"/>
          <w:lang w:val="hy-AM"/>
        </w:rPr>
        <w:t>4</w:t>
      </w:r>
      <w:r w:rsidR="00D7435F" w:rsidRPr="00CF1E7B">
        <w:rPr>
          <w:rFonts w:ascii="GHEA Grapalat" w:hAnsi="GHEA Grapalat" w:cs="Sylfaen"/>
          <w:color w:val="000000" w:themeColor="text1"/>
          <w:szCs w:val="24"/>
          <w:lang w:val="hy-AM"/>
        </w:rPr>
        <w:t xml:space="preserve"> </w:t>
      </w:r>
      <w:r w:rsidR="00A85E5D" w:rsidRPr="00CF1E7B">
        <w:rPr>
          <w:rFonts w:ascii="GHEA Grapalat" w:hAnsi="GHEA Grapalat" w:cs="Sylfaen"/>
          <w:color w:val="000000" w:themeColor="text1"/>
          <w:szCs w:val="24"/>
          <w:lang w:val="hy-AM"/>
        </w:rPr>
        <w:t>Ընտրված</w:t>
      </w:r>
      <w:r w:rsidR="00B514E8" w:rsidRPr="00CF1E7B">
        <w:rPr>
          <w:rFonts w:ascii="GHEA Grapalat" w:hAnsi="GHEA Grapalat" w:cs="Sylfaen"/>
          <w:color w:val="000000" w:themeColor="text1"/>
          <w:szCs w:val="24"/>
          <w:lang w:val="hy-AM"/>
        </w:rPr>
        <w:t xml:space="preserve"> մասնակիցը որոշվում է` բավարար գնահատված հայտեր ներկայացրած մասնակիցների թվից` նվազագույն գնային առաջարկ ներկայացրած </w:t>
      </w:r>
      <w:r w:rsidR="00153C87" w:rsidRPr="00CF1E7B">
        <w:rPr>
          <w:rFonts w:ascii="GHEA Grapalat" w:hAnsi="GHEA Grapalat" w:cs="Sylfaen"/>
          <w:color w:val="000000" w:themeColor="text1"/>
          <w:szCs w:val="24"/>
          <w:lang w:val="hy-AM"/>
        </w:rPr>
        <w:t xml:space="preserve">մասնակցին </w:t>
      </w:r>
      <w:r w:rsidR="00B514E8" w:rsidRPr="00CF1E7B">
        <w:rPr>
          <w:rFonts w:ascii="GHEA Grapalat" w:hAnsi="GHEA Grapalat" w:cs="Sylfaen"/>
          <w:color w:val="000000" w:themeColor="text1"/>
          <w:szCs w:val="24"/>
          <w:lang w:val="hy-AM"/>
        </w:rPr>
        <w:t xml:space="preserve">նախապատվություն տալու սկզբունքով։ Ընդ որում, հանձնաժողովի կողմից </w:t>
      </w:r>
      <w:r w:rsidR="00A85E5D" w:rsidRPr="00CF1E7B">
        <w:rPr>
          <w:rFonts w:ascii="GHEA Grapalat" w:hAnsi="GHEA Grapalat" w:cs="Sylfaen"/>
          <w:color w:val="000000" w:themeColor="text1"/>
          <w:szCs w:val="24"/>
          <w:lang w:val="hy-AM"/>
        </w:rPr>
        <w:t xml:space="preserve">ընտրված </w:t>
      </w:r>
      <w:r w:rsidR="00B514E8" w:rsidRPr="00CF1E7B">
        <w:rPr>
          <w:rFonts w:ascii="GHEA Grapalat" w:hAnsi="GHEA Grapalat" w:cs="Sylfaen"/>
          <w:color w:val="000000" w:themeColor="text1"/>
          <w:szCs w:val="24"/>
          <w:lang w:val="hy-AM"/>
        </w:rPr>
        <w:t xml:space="preserve">և </w:t>
      </w:r>
      <w:r w:rsidR="008011E4" w:rsidRPr="00CF1E7B">
        <w:rPr>
          <w:rFonts w:ascii="GHEA Grapalat" w:hAnsi="GHEA Grapalat" w:cs="Sylfaen"/>
          <w:color w:val="000000" w:themeColor="text1"/>
          <w:szCs w:val="24"/>
          <w:lang w:val="hy-AM"/>
        </w:rPr>
        <w:t>այդպիսին չճանաչված</w:t>
      </w:r>
      <w:r w:rsidR="00B514E8" w:rsidRPr="00CF1E7B">
        <w:rPr>
          <w:rFonts w:ascii="GHEA Grapalat" w:hAnsi="GHEA Grapalat" w:cs="Sylfaen"/>
          <w:color w:val="000000" w:themeColor="text1"/>
          <w:szCs w:val="24"/>
          <w:lang w:val="hy-AM"/>
        </w:rPr>
        <w:t xml:space="preserve">մասնակիցներին որոշելիս գնային առաջարկների գնահատումը և համեմատումն իրականացվում է առանց սույն հրավերի </w:t>
      </w:r>
      <w:r w:rsidR="00AE4008" w:rsidRPr="00CF1E7B">
        <w:rPr>
          <w:rFonts w:ascii="GHEA Grapalat" w:hAnsi="GHEA Grapalat" w:cs="Sylfaen"/>
          <w:color w:val="000000" w:themeColor="text1"/>
          <w:szCs w:val="24"/>
          <w:lang w:val="hy-AM"/>
        </w:rPr>
        <w:t>1-ին</w:t>
      </w:r>
      <w:r w:rsidR="00B514E8" w:rsidRPr="00CF1E7B">
        <w:rPr>
          <w:rFonts w:ascii="GHEA Grapalat" w:hAnsi="GHEA Grapalat" w:cs="Sylfaen"/>
          <w:color w:val="000000" w:themeColor="text1"/>
          <w:szCs w:val="24"/>
          <w:lang w:val="hy-AM"/>
        </w:rPr>
        <w:t xml:space="preserve"> մասի </w:t>
      </w:r>
      <w:r w:rsidR="00AE4008" w:rsidRPr="00CF1E7B">
        <w:rPr>
          <w:rFonts w:ascii="GHEA Grapalat" w:hAnsi="GHEA Grapalat" w:cs="Sylfaen"/>
          <w:color w:val="000000" w:themeColor="text1"/>
          <w:szCs w:val="24"/>
          <w:lang w:val="hy-AM"/>
        </w:rPr>
        <w:t>5</w:t>
      </w:r>
      <w:r w:rsidR="00B514E8" w:rsidRPr="00CF1E7B">
        <w:rPr>
          <w:rFonts w:ascii="GHEA Grapalat" w:hAnsi="GHEA Grapalat" w:cs="Sylfaen"/>
          <w:color w:val="000000" w:themeColor="text1"/>
          <w:szCs w:val="24"/>
          <w:lang w:val="hy-AM"/>
        </w:rPr>
        <w:t>.2</w:t>
      </w:r>
      <w:r w:rsidR="00F20DA5" w:rsidRPr="00CF1E7B">
        <w:rPr>
          <w:rFonts w:ascii="GHEA Grapalat" w:hAnsi="GHEA Grapalat" w:cs="Sylfaen"/>
          <w:color w:val="000000" w:themeColor="text1"/>
          <w:szCs w:val="24"/>
          <w:lang w:val="hy-AM"/>
        </w:rPr>
        <w:t>-րդ</w:t>
      </w:r>
      <w:r w:rsidR="00B514E8" w:rsidRPr="00CF1E7B">
        <w:rPr>
          <w:rFonts w:ascii="GHEA Grapalat" w:hAnsi="GHEA Grapalat" w:cs="Sylfaen"/>
          <w:color w:val="000000" w:themeColor="text1"/>
          <w:szCs w:val="24"/>
          <w:lang w:val="hy-AM"/>
        </w:rPr>
        <w:t xml:space="preserve"> կետում նշված հարկի գումարի հաշվարկման</w:t>
      </w:r>
      <w:r w:rsidR="00F61898" w:rsidRPr="00CF1E7B">
        <w:rPr>
          <w:rFonts w:ascii="GHEA Grapalat" w:hAnsi="GHEA Grapalat" w:cs="Sylfaen"/>
          <w:color w:val="000000" w:themeColor="text1"/>
          <w:szCs w:val="24"/>
          <w:lang w:val="hy-AM"/>
        </w:rPr>
        <w:t xml:space="preserve">, իսկ </w:t>
      </w:r>
      <w:r w:rsidR="00F61898" w:rsidRPr="00CF1E7B">
        <w:rPr>
          <w:rFonts w:ascii="GHEA Grapalat" w:hAnsi="GHEA Grapalat" w:cs="Sylfaen"/>
          <w:color w:val="000000" w:themeColor="text1"/>
          <w:lang w:val="hy-AM"/>
        </w:rPr>
        <w:t xml:space="preserve">հայտերը գնահատելիս հիմք է ընդունում </w:t>
      </w:r>
      <w:r w:rsidR="00153C87" w:rsidRPr="00CF1E7B">
        <w:rPr>
          <w:rFonts w:ascii="GHEA Grapalat" w:hAnsi="GHEA Grapalat" w:cs="Sylfaen"/>
          <w:color w:val="000000" w:themeColor="text1"/>
          <w:lang w:val="hy-AM"/>
        </w:rPr>
        <w:t xml:space="preserve">համակարգում </w:t>
      </w:r>
      <w:r w:rsidR="00F61898" w:rsidRPr="00CF1E7B">
        <w:rPr>
          <w:rFonts w:ascii="GHEA Grapalat" w:hAnsi="GHEA Grapalat" w:cs="Sylfaen"/>
          <w:color w:val="000000" w:themeColor="text1"/>
          <w:lang w:val="hy-AM"/>
        </w:rPr>
        <w:t xml:space="preserve">կցված` </w:t>
      </w:r>
      <w:r w:rsidR="00AE4008" w:rsidRPr="00CF1E7B">
        <w:rPr>
          <w:rFonts w:ascii="GHEA Grapalat" w:hAnsi="GHEA Grapalat" w:cs="Sylfaen"/>
          <w:color w:val="000000" w:themeColor="text1"/>
          <w:lang w:val="hy-AM"/>
        </w:rPr>
        <w:t>մ</w:t>
      </w:r>
      <w:r w:rsidR="00F61898" w:rsidRPr="00CF1E7B">
        <w:rPr>
          <w:rFonts w:ascii="GHEA Grapalat" w:hAnsi="GHEA Grapalat" w:cs="Sylfaen"/>
          <w:color w:val="000000" w:themeColor="text1"/>
          <w:lang w:val="hy-AM"/>
        </w:rPr>
        <w:t>ասնակցի կողմից հաստատված գնային առաջարկը:</w:t>
      </w:r>
    </w:p>
    <w:p w14:paraId="1ABBCA8E" w14:textId="77777777" w:rsidR="00FB7F15" w:rsidRPr="00CF1E7B" w:rsidRDefault="00FD2748" w:rsidP="00FB7F15">
      <w:pPr>
        <w:pStyle w:val="BodyTextIndent"/>
        <w:spacing w:line="240" w:lineRule="auto"/>
        <w:ind w:firstLine="567"/>
        <w:rPr>
          <w:rFonts w:ascii="GHEA Grapalat" w:hAnsi="GHEA Grapalat" w:cs="Sylfaen"/>
          <w:i w:val="0"/>
          <w:color w:val="000000" w:themeColor="text1"/>
          <w:szCs w:val="24"/>
          <w:lang w:val="hy-AM"/>
        </w:rPr>
      </w:pPr>
      <w:r w:rsidRPr="00CF1E7B">
        <w:rPr>
          <w:rFonts w:ascii="GHEA Grapalat" w:hAnsi="GHEA Grapalat" w:cs="Sylfaen"/>
          <w:i w:val="0"/>
          <w:color w:val="000000" w:themeColor="text1"/>
          <w:szCs w:val="24"/>
          <w:lang w:val="hy-AM"/>
        </w:rPr>
        <w:t>8</w:t>
      </w:r>
      <w:r w:rsidR="00096865" w:rsidRPr="00CF1E7B">
        <w:rPr>
          <w:rFonts w:ascii="GHEA Grapalat" w:hAnsi="GHEA Grapalat" w:cs="Sylfaen"/>
          <w:i w:val="0"/>
          <w:color w:val="000000" w:themeColor="text1"/>
          <w:szCs w:val="24"/>
          <w:lang w:val="hy-AM"/>
        </w:rPr>
        <w:t>.</w:t>
      </w:r>
      <w:r w:rsidR="00D770E9" w:rsidRPr="00CF1E7B">
        <w:rPr>
          <w:rFonts w:ascii="GHEA Grapalat" w:hAnsi="GHEA Grapalat" w:cs="Sylfaen"/>
          <w:i w:val="0"/>
          <w:color w:val="000000" w:themeColor="text1"/>
          <w:szCs w:val="24"/>
          <w:lang w:val="hy-AM"/>
        </w:rPr>
        <w:t>5</w:t>
      </w:r>
      <w:r w:rsidR="00D7435F" w:rsidRPr="00CF1E7B">
        <w:rPr>
          <w:rFonts w:ascii="GHEA Grapalat" w:hAnsi="GHEA Grapalat" w:cs="Sylfaen"/>
          <w:i w:val="0"/>
          <w:color w:val="000000" w:themeColor="text1"/>
          <w:szCs w:val="24"/>
          <w:lang w:val="hy-AM"/>
        </w:rPr>
        <w:t xml:space="preserve"> </w:t>
      </w:r>
      <w:r w:rsidR="00096865" w:rsidRPr="00CF1E7B">
        <w:rPr>
          <w:rFonts w:ascii="GHEA Grapalat" w:hAnsi="GHEA Grapalat" w:cs="Sylfaen"/>
          <w:i w:val="0"/>
          <w:color w:val="000000" w:themeColor="text1"/>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CF1E7B">
        <w:rPr>
          <w:rFonts w:ascii="GHEA Grapalat" w:hAnsi="GHEA Grapalat" w:cs="Sylfaen"/>
          <w:i w:val="0"/>
          <w:color w:val="000000" w:themeColor="text1"/>
          <w:szCs w:val="24"/>
          <w:lang w:val="hy-AM"/>
        </w:rPr>
        <w:t>։</w:t>
      </w:r>
      <w:r w:rsidR="00096865" w:rsidRPr="00CF1E7B">
        <w:rPr>
          <w:rFonts w:ascii="GHEA Grapalat" w:hAnsi="GHEA Grapalat" w:cs="Sylfaen"/>
          <w:i w:val="0"/>
          <w:color w:val="000000" w:themeColor="text1"/>
          <w:szCs w:val="24"/>
          <w:lang w:val="hy-AM"/>
        </w:rPr>
        <w:t xml:space="preserve"> </w:t>
      </w:r>
      <w:r w:rsidR="00FB7F15" w:rsidRPr="00CF1E7B">
        <w:rPr>
          <w:rFonts w:ascii="GHEA Grapalat" w:hAnsi="GHEA Grapalat" w:cs="Sylfaen"/>
          <w:i w:val="0"/>
          <w:color w:val="000000" w:themeColor="text1"/>
          <w:szCs w:val="24"/>
          <w:lang w:val="hy-AM"/>
        </w:rPr>
        <w:t xml:space="preserve">Եթե առաջարկվող գները ներկայացված են երկու կամ ավելի արժույթներով, ապա դրանք համեմատվում են Հայաստանի Հանրապետության դրամով` </w:t>
      </w:r>
      <w:r w:rsidR="00FB7F15" w:rsidRPr="00CF1E7B">
        <w:rPr>
          <w:rFonts w:ascii="GHEA Grapalat" w:hAnsi="GHEA Grapalat" w:cs="Sylfaen"/>
          <w:b/>
          <w:i w:val="0"/>
          <w:color w:val="000000" w:themeColor="text1"/>
          <w:lang w:val="hy-AM"/>
        </w:rPr>
        <w:t>ՀՀ Կենտրոնական բանկի կողմից սահմանված օրվա փոխարժեքով</w:t>
      </w:r>
      <w:r w:rsidR="00FB7F15" w:rsidRPr="00CF1E7B">
        <w:rPr>
          <w:rFonts w:ascii="GHEA Grapalat" w:hAnsi="GHEA Grapalat" w:cs="Sylfaen"/>
          <w:i w:val="0"/>
          <w:color w:val="000000" w:themeColor="text1"/>
          <w:szCs w:val="24"/>
          <w:lang w:val="hy-AM"/>
        </w:rPr>
        <w:t xml:space="preserve">։ </w:t>
      </w:r>
    </w:p>
    <w:p w14:paraId="56A21357" w14:textId="5EECCE10" w:rsidR="009B6D58" w:rsidRPr="00CF1E7B" w:rsidRDefault="00FD2748"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olor w:val="000000" w:themeColor="text1"/>
          <w:sz w:val="20"/>
          <w:lang w:val="hy-AM" w:eastAsia="x-none"/>
        </w:rPr>
        <w:t>8</w:t>
      </w:r>
      <w:r w:rsidR="00633389" w:rsidRPr="00CF1E7B">
        <w:rPr>
          <w:rFonts w:ascii="GHEA Grapalat" w:hAnsi="GHEA Grapalat"/>
          <w:color w:val="000000" w:themeColor="text1"/>
          <w:sz w:val="20"/>
          <w:lang w:val="hy-AM" w:eastAsia="x-none"/>
        </w:rPr>
        <w:t>.</w:t>
      </w:r>
      <w:r w:rsidR="00CA446F" w:rsidRPr="00CF1E7B">
        <w:rPr>
          <w:rFonts w:ascii="GHEA Grapalat" w:hAnsi="GHEA Grapalat"/>
          <w:color w:val="000000" w:themeColor="text1"/>
          <w:sz w:val="20"/>
          <w:lang w:val="hy-AM" w:eastAsia="x-none"/>
        </w:rPr>
        <w:t>6</w:t>
      </w:r>
      <w:r w:rsidR="00D7435F" w:rsidRPr="00CF1E7B">
        <w:rPr>
          <w:rFonts w:ascii="GHEA Grapalat" w:hAnsi="GHEA Grapalat"/>
          <w:color w:val="000000" w:themeColor="text1"/>
          <w:sz w:val="20"/>
          <w:lang w:val="hy-AM" w:eastAsia="x-none"/>
        </w:rPr>
        <w:t xml:space="preserve"> </w:t>
      </w:r>
      <w:r w:rsidR="00973FB1" w:rsidRPr="00CF1E7B">
        <w:rPr>
          <w:rFonts w:ascii="GHEA Grapalat" w:hAnsi="GHEA Grapalat"/>
          <w:color w:val="000000" w:themeColor="text1"/>
          <w:sz w:val="20"/>
          <w:lang w:val="hy-AM" w:eastAsia="x-none"/>
        </w:rPr>
        <w:t>Հ</w:t>
      </w:r>
      <w:r w:rsidR="00973FB1" w:rsidRPr="00CF1E7B">
        <w:rPr>
          <w:rFonts w:ascii="GHEA Grapalat" w:hAnsi="GHEA Grapalat" w:cs="Sylfaen"/>
          <w:color w:val="000000" w:themeColor="text1"/>
          <w:sz w:val="20"/>
          <w:szCs w:val="24"/>
          <w:lang w:val="hy-AM" w:eastAsia="en-US"/>
        </w:rPr>
        <w:t xml:space="preserve">անձնաժողովը հրավերի պահանջների նկատմամբ բավարար գնահատված հայտեր ներկայացրած </w:t>
      </w:r>
      <w:r w:rsidRPr="00CF1E7B">
        <w:rPr>
          <w:rFonts w:ascii="GHEA Grapalat" w:hAnsi="GHEA Grapalat" w:cs="Sylfaen"/>
          <w:color w:val="000000" w:themeColor="text1"/>
          <w:sz w:val="20"/>
          <w:szCs w:val="24"/>
          <w:lang w:val="hy-AM" w:eastAsia="en-US"/>
        </w:rPr>
        <w:t>մ</w:t>
      </w:r>
      <w:r w:rsidR="00973FB1" w:rsidRPr="00CF1E7B">
        <w:rPr>
          <w:rFonts w:ascii="GHEA Grapalat" w:hAnsi="GHEA Grapalat" w:cs="Sylfaen"/>
          <w:color w:val="000000" w:themeColor="text1"/>
          <w:sz w:val="20"/>
          <w:szCs w:val="24"/>
          <w:lang w:val="hy-AM" w:eastAsia="en-US"/>
        </w:rPr>
        <w:t xml:space="preserve">ասնակիցներից որոշում և հայտարարում է </w:t>
      </w:r>
      <w:r w:rsidR="00D32414" w:rsidRPr="00CF1E7B">
        <w:rPr>
          <w:rFonts w:ascii="GHEA Grapalat" w:hAnsi="GHEA Grapalat" w:cs="Sylfaen"/>
          <w:color w:val="000000" w:themeColor="text1"/>
          <w:sz w:val="20"/>
          <w:szCs w:val="24"/>
          <w:lang w:val="hy-AM" w:eastAsia="en-US"/>
        </w:rPr>
        <w:t xml:space="preserve">ընտրված </w:t>
      </w:r>
      <w:r w:rsidR="00973FB1" w:rsidRPr="00CF1E7B">
        <w:rPr>
          <w:rFonts w:ascii="GHEA Grapalat" w:hAnsi="GHEA Grapalat" w:cs="Sylfaen"/>
          <w:color w:val="000000" w:themeColor="text1"/>
          <w:sz w:val="20"/>
          <w:szCs w:val="24"/>
          <w:lang w:val="hy-AM" w:eastAsia="en-US"/>
        </w:rPr>
        <w:t xml:space="preserve">և </w:t>
      </w:r>
      <w:r w:rsidR="008011E4" w:rsidRPr="00CF1E7B">
        <w:rPr>
          <w:rFonts w:ascii="GHEA Grapalat" w:hAnsi="GHEA Grapalat" w:cs="Sylfaen"/>
          <w:color w:val="000000" w:themeColor="text1"/>
          <w:sz w:val="20"/>
          <w:szCs w:val="24"/>
          <w:lang w:val="hy-AM" w:eastAsia="en-US"/>
        </w:rPr>
        <w:t>այդպիսին չճանաչված</w:t>
      </w:r>
      <w:r w:rsidR="00973FB1" w:rsidRPr="00CF1E7B">
        <w:rPr>
          <w:rFonts w:ascii="GHEA Grapalat" w:hAnsi="GHEA Grapalat" w:cs="Sylfaen"/>
          <w:color w:val="000000" w:themeColor="text1"/>
          <w:sz w:val="20"/>
          <w:szCs w:val="24"/>
          <w:lang w:val="hy-AM" w:eastAsia="en-US"/>
        </w:rPr>
        <w:t>մասնակիցներին:</w:t>
      </w:r>
      <w:r w:rsidR="00D32414" w:rsidRPr="00CF1E7B">
        <w:rPr>
          <w:rFonts w:ascii="GHEA Grapalat" w:hAnsi="GHEA Grapalat" w:cs="Sylfaen"/>
          <w:color w:val="000000" w:themeColor="text1"/>
          <w:sz w:val="20"/>
          <w:szCs w:val="24"/>
          <w:lang w:val="hy-AM" w:eastAsia="en-US"/>
        </w:rPr>
        <w:t xml:space="preserve"> </w:t>
      </w:r>
      <w:r w:rsidR="00047327" w:rsidRPr="00CF1E7B">
        <w:rPr>
          <w:rFonts w:ascii="GHEA Grapalat" w:hAnsi="GHEA Grapalat" w:cs="Sylfaen"/>
          <w:color w:val="000000" w:themeColor="text1"/>
          <w:sz w:val="20"/>
          <w:szCs w:val="24"/>
          <w:lang w:val="hy-AM" w:eastAsia="en-US"/>
        </w:rPr>
        <w:t xml:space="preserve">Շինարարական ծրագրերի գնման դեպքում </w:t>
      </w:r>
      <w:r w:rsidR="00D32414" w:rsidRPr="00CF1E7B">
        <w:rPr>
          <w:rFonts w:ascii="GHEA Grapalat" w:hAnsi="GHEA Grapalat" w:cs="Sylfaen"/>
          <w:color w:val="000000" w:themeColor="text1"/>
          <w:sz w:val="20"/>
          <w:szCs w:val="24"/>
          <w:lang w:val="hy-AM" w:eastAsia="en-US"/>
        </w:rPr>
        <w:t xml:space="preserve">հանձնաժողովը գնահատում է նաև ներկայացված </w:t>
      </w:r>
      <w:r w:rsidR="00047327" w:rsidRPr="00CF1E7B">
        <w:rPr>
          <w:rFonts w:ascii="GHEA Grapalat" w:hAnsi="GHEA Grapalat" w:cs="Sylfaen"/>
          <w:color w:val="000000" w:themeColor="text1"/>
          <w:sz w:val="20"/>
          <w:szCs w:val="24"/>
          <w:lang w:val="hy-AM" w:eastAsia="en-US"/>
        </w:rPr>
        <w:t xml:space="preserve">սարքերի և սարքավորումների տեխնիկական բնութագրերի </w:t>
      </w:r>
      <w:r w:rsidR="00D32414" w:rsidRPr="00CF1E7B">
        <w:rPr>
          <w:rFonts w:ascii="GHEA Grapalat" w:hAnsi="GHEA Grapalat" w:cs="Sylfaen"/>
          <w:color w:val="000000" w:themeColor="text1"/>
          <w:sz w:val="20"/>
          <w:szCs w:val="24"/>
          <w:lang w:val="hy-AM" w:eastAsia="en-US"/>
        </w:rPr>
        <w:t>համապատասխանությունը հրավերի պահանջներին:</w:t>
      </w:r>
      <w:r w:rsidR="00973FB1" w:rsidRPr="00CF1E7B">
        <w:rPr>
          <w:rFonts w:ascii="GHEA Grapalat" w:hAnsi="GHEA Grapalat" w:cs="Sylfaen"/>
          <w:color w:val="000000" w:themeColor="text1"/>
          <w:sz w:val="20"/>
          <w:szCs w:val="24"/>
          <w:lang w:val="hy-AM" w:eastAsia="en-US"/>
        </w:rPr>
        <w:t xml:space="preserve"> </w:t>
      </w:r>
      <w:r w:rsidR="009B6D58" w:rsidRPr="00CF1E7B">
        <w:rPr>
          <w:rFonts w:ascii="GHEA Grapalat" w:hAnsi="GHEA Grapalat" w:cs="Sylfaen"/>
          <w:color w:val="000000" w:themeColor="text1"/>
          <w:sz w:val="20"/>
          <w:szCs w:val="24"/>
          <w:lang w:val="hy-AM" w:eastAsia="en-US"/>
        </w:rPr>
        <w:t xml:space="preserve">Առաջարկված նվազագույն գների հավասարության դեպքում ՝ </w:t>
      </w:r>
    </w:p>
    <w:p w14:paraId="22CCE545" w14:textId="3C4CEA25" w:rsidR="009B6D58" w:rsidRPr="00CF1E7B" w:rsidRDefault="009B6D58"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ա. </w:t>
      </w:r>
      <w:r w:rsidR="00E34189" w:rsidRPr="00CF1E7B">
        <w:rPr>
          <w:rFonts w:ascii="GHEA Grapalat" w:hAnsi="GHEA Grapalat" w:cs="Sylfaen"/>
          <w:color w:val="000000" w:themeColor="text1"/>
          <w:sz w:val="20"/>
          <w:szCs w:val="24"/>
          <w:lang w:val="hy-AM" w:eastAsia="en-US"/>
        </w:rPr>
        <w:t xml:space="preserve">ընտրված </w:t>
      </w:r>
      <w:r w:rsidRPr="00CF1E7B">
        <w:rPr>
          <w:rFonts w:ascii="GHEA Grapalat" w:hAnsi="GHEA Grapalat" w:cs="Sylfaen"/>
          <w:color w:val="000000" w:themeColor="text1"/>
          <w:sz w:val="20"/>
          <w:szCs w:val="24"/>
          <w:lang w:val="hy-AM" w:eastAsia="en-US"/>
        </w:rPr>
        <w:t xml:space="preserve">և </w:t>
      </w:r>
      <w:r w:rsidR="008011E4" w:rsidRPr="00CF1E7B">
        <w:rPr>
          <w:rFonts w:ascii="GHEA Grapalat" w:hAnsi="GHEA Grapalat" w:cs="Sylfaen"/>
          <w:color w:val="000000" w:themeColor="text1"/>
          <w:sz w:val="20"/>
          <w:szCs w:val="24"/>
          <w:lang w:val="hy-AM" w:eastAsia="en-US"/>
        </w:rPr>
        <w:t>այդպիսին չճանաչված</w:t>
      </w:r>
      <w:r w:rsidR="00CA446F" w:rsidRPr="00CF1E7B">
        <w:rPr>
          <w:rFonts w:ascii="GHEA Grapalat" w:hAnsi="GHEA Grapalat" w:cs="Sylfaen"/>
          <w:color w:val="000000" w:themeColor="text1"/>
          <w:sz w:val="20"/>
          <w:szCs w:val="24"/>
          <w:lang w:val="hy-AM" w:eastAsia="en-US"/>
        </w:rPr>
        <w:t xml:space="preserve"> </w:t>
      </w:r>
      <w:r w:rsidR="00FD2748" w:rsidRPr="00CF1E7B">
        <w:rPr>
          <w:rFonts w:ascii="GHEA Grapalat" w:hAnsi="GHEA Grapalat" w:cs="Sylfaen"/>
          <w:color w:val="000000" w:themeColor="text1"/>
          <w:sz w:val="20"/>
          <w:szCs w:val="24"/>
          <w:lang w:val="hy-AM" w:eastAsia="en-US"/>
        </w:rPr>
        <w:t>մ</w:t>
      </w:r>
      <w:r w:rsidRPr="00CF1E7B">
        <w:rPr>
          <w:rFonts w:ascii="GHEA Grapalat" w:hAnsi="GHEA Grapalat" w:cs="Sylfaen"/>
          <w:color w:val="000000" w:themeColor="text1"/>
          <w:sz w:val="20"/>
          <w:szCs w:val="24"/>
          <w:lang w:val="hy-AM" w:eastAsia="en-US"/>
        </w:rPr>
        <w:t xml:space="preserve">ասնակիցներին որոշելու նպատակով հանձնաժողովի նիստում </w:t>
      </w:r>
      <w:r w:rsidR="00E50FCC" w:rsidRPr="00CF1E7B">
        <w:rPr>
          <w:rFonts w:ascii="GHEA Grapalat" w:hAnsi="GHEA Grapalat" w:cs="Sylfaen"/>
          <w:color w:val="000000" w:themeColor="text1"/>
          <w:sz w:val="20"/>
          <w:szCs w:val="24"/>
          <w:lang w:val="hy-AM" w:eastAsia="en-US"/>
        </w:rPr>
        <w:t xml:space="preserve">հավասար գներ ներկայացրած մասնակիցների հետ </w:t>
      </w:r>
      <w:r w:rsidRPr="00CF1E7B">
        <w:rPr>
          <w:rFonts w:ascii="GHEA Grapalat" w:hAnsi="GHEA Grapalat" w:cs="Sylfaen"/>
          <w:color w:val="000000" w:themeColor="text1"/>
          <w:sz w:val="20"/>
          <w:szCs w:val="24"/>
          <w:lang w:val="hy-AM" w:eastAsia="en-US"/>
        </w:rPr>
        <w:t>վարվում են միաժամանակյա բանակցություններ, եթե նիստին ներկա են</w:t>
      </w:r>
      <w:r w:rsidR="00175CAA" w:rsidRPr="00CF1E7B">
        <w:rPr>
          <w:rFonts w:ascii="GHEA Grapalat" w:hAnsi="GHEA Grapalat" w:cs="Sylfaen"/>
          <w:color w:val="000000" w:themeColor="text1"/>
          <w:sz w:val="20"/>
          <w:szCs w:val="24"/>
          <w:lang w:val="hy-AM" w:eastAsia="en-US"/>
        </w:rPr>
        <w:t xml:space="preserve"> այդ</w:t>
      </w:r>
      <w:r w:rsidRPr="00CF1E7B">
        <w:rPr>
          <w:rFonts w:ascii="GHEA Grapalat" w:hAnsi="GHEA Grapalat" w:cs="Sylfaen"/>
          <w:color w:val="000000" w:themeColor="text1"/>
          <w:sz w:val="20"/>
          <w:szCs w:val="24"/>
          <w:lang w:val="hy-AM" w:eastAsia="en-US"/>
        </w:rPr>
        <w:t xml:space="preserve"> </w:t>
      </w:r>
      <w:r w:rsidR="00FD2748" w:rsidRPr="00CF1E7B">
        <w:rPr>
          <w:rFonts w:ascii="GHEA Grapalat" w:hAnsi="GHEA Grapalat" w:cs="Sylfaen"/>
          <w:color w:val="000000" w:themeColor="text1"/>
          <w:sz w:val="20"/>
          <w:szCs w:val="24"/>
          <w:lang w:val="hy-AM" w:eastAsia="en-US"/>
        </w:rPr>
        <w:t>մ</w:t>
      </w:r>
      <w:r w:rsidRPr="00CF1E7B">
        <w:rPr>
          <w:rFonts w:ascii="GHEA Grapalat" w:hAnsi="GHEA Grapalat" w:cs="Sylfaen"/>
          <w:color w:val="000000" w:themeColor="text1"/>
          <w:sz w:val="20"/>
          <w:szCs w:val="24"/>
          <w:lang w:val="hy-AM" w:eastAsia="en-US"/>
        </w:rPr>
        <w:t>ասնակիցները (համապատասխան լիազորություն ունեցող ներկայացուցիչները),</w:t>
      </w:r>
    </w:p>
    <w:p w14:paraId="29845ACA" w14:textId="2CB9B684" w:rsidR="009B6D58" w:rsidRPr="00CF1E7B" w:rsidRDefault="009B6D58"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CF1E7B">
        <w:rPr>
          <w:rFonts w:ascii="GHEA Grapalat" w:hAnsi="GHEA Grapalat" w:cs="Sylfaen"/>
          <w:color w:val="000000" w:themeColor="text1"/>
          <w:sz w:val="20"/>
          <w:szCs w:val="24"/>
          <w:lang w:val="hy-AM" w:eastAsia="en-US"/>
        </w:rPr>
        <w:t xml:space="preserve">հավասար գներ </w:t>
      </w:r>
      <w:r w:rsidR="00143E8C" w:rsidRPr="00CF1E7B">
        <w:rPr>
          <w:rFonts w:ascii="GHEA Grapalat" w:hAnsi="GHEA Grapalat" w:cs="Sylfaen"/>
          <w:color w:val="000000" w:themeColor="text1"/>
          <w:sz w:val="20"/>
          <w:szCs w:val="24"/>
          <w:lang w:val="hy-AM" w:eastAsia="en-US"/>
        </w:rPr>
        <w:t>ներկայացրած մասնակիցներին համակարգի միջոցով</w:t>
      </w:r>
      <w:r w:rsidR="00C93FF9" w:rsidRPr="00CF1E7B">
        <w:rPr>
          <w:rFonts w:ascii="GHEA Grapalat" w:hAnsi="GHEA Grapalat" w:cs="Sylfaen"/>
          <w:color w:val="000000" w:themeColor="text1"/>
          <w:sz w:val="20"/>
          <w:szCs w:val="24"/>
          <w:lang w:val="hy-AM" w:eastAsia="en-US"/>
        </w:rPr>
        <w:t xml:space="preserve">՝ ոչ ավտոմատ ծանուցման </w:t>
      </w:r>
      <w:r w:rsidR="00021FC2" w:rsidRPr="00CF1E7B">
        <w:rPr>
          <w:rFonts w:ascii="GHEA Grapalat" w:hAnsi="GHEA Grapalat" w:cs="Sylfaen"/>
          <w:color w:val="000000" w:themeColor="text1"/>
          <w:sz w:val="20"/>
          <w:szCs w:val="24"/>
          <w:lang w:val="hy-AM" w:eastAsia="en-US"/>
        </w:rPr>
        <w:t>եղանակով</w:t>
      </w:r>
      <w:r w:rsidR="00C93FF9" w:rsidRPr="00CF1E7B">
        <w:rPr>
          <w:rFonts w:ascii="GHEA Grapalat" w:hAnsi="GHEA Grapalat" w:cs="Sylfaen"/>
          <w:color w:val="000000" w:themeColor="text1"/>
          <w:sz w:val="20"/>
          <w:szCs w:val="24"/>
          <w:lang w:val="hy-AM" w:eastAsia="en-US"/>
        </w:rPr>
        <w:t>,</w:t>
      </w:r>
      <w:r w:rsidR="00143E8C" w:rsidRPr="00CF1E7B">
        <w:rPr>
          <w:rFonts w:ascii="GHEA Grapalat" w:hAnsi="GHEA Grapalat" w:cs="Sylfaen"/>
          <w:color w:val="000000" w:themeColor="text1"/>
          <w:sz w:val="20"/>
          <w:szCs w:val="24"/>
          <w:lang w:val="hy-AM" w:eastAsia="en-US"/>
        </w:rPr>
        <w:t xml:space="preserve"> </w:t>
      </w:r>
      <w:r w:rsidRPr="00CF1E7B">
        <w:rPr>
          <w:rFonts w:ascii="GHEA Grapalat" w:hAnsi="GHEA Grapalat" w:cs="Sylfaen"/>
          <w:color w:val="000000" w:themeColor="text1"/>
          <w:sz w:val="20"/>
          <w:szCs w:val="24"/>
          <w:lang w:val="hy-AM" w:eastAsia="en-US"/>
        </w:rPr>
        <w:t xml:space="preserve">միաժամանակ ծանուցում է գների նվազեցման շուրջ միաժամանակյա բանակցությունների վարման </w:t>
      </w:r>
      <w:r w:rsidR="008011E4" w:rsidRPr="00CF1E7B">
        <w:rPr>
          <w:rFonts w:ascii="GHEA Grapalat" w:hAnsi="GHEA Grapalat" w:cs="Sylfaen"/>
          <w:color w:val="000000" w:themeColor="text1"/>
          <w:sz w:val="20"/>
          <w:szCs w:val="24"/>
          <w:lang w:val="hy-AM" w:eastAsia="en-US"/>
        </w:rPr>
        <w:t xml:space="preserve">պայմանների, տևողության, </w:t>
      </w:r>
      <w:r w:rsidRPr="00CF1E7B">
        <w:rPr>
          <w:rFonts w:ascii="GHEA Grapalat" w:hAnsi="GHEA Grapalat" w:cs="Sylfaen"/>
          <w:color w:val="000000" w:themeColor="text1"/>
          <w:sz w:val="20"/>
          <w:szCs w:val="24"/>
          <w:lang w:val="hy-AM" w:eastAsia="en-US"/>
        </w:rPr>
        <w:t>օրվա, ժամի և վայրի մասին,</w:t>
      </w:r>
    </w:p>
    <w:p w14:paraId="559BBF3D" w14:textId="77777777" w:rsidR="009B6D58" w:rsidRPr="00CF1E7B" w:rsidRDefault="009B6D58" w:rsidP="00EF3662">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գ. բանակցությունները վարվում են ոչ շուտ, քան ծանուցումն ուղարկվելու օրվան հաջորդող օրվանից  երկրորդ </w:t>
      </w:r>
      <w:r w:rsidR="00973FB1" w:rsidRPr="00CF1E7B">
        <w:rPr>
          <w:rFonts w:ascii="GHEA Grapalat" w:hAnsi="GHEA Grapalat" w:cs="Sylfaen"/>
          <w:color w:val="000000" w:themeColor="text1"/>
          <w:sz w:val="20"/>
          <w:szCs w:val="24"/>
          <w:lang w:val="hy-AM" w:eastAsia="en-US"/>
        </w:rPr>
        <w:t xml:space="preserve">և ոչ ուշ, քան </w:t>
      </w:r>
      <w:r w:rsidR="008A2FF1" w:rsidRPr="00CF1E7B">
        <w:rPr>
          <w:rFonts w:ascii="GHEA Grapalat" w:hAnsi="GHEA Grapalat" w:cs="Sylfaen"/>
          <w:color w:val="000000" w:themeColor="text1"/>
          <w:sz w:val="20"/>
          <w:szCs w:val="24"/>
          <w:lang w:val="hy-AM" w:eastAsia="en-US"/>
        </w:rPr>
        <w:t xml:space="preserve">հինգերորդ </w:t>
      </w:r>
      <w:r w:rsidRPr="00CF1E7B">
        <w:rPr>
          <w:rFonts w:ascii="GHEA Grapalat" w:hAnsi="GHEA Grapalat" w:cs="Sylfaen"/>
          <w:color w:val="000000" w:themeColor="text1"/>
          <w:sz w:val="20"/>
          <w:szCs w:val="24"/>
          <w:lang w:val="hy-AM" w:eastAsia="en-US"/>
        </w:rPr>
        <w:t xml:space="preserve">աշխատանքային օրը, </w:t>
      </w:r>
    </w:p>
    <w:p w14:paraId="5304686B" w14:textId="512DBF83" w:rsidR="009B6D58" w:rsidRPr="00CF1E7B" w:rsidRDefault="009B6D58" w:rsidP="00146D17">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դ. յուրաքանչյուր </w:t>
      </w:r>
      <w:r w:rsidR="007210AC" w:rsidRPr="00CF1E7B">
        <w:rPr>
          <w:rFonts w:ascii="GHEA Grapalat" w:hAnsi="GHEA Grapalat" w:cs="Sylfaen"/>
          <w:color w:val="000000" w:themeColor="text1"/>
          <w:sz w:val="20"/>
          <w:szCs w:val="24"/>
          <w:lang w:val="hy-AM" w:eastAsia="en-US"/>
        </w:rPr>
        <w:t>մ</w:t>
      </w:r>
      <w:r w:rsidR="003B1FC0" w:rsidRPr="00CF1E7B">
        <w:rPr>
          <w:rFonts w:ascii="GHEA Grapalat" w:hAnsi="GHEA Grapalat" w:cs="Sylfaen"/>
          <w:color w:val="000000" w:themeColor="text1"/>
          <w:sz w:val="20"/>
          <w:szCs w:val="24"/>
          <w:lang w:val="hy-AM" w:eastAsia="en-US"/>
        </w:rPr>
        <w:t>ա</w:t>
      </w:r>
      <w:r w:rsidRPr="00CF1E7B">
        <w:rPr>
          <w:rFonts w:ascii="GHEA Grapalat" w:hAnsi="GHEA Grapalat" w:cs="Sylfaen"/>
          <w:color w:val="000000" w:themeColor="text1"/>
          <w:sz w:val="20"/>
          <w:szCs w:val="24"/>
          <w:lang w:val="hy-AM" w:eastAsia="en-US"/>
        </w:rPr>
        <w:t xml:space="preserve">սնակցի` տվյալ պահին ներկայացրած գնային առաջարկը հրապարակվում է մյուս </w:t>
      </w:r>
      <w:r w:rsidR="007210AC" w:rsidRPr="00CF1E7B">
        <w:rPr>
          <w:rFonts w:ascii="GHEA Grapalat" w:hAnsi="GHEA Grapalat" w:cs="Sylfaen"/>
          <w:color w:val="000000" w:themeColor="text1"/>
          <w:sz w:val="20"/>
          <w:szCs w:val="24"/>
          <w:lang w:val="hy-AM" w:eastAsia="en-US"/>
        </w:rPr>
        <w:t>մ</w:t>
      </w:r>
      <w:r w:rsidRPr="00CF1E7B">
        <w:rPr>
          <w:rFonts w:ascii="GHEA Grapalat" w:hAnsi="GHEA Grapalat" w:cs="Sylfaen"/>
          <w:color w:val="000000" w:themeColor="text1"/>
          <w:sz w:val="20"/>
          <w:szCs w:val="24"/>
          <w:lang w:val="hy-AM" w:eastAsia="en-US"/>
        </w:rPr>
        <w:t>ասնակցի</w:t>
      </w:r>
      <w:r w:rsidR="000E5F1F" w:rsidRPr="00CF1E7B">
        <w:rPr>
          <w:rFonts w:ascii="GHEA Grapalat" w:hAnsi="GHEA Grapalat" w:cs="Sylfaen"/>
          <w:color w:val="000000" w:themeColor="text1"/>
          <w:sz w:val="20"/>
          <w:szCs w:val="24"/>
          <w:lang w:val="hy-AM" w:eastAsia="en-US"/>
        </w:rPr>
        <w:t xml:space="preserve"> </w:t>
      </w:r>
      <w:r w:rsidRPr="00CF1E7B">
        <w:rPr>
          <w:rFonts w:ascii="GHEA Grapalat" w:hAnsi="GHEA Grapalat" w:cs="Sylfaen"/>
          <w:color w:val="000000" w:themeColor="text1"/>
          <w:sz w:val="20"/>
          <w:szCs w:val="24"/>
          <w:lang w:val="hy-AM" w:eastAsia="en-US"/>
        </w:rPr>
        <w:t xml:space="preserve"> համար, և մինչև բանակցությունների համար նախատեսված վերջնաժամկետի ավարտը </w:t>
      </w:r>
      <w:r w:rsidR="007210AC" w:rsidRPr="00CF1E7B">
        <w:rPr>
          <w:rFonts w:ascii="GHEA Grapalat" w:hAnsi="GHEA Grapalat" w:cs="Sylfaen"/>
          <w:color w:val="000000" w:themeColor="text1"/>
          <w:sz w:val="20"/>
          <w:szCs w:val="24"/>
          <w:lang w:val="hy-AM" w:eastAsia="en-US"/>
        </w:rPr>
        <w:t>մ</w:t>
      </w:r>
      <w:r w:rsidRPr="00CF1E7B">
        <w:rPr>
          <w:rFonts w:ascii="GHEA Grapalat" w:hAnsi="GHEA Grapalat" w:cs="Sylfaen"/>
          <w:color w:val="000000" w:themeColor="text1"/>
          <w:sz w:val="20"/>
          <w:szCs w:val="24"/>
          <w:lang w:val="hy-AM" w:eastAsia="en-US"/>
        </w:rPr>
        <w:t>ասնակիցը կարող է վերանայել իր գնային առաջարկը,</w:t>
      </w:r>
    </w:p>
    <w:p w14:paraId="78337135" w14:textId="7EE1DAE2" w:rsidR="00D07A13" w:rsidRPr="00CF1E7B" w:rsidRDefault="009B6D58" w:rsidP="00146D17">
      <w:pPr>
        <w:pStyle w:val="NormalWeb"/>
        <w:shd w:val="clear" w:color="auto" w:fill="FFFFFF"/>
        <w:spacing w:before="0" w:beforeAutospacing="0" w:after="0" w:afterAutospacing="0"/>
        <w:ind w:firstLine="708"/>
        <w:jc w:val="both"/>
        <w:rPr>
          <w:rFonts w:ascii="Arial Unicode" w:hAnsi="Arial Unicode"/>
          <w:color w:val="000000" w:themeColor="text1"/>
          <w:sz w:val="21"/>
          <w:szCs w:val="21"/>
          <w:lang w:val="hy-AM"/>
        </w:rPr>
      </w:pPr>
      <w:r w:rsidRPr="00CF1E7B">
        <w:rPr>
          <w:rFonts w:ascii="GHEA Grapalat" w:hAnsi="GHEA Grapalat" w:cs="Sylfaen"/>
          <w:color w:val="000000" w:themeColor="text1"/>
          <w:sz w:val="20"/>
          <w:lang w:val="hy-AM"/>
        </w:rPr>
        <w:t>ե. բանակցությունների համար սահմանված վերջնաժամկետը լրանալու պահին, ըստ</w:t>
      </w:r>
      <w:r w:rsidR="00F4506C" w:rsidRPr="00CF1E7B">
        <w:rPr>
          <w:rFonts w:ascii="GHEA Grapalat" w:hAnsi="GHEA Grapalat" w:cs="Sylfaen"/>
          <w:color w:val="000000" w:themeColor="text1"/>
          <w:sz w:val="20"/>
          <w:lang w:val="hy-AM"/>
        </w:rPr>
        <w:t xml:space="preserve"> դրան ներկա</w:t>
      </w:r>
      <w:r w:rsidRPr="00CF1E7B">
        <w:rPr>
          <w:rFonts w:ascii="GHEA Grapalat" w:hAnsi="GHEA Grapalat" w:cs="Sylfaen"/>
          <w:color w:val="000000" w:themeColor="text1"/>
          <w:sz w:val="20"/>
          <w:lang w:val="hy-AM"/>
        </w:rPr>
        <w:t xml:space="preserve"> </w:t>
      </w:r>
      <w:r w:rsidR="007210AC"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 xml:space="preserve">ասնակիցների ներկայացրած գների, որոշվում և հայտարարվում են </w:t>
      </w:r>
      <w:r w:rsidR="00AB1DD6" w:rsidRPr="00CF1E7B">
        <w:rPr>
          <w:rFonts w:ascii="GHEA Grapalat" w:hAnsi="GHEA Grapalat" w:cs="Sylfaen"/>
          <w:color w:val="000000" w:themeColor="text1"/>
          <w:sz w:val="20"/>
          <w:lang w:val="hy-AM"/>
        </w:rPr>
        <w:t xml:space="preserve">ընտրված </w:t>
      </w:r>
      <w:r w:rsidRPr="00CF1E7B">
        <w:rPr>
          <w:rFonts w:ascii="GHEA Grapalat" w:hAnsi="GHEA Grapalat" w:cs="Sylfaen"/>
          <w:color w:val="000000" w:themeColor="text1"/>
          <w:sz w:val="20"/>
          <w:lang w:val="hy-AM"/>
        </w:rPr>
        <w:t xml:space="preserve">և </w:t>
      </w:r>
      <w:r w:rsidR="008011E4" w:rsidRPr="00CF1E7B">
        <w:rPr>
          <w:rFonts w:ascii="GHEA Grapalat" w:hAnsi="GHEA Grapalat" w:cs="Sylfaen"/>
          <w:color w:val="000000" w:themeColor="text1"/>
          <w:sz w:val="20"/>
          <w:lang w:val="hy-AM"/>
        </w:rPr>
        <w:t>այդպիսին չճանաչված</w:t>
      </w:r>
      <w:r w:rsidR="00146D17" w:rsidRPr="00CF1E7B">
        <w:rPr>
          <w:rFonts w:ascii="GHEA Grapalat" w:hAnsi="GHEA Grapalat" w:cs="Sylfaen"/>
          <w:color w:val="000000" w:themeColor="text1"/>
          <w:sz w:val="20"/>
          <w:lang w:val="hy-AM"/>
        </w:rPr>
        <w:t xml:space="preserve"> </w:t>
      </w:r>
      <w:r w:rsidR="007210AC"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ասնակիցները</w:t>
      </w:r>
      <w:r w:rsidR="00D07A13" w:rsidRPr="00CF1E7B">
        <w:rPr>
          <w:rFonts w:ascii="GHEA Grapalat" w:hAnsi="GHEA Grapalat" w:cs="Sylfaen"/>
          <w:color w:val="000000" w:themeColor="text1"/>
          <w:sz w:val="20"/>
          <w:lang w:val="hy-AM"/>
        </w:rPr>
        <w:t xml:space="preserve">: Եթե բանակցությունների արդյունքում մասնակիցների ներկայացրած գները մնում են հավասար, գնման ընթացակարգն </w:t>
      </w:r>
      <w:r w:rsidR="000E5F1F" w:rsidRPr="00CF1E7B">
        <w:rPr>
          <w:rFonts w:ascii="GHEA Grapalat" w:hAnsi="GHEA Grapalat" w:cs="Sylfaen"/>
          <w:color w:val="000000" w:themeColor="text1"/>
          <w:sz w:val="20"/>
          <w:lang w:val="hy-AM"/>
        </w:rPr>
        <w:t>Օ</w:t>
      </w:r>
      <w:r w:rsidR="00D07A13" w:rsidRPr="00CF1E7B">
        <w:rPr>
          <w:rFonts w:ascii="GHEA Grapalat" w:hAnsi="GHEA Grapalat" w:cs="Sylfaen"/>
          <w:color w:val="000000" w:themeColor="text1"/>
          <w:sz w:val="20"/>
          <w:lang w:val="hy-AM"/>
        </w:rPr>
        <w:t>րենքի 37-րդ հոդվածի 1-ին մասի 1-ին կետի հիման վրա հայտարարվում է չկայացած</w:t>
      </w:r>
      <w:r w:rsidR="00A86963" w:rsidRPr="00CF1E7B">
        <w:rPr>
          <w:rFonts w:ascii="GHEA Grapalat" w:hAnsi="GHEA Grapalat" w:cs="Sylfaen"/>
          <w:color w:val="000000" w:themeColor="text1"/>
          <w:sz w:val="20"/>
          <w:lang w:val="hy-AM"/>
        </w:rPr>
        <w:t>:</w:t>
      </w:r>
    </w:p>
    <w:p w14:paraId="65F7B27F" w14:textId="7AB588A8" w:rsidR="00A86963" w:rsidRPr="00CF1E7B" w:rsidRDefault="00A86963" w:rsidP="00146D17">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w:t>
      </w:r>
      <w:r w:rsidRPr="00CF1E7B">
        <w:rPr>
          <w:rFonts w:ascii="GHEA Grapalat" w:hAnsi="GHEA Grapalat" w:cs="Sylfaen"/>
          <w:color w:val="000000" w:themeColor="text1"/>
          <w:sz w:val="20"/>
          <w:szCs w:val="24"/>
          <w:lang w:val="hy-AM" w:eastAsia="en-US"/>
        </w:rPr>
        <w:lastRenderedPageBreak/>
        <w:t>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19A09EF4" w14:textId="56DEC430" w:rsidR="00DA2C85" w:rsidRPr="00CF1E7B" w:rsidRDefault="00DA2C85" w:rsidP="00146D17">
      <w:pPr>
        <w:pStyle w:val="norm"/>
        <w:spacing w:line="240" w:lineRule="auto"/>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 xml:space="preserve">Սույն կետի չկիրառման դեպքում ընթացակարգը </w:t>
      </w:r>
      <w:r w:rsidR="00146D17" w:rsidRPr="00CF1E7B">
        <w:rPr>
          <w:rFonts w:ascii="GHEA Grapalat" w:hAnsi="GHEA Grapalat" w:cs="Sylfaen"/>
          <w:color w:val="000000" w:themeColor="text1"/>
          <w:sz w:val="20"/>
          <w:szCs w:val="24"/>
          <w:lang w:val="hy-AM" w:eastAsia="en-US"/>
        </w:rPr>
        <w:t>Օ</w:t>
      </w:r>
      <w:r w:rsidRPr="00CF1E7B">
        <w:rPr>
          <w:rFonts w:ascii="GHEA Grapalat" w:hAnsi="GHEA Grapalat" w:cs="Sylfaen"/>
          <w:color w:val="000000" w:themeColor="text1"/>
          <w:sz w:val="20"/>
          <w:szCs w:val="24"/>
          <w:lang w:val="hy-AM" w:eastAsia="en-US"/>
        </w:rPr>
        <w:t>րենքի 37-րդ հոդվածի 1-ին մասի 1-ին կետի հիման վրա հայտարարվում է չկայացած:</w:t>
      </w:r>
    </w:p>
    <w:p w14:paraId="5A21C93A" w14:textId="31178D96" w:rsidR="00B514E8" w:rsidRPr="00CF1E7B" w:rsidRDefault="00FD2748" w:rsidP="00EF3662">
      <w:pPr>
        <w:ind w:firstLine="708"/>
        <w:jc w:val="both"/>
        <w:rPr>
          <w:rFonts w:ascii="GHEA Grapalat" w:hAnsi="GHEA Grapalat"/>
          <w:color w:val="000000" w:themeColor="text1"/>
          <w:sz w:val="20"/>
          <w:szCs w:val="20"/>
          <w:lang w:val="hy-AM" w:eastAsia="x-none"/>
        </w:rPr>
      </w:pPr>
      <w:r w:rsidRPr="00CF1E7B">
        <w:rPr>
          <w:rFonts w:ascii="GHEA Grapalat" w:hAnsi="GHEA Grapalat"/>
          <w:color w:val="000000" w:themeColor="text1"/>
          <w:sz w:val="20"/>
          <w:szCs w:val="20"/>
          <w:lang w:val="hy-AM" w:eastAsia="x-none"/>
        </w:rPr>
        <w:t>8</w:t>
      </w:r>
      <w:r w:rsidR="00C82BD2" w:rsidRPr="00CF1E7B">
        <w:rPr>
          <w:rFonts w:ascii="GHEA Grapalat" w:hAnsi="GHEA Grapalat"/>
          <w:color w:val="000000" w:themeColor="text1"/>
          <w:sz w:val="20"/>
          <w:szCs w:val="20"/>
          <w:lang w:val="hy-AM" w:eastAsia="x-none"/>
        </w:rPr>
        <w:t>.</w:t>
      </w:r>
      <w:r w:rsidR="00D770E9" w:rsidRPr="00CF1E7B">
        <w:rPr>
          <w:rFonts w:ascii="GHEA Grapalat" w:hAnsi="GHEA Grapalat"/>
          <w:color w:val="000000" w:themeColor="text1"/>
          <w:sz w:val="20"/>
          <w:szCs w:val="20"/>
          <w:lang w:val="hy-AM" w:eastAsia="x-none"/>
        </w:rPr>
        <w:t>8</w:t>
      </w:r>
      <w:r w:rsidR="00E24EBF" w:rsidRPr="00CF1E7B">
        <w:rPr>
          <w:rFonts w:ascii="GHEA Grapalat" w:hAnsi="GHEA Grapalat"/>
          <w:color w:val="000000" w:themeColor="text1"/>
          <w:sz w:val="20"/>
          <w:szCs w:val="20"/>
          <w:lang w:val="hy-AM" w:eastAsia="x-none"/>
        </w:rPr>
        <w:t xml:space="preserve"> </w:t>
      </w:r>
      <w:r w:rsidR="00753C9B" w:rsidRPr="00CF1E7B">
        <w:rPr>
          <w:rFonts w:ascii="GHEA Grapalat" w:hAnsi="GHEA Grapalat"/>
          <w:color w:val="000000" w:themeColor="text1"/>
          <w:sz w:val="20"/>
          <w:szCs w:val="20"/>
          <w:lang w:val="hy-AM" w:eastAsia="x-none"/>
        </w:rPr>
        <w:t>Պ</w:t>
      </w:r>
      <w:r w:rsidR="00B514E8" w:rsidRPr="00CF1E7B">
        <w:rPr>
          <w:rFonts w:ascii="GHEA Grapalat" w:hAnsi="GHEA Grapalat"/>
          <w:color w:val="000000" w:themeColor="text1"/>
          <w:sz w:val="20"/>
          <w:szCs w:val="20"/>
          <w:lang w:val="hy-AM" w:eastAsia="x-none"/>
        </w:rPr>
        <w:t xml:space="preserve">ահանջի դեպքում </w:t>
      </w:r>
      <w:r w:rsidR="00AD522C" w:rsidRPr="00CF1E7B">
        <w:rPr>
          <w:rFonts w:ascii="GHEA Grapalat" w:hAnsi="GHEA Grapalat"/>
          <w:color w:val="000000" w:themeColor="text1"/>
          <w:sz w:val="20"/>
          <w:szCs w:val="20"/>
          <w:lang w:val="hy-AM" w:eastAsia="x-none"/>
        </w:rPr>
        <w:t xml:space="preserve">որևէ </w:t>
      </w:r>
      <w:r w:rsidR="007210AC" w:rsidRPr="00CF1E7B">
        <w:rPr>
          <w:rFonts w:ascii="GHEA Grapalat" w:hAnsi="GHEA Grapalat"/>
          <w:color w:val="000000" w:themeColor="text1"/>
          <w:sz w:val="20"/>
          <w:szCs w:val="20"/>
          <w:lang w:val="hy-AM" w:eastAsia="x-none"/>
        </w:rPr>
        <w:t>մ</w:t>
      </w:r>
      <w:r w:rsidR="00B514E8" w:rsidRPr="00CF1E7B">
        <w:rPr>
          <w:rFonts w:ascii="GHEA Grapalat" w:hAnsi="GHEA Grapalat"/>
          <w:color w:val="000000" w:themeColor="text1"/>
          <w:sz w:val="20"/>
          <w:szCs w:val="20"/>
          <w:lang w:val="hy-AM" w:eastAsia="x-none"/>
        </w:rPr>
        <w:t xml:space="preserve">ասնակցի հայտիպատճենները հանձնաժողովի քարտուղարն անհապաղ տրամադրում է նման պահանջ ներկայացրած </w:t>
      </w:r>
      <w:r w:rsidR="00A66431" w:rsidRPr="00CF1E7B">
        <w:rPr>
          <w:rFonts w:ascii="GHEA Grapalat" w:hAnsi="GHEA Grapalat"/>
          <w:color w:val="000000" w:themeColor="text1"/>
          <w:sz w:val="20"/>
          <w:szCs w:val="20"/>
          <w:lang w:val="hy-AM" w:eastAsia="x-none"/>
        </w:rPr>
        <w:t xml:space="preserve">այլ </w:t>
      </w:r>
      <w:r w:rsidR="007B36E4" w:rsidRPr="00CF1E7B">
        <w:rPr>
          <w:rFonts w:ascii="GHEA Grapalat" w:hAnsi="GHEA Grapalat"/>
          <w:color w:val="000000" w:themeColor="text1"/>
          <w:sz w:val="20"/>
          <w:szCs w:val="20"/>
          <w:lang w:val="hy-AM" w:eastAsia="x-none"/>
        </w:rPr>
        <w:t>մ</w:t>
      </w:r>
      <w:r w:rsidR="00B514E8" w:rsidRPr="00CF1E7B">
        <w:rPr>
          <w:rFonts w:ascii="GHEA Grapalat" w:hAnsi="GHEA Grapalat"/>
          <w:color w:val="000000" w:themeColor="text1"/>
          <w:sz w:val="20"/>
          <w:szCs w:val="20"/>
          <w:lang w:val="hy-AM" w:eastAsia="x-none"/>
        </w:rPr>
        <w:t>ասնակցին:</w:t>
      </w:r>
      <w:r w:rsidR="007B6811" w:rsidRPr="00CF1E7B">
        <w:rPr>
          <w:rFonts w:ascii="GHEA Grapalat" w:hAnsi="GHEA Grapalat"/>
          <w:color w:val="000000" w:themeColor="text1"/>
          <w:sz w:val="20"/>
          <w:szCs w:val="20"/>
          <w:lang w:val="hy-AM" w:eastAsia="x-none"/>
        </w:rPr>
        <w:t xml:space="preserve"> Պահանջի կատարման անհնարինության դեպքում պահանջ ներկայացրած անձին անհապաղ տրամադրվում է </w:t>
      </w:r>
      <w:r w:rsidR="00410B68" w:rsidRPr="00CF1E7B">
        <w:rPr>
          <w:rFonts w:ascii="GHEA Grapalat" w:hAnsi="GHEA Grapalat"/>
          <w:color w:val="000000" w:themeColor="text1"/>
          <w:sz w:val="20"/>
          <w:szCs w:val="20"/>
          <w:lang w:val="hy-AM" w:eastAsia="x-none"/>
        </w:rPr>
        <w:t xml:space="preserve">հայտում ներառված </w:t>
      </w:r>
      <w:r w:rsidR="007B6811" w:rsidRPr="00CF1E7B">
        <w:rPr>
          <w:rFonts w:ascii="GHEA Grapalat" w:hAnsi="GHEA Grapalat"/>
          <w:color w:val="000000" w:themeColor="text1"/>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CF1E7B">
        <w:rPr>
          <w:rFonts w:ascii="GHEA Grapalat" w:hAnsi="GHEA Grapalat"/>
          <w:color w:val="000000" w:themeColor="text1"/>
          <w:sz w:val="20"/>
          <w:szCs w:val="20"/>
          <w:lang w:val="hy-AM" w:eastAsia="x-none"/>
        </w:rPr>
        <w:t xml:space="preserve">հանձնաժողովի </w:t>
      </w:r>
      <w:r w:rsidR="007B6811" w:rsidRPr="00CF1E7B">
        <w:rPr>
          <w:rFonts w:ascii="GHEA Grapalat" w:hAnsi="GHEA Grapalat"/>
          <w:color w:val="000000" w:themeColor="text1"/>
          <w:sz w:val="20"/>
          <w:szCs w:val="20"/>
          <w:lang w:val="hy-AM" w:eastAsia="x-none"/>
        </w:rPr>
        <w:t>քարտուղարին նիստի ընթացքում՝ առանց խոչընդոտելու հանձնաժողովի բնականոն գործունեությանը:</w:t>
      </w:r>
    </w:p>
    <w:p w14:paraId="66595B0D" w14:textId="3ACE68AB" w:rsidR="00991048" w:rsidRPr="00CF1E7B" w:rsidRDefault="00991048" w:rsidP="00991048">
      <w:pPr>
        <w:ind w:firstLine="708"/>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 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D06E010" w14:textId="77777777" w:rsidR="00991048" w:rsidRPr="00CF1E7B" w:rsidRDefault="00991048" w:rsidP="00991048">
      <w:pPr>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5BCE6D39" w14:textId="77777777" w:rsidR="00991048" w:rsidRPr="00CF1E7B" w:rsidRDefault="00991048" w:rsidP="00991048">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CF1E7B" w:rsidRDefault="00A150A9" w:rsidP="00EF3662">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8</w:t>
      </w:r>
      <w:r w:rsidR="002B121D" w:rsidRPr="00CF1E7B">
        <w:rPr>
          <w:rFonts w:ascii="GHEA Grapalat" w:hAnsi="GHEA Grapalat" w:cs="Sylfaen"/>
          <w:color w:val="000000" w:themeColor="text1"/>
          <w:sz w:val="20"/>
          <w:szCs w:val="24"/>
          <w:lang w:val="hy-AM" w:eastAsia="en-US"/>
        </w:rPr>
        <w:t>.</w:t>
      </w:r>
      <w:r w:rsidR="00D770E9" w:rsidRPr="00CF1E7B">
        <w:rPr>
          <w:rFonts w:ascii="GHEA Grapalat" w:hAnsi="GHEA Grapalat" w:cs="Sylfaen"/>
          <w:color w:val="000000" w:themeColor="text1"/>
          <w:sz w:val="20"/>
          <w:szCs w:val="24"/>
          <w:lang w:val="hy-AM" w:eastAsia="en-US"/>
        </w:rPr>
        <w:t>10</w:t>
      </w:r>
      <w:r w:rsidR="002B121D" w:rsidRPr="00CF1E7B">
        <w:rPr>
          <w:rFonts w:ascii="GHEA Grapalat" w:hAnsi="GHEA Grapalat" w:cs="Sylfaen"/>
          <w:color w:val="000000" w:themeColor="text1"/>
          <w:sz w:val="20"/>
          <w:szCs w:val="24"/>
          <w:lang w:val="hy-AM" w:eastAsia="en-US"/>
        </w:rPr>
        <w:t xml:space="preserve"> Եթե սույն հրավերի </w:t>
      </w:r>
      <w:r w:rsidR="009A171D" w:rsidRPr="00CF1E7B">
        <w:rPr>
          <w:rFonts w:ascii="GHEA Grapalat" w:hAnsi="GHEA Grapalat" w:cs="Sylfaen"/>
          <w:color w:val="000000" w:themeColor="text1"/>
          <w:sz w:val="20"/>
          <w:szCs w:val="24"/>
          <w:lang w:val="hy-AM" w:eastAsia="en-US"/>
        </w:rPr>
        <w:t>8</w:t>
      </w:r>
      <w:r w:rsidR="002B121D" w:rsidRPr="00CF1E7B">
        <w:rPr>
          <w:rFonts w:ascii="GHEA Grapalat" w:hAnsi="GHEA Grapalat" w:cs="Sylfaen"/>
          <w:color w:val="000000" w:themeColor="text1"/>
          <w:sz w:val="20"/>
          <w:szCs w:val="24"/>
          <w:lang w:val="hy-AM" w:eastAsia="en-US"/>
        </w:rPr>
        <w:t>.</w:t>
      </w:r>
      <w:r w:rsidR="00D770E9" w:rsidRPr="00CF1E7B">
        <w:rPr>
          <w:rFonts w:ascii="GHEA Grapalat" w:hAnsi="GHEA Grapalat" w:cs="Sylfaen"/>
          <w:color w:val="000000" w:themeColor="text1"/>
          <w:sz w:val="20"/>
          <w:szCs w:val="24"/>
          <w:lang w:val="hy-AM" w:eastAsia="en-US"/>
        </w:rPr>
        <w:t>9</w:t>
      </w:r>
      <w:r w:rsidR="004E6A12" w:rsidRPr="00CF1E7B">
        <w:rPr>
          <w:rFonts w:ascii="GHEA Grapalat" w:hAnsi="GHEA Grapalat" w:cs="Sylfaen"/>
          <w:color w:val="000000" w:themeColor="text1"/>
          <w:sz w:val="20"/>
          <w:szCs w:val="24"/>
          <w:lang w:val="hy-AM" w:eastAsia="en-US"/>
        </w:rPr>
        <w:t>-րդ</w:t>
      </w:r>
      <w:r w:rsidR="002B121D" w:rsidRPr="00CF1E7B">
        <w:rPr>
          <w:rFonts w:ascii="GHEA Grapalat" w:hAnsi="GHEA Grapalat" w:cs="Sylfaen"/>
          <w:color w:val="000000" w:themeColor="text1"/>
          <w:sz w:val="20"/>
          <w:szCs w:val="24"/>
          <w:lang w:val="hy-AM" w:eastAsia="en-US"/>
        </w:rPr>
        <w:t xml:space="preserve"> կետով սահմանված ժամկետում </w:t>
      </w:r>
      <w:r w:rsidR="009A171D" w:rsidRPr="00CF1E7B">
        <w:rPr>
          <w:rFonts w:ascii="GHEA Grapalat" w:hAnsi="GHEA Grapalat" w:cs="Sylfaen"/>
          <w:color w:val="000000" w:themeColor="text1"/>
          <w:sz w:val="20"/>
          <w:szCs w:val="24"/>
          <w:lang w:val="hy-AM" w:eastAsia="en-US"/>
        </w:rPr>
        <w:t>մ</w:t>
      </w:r>
      <w:r w:rsidR="002B121D" w:rsidRPr="00CF1E7B">
        <w:rPr>
          <w:rFonts w:ascii="GHEA Grapalat" w:hAnsi="GHEA Grapalat" w:cs="Sylfaen"/>
          <w:color w:val="000000" w:themeColor="text1"/>
          <w:sz w:val="20"/>
          <w:szCs w:val="24"/>
          <w:lang w:val="hy-AM" w:eastAsia="en-US"/>
        </w:rPr>
        <w:t>ասնակիցը շտկում է արձանագրված անհամապատասխանությունը, ապա վերջին</w:t>
      </w:r>
      <w:r w:rsidR="009A05AC" w:rsidRPr="00CF1E7B">
        <w:rPr>
          <w:rFonts w:ascii="GHEA Grapalat" w:hAnsi="GHEA Grapalat" w:cs="Sylfaen"/>
          <w:color w:val="000000" w:themeColor="text1"/>
          <w:sz w:val="20"/>
          <w:szCs w:val="24"/>
          <w:lang w:val="hy-AM" w:eastAsia="en-US"/>
        </w:rPr>
        <w:t>ի</w:t>
      </w:r>
      <w:r w:rsidR="002B121D" w:rsidRPr="00CF1E7B">
        <w:rPr>
          <w:rFonts w:ascii="GHEA Grapalat" w:hAnsi="GHEA Grapalat" w:cs="Sylfaen"/>
          <w:color w:val="000000" w:themeColor="text1"/>
          <w:sz w:val="20"/>
          <w:szCs w:val="24"/>
          <w:lang w:val="hy-AM" w:eastAsia="en-US"/>
        </w:rPr>
        <w:t>ս հայտը գնահատվում է բավարար: Հակառակ դեպքում</w:t>
      </w:r>
      <w:r w:rsidR="00D14B02" w:rsidRPr="00CF1E7B">
        <w:rPr>
          <w:rFonts w:ascii="GHEA Grapalat" w:hAnsi="GHEA Grapalat" w:cs="Sylfaen"/>
          <w:color w:val="000000" w:themeColor="text1"/>
          <w:sz w:val="20"/>
          <w:szCs w:val="24"/>
          <w:lang w:val="hy-AM" w:eastAsia="en-US"/>
        </w:rPr>
        <w:t xml:space="preserve"> տվյալ մասնակցի</w:t>
      </w:r>
      <w:r w:rsidR="002B121D" w:rsidRPr="00CF1E7B">
        <w:rPr>
          <w:rFonts w:ascii="GHEA Grapalat" w:hAnsi="GHEA Grapalat" w:cs="Sylfaen"/>
          <w:color w:val="000000" w:themeColor="text1"/>
          <w:sz w:val="20"/>
          <w:szCs w:val="24"/>
          <w:lang w:val="hy-AM" w:eastAsia="en-US"/>
        </w:rPr>
        <w:t xml:space="preserve"> հայտը գնահատվում է անբավարար և մերժվում</w:t>
      </w:r>
      <w:r w:rsidR="009A05AC" w:rsidRPr="00CF1E7B">
        <w:rPr>
          <w:rFonts w:ascii="GHEA Grapalat" w:hAnsi="GHEA Grapalat" w:cs="Sylfaen"/>
          <w:color w:val="000000" w:themeColor="text1"/>
          <w:sz w:val="20"/>
          <w:szCs w:val="24"/>
          <w:lang w:val="hy-AM" w:eastAsia="en-US"/>
        </w:rPr>
        <w:t xml:space="preserve"> է</w:t>
      </w:r>
      <w:r w:rsidR="00D14B02" w:rsidRPr="00CF1E7B">
        <w:rPr>
          <w:rFonts w:ascii="GHEA Grapalat" w:hAnsi="GHEA Grapalat" w:cs="Sylfaen"/>
          <w:color w:val="000000" w:themeColor="text1"/>
          <w:sz w:val="20"/>
          <w:szCs w:val="24"/>
          <w:lang w:val="hy-AM" w:eastAsia="en-US"/>
        </w:rPr>
        <w:t>, իսկ ընտրված մասնակից է ճանաչվում հաջորդող տեղ զբաղեցրած մասնակիցը:</w:t>
      </w:r>
    </w:p>
    <w:p w14:paraId="5B615814" w14:textId="7B316B13" w:rsidR="00491A74" w:rsidRPr="00CF1E7B" w:rsidRDefault="00A150A9" w:rsidP="00491A74">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2B121D" w:rsidRPr="00CF1E7B">
        <w:rPr>
          <w:rFonts w:ascii="GHEA Grapalat" w:hAnsi="GHEA Grapalat" w:cs="Sylfaen"/>
          <w:color w:val="000000" w:themeColor="text1"/>
          <w:szCs w:val="24"/>
          <w:lang w:val="hy-AM"/>
        </w:rPr>
        <w:t>.</w:t>
      </w:r>
      <w:r w:rsidR="00D770E9" w:rsidRPr="00CF1E7B">
        <w:rPr>
          <w:rFonts w:ascii="GHEA Grapalat" w:hAnsi="GHEA Grapalat" w:cs="Sylfaen"/>
          <w:color w:val="000000" w:themeColor="text1"/>
          <w:szCs w:val="24"/>
          <w:lang w:val="hy-AM"/>
        </w:rPr>
        <w:t>1</w:t>
      </w:r>
      <w:r w:rsidR="00EA58C8" w:rsidRPr="00CF1E7B">
        <w:rPr>
          <w:rFonts w:ascii="GHEA Grapalat" w:hAnsi="GHEA Grapalat" w:cs="Sylfaen"/>
          <w:color w:val="000000" w:themeColor="text1"/>
          <w:szCs w:val="24"/>
          <w:lang w:val="hy-AM"/>
        </w:rPr>
        <w:t>1</w:t>
      </w:r>
      <w:r w:rsidR="002B121D" w:rsidRPr="00CF1E7B">
        <w:rPr>
          <w:rFonts w:ascii="GHEA Grapalat" w:hAnsi="GHEA Grapalat" w:cs="Sylfaen"/>
          <w:color w:val="000000" w:themeColor="text1"/>
          <w:szCs w:val="24"/>
          <w:lang w:val="hy-AM"/>
        </w:rPr>
        <w:t xml:space="preserve"> </w:t>
      </w:r>
      <w:r w:rsidR="00491A74" w:rsidRPr="00CF1E7B">
        <w:rPr>
          <w:rFonts w:ascii="GHEA Grapalat" w:hAnsi="GHEA Grapalat" w:cs="Sylfaen"/>
          <w:color w:val="000000" w:themeColor="text1"/>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3864BEDF" w14:textId="77777777" w:rsidR="00BA08DC" w:rsidRPr="00CF1E7B" w:rsidRDefault="00A150A9" w:rsidP="00D571F0">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5E0E50" w:rsidRPr="00CF1E7B">
        <w:rPr>
          <w:rFonts w:ascii="GHEA Grapalat" w:hAnsi="GHEA Grapalat" w:cs="Sylfaen"/>
          <w:color w:val="000000" w:themeColor="text1"/>
          <w:szCs w:val="24"/>
          <w:lang w:val="hy-AM"/>
        </w:rPr>
        <w:t xml:space="preserve">.12 </w:t>
      </w:r>
      <w:r w:rsidR="00EA58C8" w:rsidRPr="00CF1E7B">
        <w:rPr>
          <w:rFonts w:ascii="GHEA Grapalat" w:hAnsi="GHEA Grapalat" w:cs="Sylfaen"/>
          <w:color w:val="000000" w:themeColor="text1"/>
          <w:szCs w:val="24"/>
          <w:lang w:val="hy-AM"/>
        </w:rPr>
        <w:t xml:space="preserve">Հայտերը բացվելուց </w:t>
      </w:r>
      <w:r w:rsidR="007A3F75" w:rsidRPr="00CF1E7B">
        <w:rPr>
          <w:rFonts w:ascii="GHEA Grapalat" w:hAnsi="GHEA Grapalat" w:cs="Sylfaen"/>
          <w:color w:val="000000" w:themeColor="text1"/>
          <w:szCs w:val="24"/>
          <w:lang w:val="hy-AM"/>
        </w:rPr>
        <w:t xml:space="preserve">և գնահատվելուց  </w:t>
      </w:r>
      <w:r w:rsidR="00EA58C8" w:rsidRPr="00CF1E7B">
        <w:rPr>
          <w:rFonts w:ascii="GHEA Grapalat" w:hAnsi="GHEA Grapalat" w:cs="Sylfaen"/>
          <w:color w:val="000000" w:themeColor="text1"/>
          <w:szCs w:val="24"/>
          <w:lang w:val="hy-AM"/>
        </w:rPr>
        <w:t>հետո կազմվում է արձանագրություն`</w:t>
      </w:r>
      <w:r w:rsidR="00EA58C8" w:rsidRPr="00CF1E7B">
        <w:rPr>
          <w:rFonts w:ascii="GHEA Grapalat" w:hAnsi="GHEA Grapalat" w:cs="Sylfaen"/>
          <w:color w:val="000000" w:themeColor="text1"/>
          <w:lang w:val="hy-AM"/>
        </w:rPr>
        <w:t xml:space="preserve"> գնումների մասին ՀՀ օրենսդրությամբ սահմանված կարգով:</w:t>
      </w:r>
      <w:r w:rsidR="00D571F0" w:rsidRPr="00CF1E7B">
        <w:rPr>
          <w:rFonts w:ascii="GHEA Grapalat" w:hAnsi="GHEA Grapalat" w:cs="Sylfaen"/>
          <w:color w:val="000000" w:themeColor="text1"/>
          <w:lang w:val="hy-AM"/>
        </w:rPr>
        <w:t xml:space="preserve"> </w:t>
      </w:r>
      <w:r w:rsidR="00F025FC" w:rsidRPr="00CF1E7B">
        <w:rPr>
          <w:rFonts w:ascii="GHEA Grapalat" w:hAnsi="GHEA Grapalat" w:cs="Sylfaen"/>
          <w:color w:val="000000" w:themeColor="text1"/>
          <w:lang w:val="hy-AM"/>
        </w:rPr>
        <w:t>Ընդ որում հանձնաժողովի նիստի արձանագր</w:t>
      </w:r>
      <w:r w:rsidR="007A3F75" w:rsidRPr="00CF1E7B">
        <w:rPr>
          <w:rFonts w:ascii="GHEA Grapalat" w:hAnsi="GHEA Grapalat" w:cs="Sylfaen"/>
          <w:color w:val="000000" w:themeColor="text1"/>
          <w:lang w:val="hy-AM"/>
        </w:rPr>
        <w:t>ու</w:t>
      </w:r>
      <w:r w:rsidR="00F025FC" w:rsidRPr="00CF1E7B">
        <w:rPr>
          <w:rFonts w:ascii="GHEA Grapalat" w:hAnsi="GHEA Grapalat" w:cs="Sylfaen"/>
          <w:color w:val="000000" w:themeColor="text1"/>
          <w:lang w:val="hy-AM"/>
        </w:rPr>
        <w:t>թյ</w:t>
      </w:r>
      <w:r w:rsidR="007A3F75" w:rsidRPr="00CF1E7B">
        <w:rPr>
          <w:rFonts w:ascii="GHEA Grapalat" w:hAnsi="GHEA Grapalat" w:cs="Sylfaen"/>
          <w:color w:val="000000" w:themeColor="text1"/>
          <w:lang w:val="hy-AM"/>
        </w:rPr>
        <w:t>ա</w:t>
      </w:r>
      <w:r w:rsidR="00F025FC" w:rsidRPr="00CF1E7B">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F1E7B">
        <w:rPr>
          <w:rFonts w:ascii="GHEA Grapalat" w:hAnsi="GHEA Grapalat" w:cs="Sylfaen"/>
          <w:color w:val="000000" w:themeColor="text1"/>
          <w:lang w:val="hy-AM"/>
        </w:rPr>
        <w:t xml:space="preserve"> </w:t>
      </w:r>
      <w:r w:rsidR="007A3F75" w:rsidRPr="00CF1E7B">
        <w:rPr>
          <w:rFonts w:ascii="GHEA Grapalat" w:hAnsi="GHEA Grapalat" w:cs="Sylfaen"/>
          <w:color w:val="000000" w:themeColor="text1"/>
          <w:szCs w:val="24"/>
          <w:lang w:val="hy-AM"/>
        </w:rPr>
        <w:t>Արձանագրությունն ստորագրում են հանձնաժողովի նիստին ներկա անդամները։</w:t>
      </w:r>
    </w:p>
    <w:p w14:paraId="525D7F85" w14:textId="38268262" w:rsidR="00E65F37" w:rsidRPr="00CF1E7B" w:rsidRDefault="00A150A9" w:rsidP="00D571F0">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5E2F4D" w:rsidRPr="00CF1E7B">
        <w:rPr>
          <w:rFonts w:ascii="GHEA Grapalat" w:hAnsi="GHEA Grapalat" w:cs="Sylfaen"/>
          <w:color w:val="000000" w:themeColor="text1"/>
          <w:szCs w:val="24"/>
          <w:lang w:val="hy-AM"/>
        </w:rPr>
        <w:t>.</w:t>
      </w:r>
      <w:r w:rsidR="00EA58C8" w:rsidRPr="00CF1E7B">
        <w:rPr>
          <w:rFonts w:ascii="GHEA Grapalat" w:hAnsi="GHEA Grapalat" w:cs="Sylfaen"/>
          <w:color w:val="000000" w:themeColor="text1"/>
          <w:szCs w:val="24"/>
          <w:lang w:val="hy-AM"/>
        </w:rPr>
        <w:t>1</w:t>
      </w:r>
      <w:r w:rsidR="005E0E50" w:rsidRPr="00CF1E7B">
        <w:rPr>
          <w:rFonts w:ascii="GHEA Grapalat" w:hAnsi="GHEA Grapalat" w:cs="Sylfaen"/>
          <w:color w:val="000000" w:themeColor="text1"/>
          <w:szCs w:val="24"/>
          <w:lang w:val="hy-AM"/>
        </w:rPr>
        <w:t>3</w:t>
      </w:r>
      <w:r w:rsidR="00EA58C8" w:rsidRPr="00CF1E7B">
        <w:rPr>
          <w:rFonts w:ascii="GHEA Grapalat" w:hAnsi="GHEA Grapalat" w:cs="Sylfaen"/>
          <w:color w:val="000000" w:themeColor="text1"/>
          <w:szCs w:val="24"/>
          <w:lang w:val="hy-AM"/>
        </w:rPr>
        <w:t xml:space="preserve"> </w:t>
      </w:r>
      <w:r w:rsidR="005E3501" w:rsidRPr="00CF1E7B">
        <w:rPr>
          <w:rFonts w:ascii="GHEA Grapalat" w:hAnsi="GHEA Grapalat" w:cs="Sylfaen"/>
          <w:color w:val="000000" w:themeColor="text1"/>
          <w:szCs w:val="24"/>
          <w:lang w:val="hy-AM"/>
        </w:rPr>
        <w:t xml:space="preserve"> </w:t>
      </w:r>
      <w:r w:rsidR="009A171D" w:rsidRPr="00CF1E7B">
        <w:rPr>
          <w:rFonts w:ascii="GHEA Grapalat" w:hAnsi="GHEA Grapalat" w:cs="Sylfaen"/>
          <w:color w:val="000000" w:themeColor="text1"/>
          <w:szCs w:val="24"/>
          <w:lang w:val="hy-AM"/>
        </w:rPr>
        <w:t>Հ</w:t>
      </w:r>
      <w:r w:rsidR="005E3501" w:rsidRPr="00CF1E7B">
        <w:rPr>
          <w:rFonts w:ascii="GHEA Grapalat" w:hAnsi="GHEA Grapalat" w:cs="Sylfaen"/>
          <w:color w:val="000000" w:themeColor="text1"/>
          <w:szCs w:val="24"/>
          <w:lang w:val="hy-AM"/>
        </w:rPr>
        <w:t xml:space="preserve">անձնաժողովի քարտուղարը </w:t>
      </w:r>
      <w:r w:rsidR="00E65F37" w:rsidRPr="00CF1E7B">
        <w:rPr>
          <w:rFonts w:ascii="GHEA Grapalat" w:hAnsi="GHEA Grapalat" w:cs="Sylfaen"/>
          <w:color w:val="000000" w:themeColor="text1"/>
          <w:szCs w:val="24"/>
          <w:lang w:val="hy-AM"/>
        </w:rPr>
        <w:t xml:space="preserve">հայտերի </w:t>
      </w:r>
      <w:r w:rsidR="00D11611" w:rsidRPr="00CF1E7B">
        <w:rPr>
          <w:rFonts w:ascii="GHEA Grapalat" w:hAnsi="GHEA Grapalat" w:cs="Sylfaen"/>
          <w:color w:val="000000" w:themeColor="text1"/>
          <w:szCs w:val="24"/>
          <w:lang w:val="hy-AM"/>
        </w:rPr>
        <w:t>բացման</w:t>
      </w:r>
      <w:r w:rsidR="006D5E0B" w:rsidRPr="00CF1E7B">
        <w:rPr>
          <w:rFonts w:ascii="GHEA Grapalat" w:hAnsi="GHEA Grapalat" w:cs="Sylfaen"/>
          <w:color w:val="000000" w:themeColor="text1"/>
          <w:szCs w:val="24"/>
          <w:lang w:val="hy-AM"/>
        </w:rPr>
        <w:t xml:space="preserve"> և գնահատման</w:t>
      </w:r>
      <w:r w:rsidR="00D11611" w:rsidRPr="00CF1E7B">
        <w:rPr>
          <w:rFonts w:ascii="GHEA Grapalat" w:hAnsi="GHEA Grapalat" w:cs="Sylfaen"/>
          <w:color w:val="000000" w:themeColor="text1"/>
          <w:szCs w:val="24"/>
          <w:lang w:val="hy-AM"/>
        </w:rPr>
        <w:t xml:space="preserve"> նիստի ավարտից հետո ոչ ուշ քան</w:t>
      </w:r>
      <w:r w:rsidR="00D11611" w:rsidRPr="00CF1E7B">
        <w:rPr>
          <w:rFonts w:ascii="GHEA Grapalat" w:hAnsi="GHEA Grapalat" w:cs="Arial"/>
          <w:color w:val="000000" w:themeColor="text1"/>
          <w:spacing w:val="-8"/>
          <w:sz w:val="24"/>
          <w:szCs w:val="24"/>
          <w:lang w:val="hy-AM"/>
        </w:rPr>
        <w:t xml:space="preserve"> </w:t>
      </w:r>
      <w:r w:rsidR="00E65F37" w:rsidRPr="00CF1E7B">
        <w:rPr>
          <w:rFonts w:ascii="GHEA Grapalat" w:hAnsi="GHEA Grapalat" w:cs="Sylfaen"/>
          <w:color w:val="000000" w:themeColor="text1"/>
          <w:szCs w:val="24"/>
          <w:lang w:val="hy-AM"/>
        </w:rPr>
        <w:t xml:space="preserve"> հաջորդող աշխատանքային օրը` </w:t>
      </w:r>
    </w:p>
    <w:p w14:paraId="67F1EAA1" w14:textId="77777777" w:rsidR="00F6799D" w:rsidRPr="00CF1E7B" w:rsidRDefault="00A24827" w:rsidP="00EF3662">
      <w:pPr>
        <w:pStyle w:val="BodyTextIndent2"/>
        <w:spacing w:line="240" w:lineRule="auto"/>
        <w:ind w:firstLine="567"/>
        <w:rPr>
          <w:rFonts w:ascii="GHEA Grapalat" w:hAnsi="GHEA Grapalat" w:cs="Sylfaen"/>
          <w:color w:val="000000" w:themeColor="text1"/>
          <w:lang w:val="hy-AM"/>
        </w:rPr>
      </w:pPr>
      <w:r w:rsidRPr="00CF1E7B">
        <w:rPr>
          <w:rFonts w:ascii="GHEA Grapalat" w:hAnsi="GHEA Grapalat" w:cs="Sylfaen"/>
          <w:color w:val="000000" w:themeColor="text1"/>
          <w:lang w:val="hy-AM"/>
        </w:rPr>
        <w:t xml:space="preserve">1) հայտերի բացման </w:t>
      </w:r>
      <w:r w:rsidR="00886E87" w:rsidRPr="00CF1E7B">
        <w:rPr>
          <w:rFonts w:ascii="GHEA Grapalat" w:hAnsi="GHEA Grapalat" w:cs="Sylfaen"/>
          <w:color w:val="000000" w:themeColor="text1"/>
          <w:lang w:val="hy-AM"/>
        </w:rPr>
        <w:t xml:space="preserve">և գնահատման </w:t>
      </w:r>
      <w:r w:rsidRPr="00CF1E7B">
        <w:rPr>
          <w:rFonts w:ascii="GHEA Grapalat" w:hAnsi="GHEA Grapalat" w:cs="Sylfaen"/>
          <w:color w:val="000000" w:themeColor="text1"/>
          <w:lang w:val="hy-AM"/>
        </w:rPr>
        <w:t>նիստի արձանագրության բնօրինակից արտատպված (սկանավորված) տարբերակը</w:t>
      </w:r>
      <w:r w:rsidR="009A30B4" w:rsidRPr="00CF1E7B">
        <w:rPr>
          <w:rFonts w:ascii="GHEA Grapalat" w:hAnsi="GHEA Grapalat" w:cs="Sylfaen"/>
          <w:color w:val="000000" w:themeColor="text1"/>
          <w:lang w:val="hy-AM"/>
        </w:rPr>
        <w:t xml:space="preserve"> և սույն </w:t>
      </w:r>
      <w:r w:rsidR="00E30D12" w:rsidRPr="00CF1E7B">
        <w:rPr>
          <w:rFonts w:ascii="GHEA Grapalat" w:hAnsi="GHEA Grapalat" w:cs="Sylfaen"/>
          <w:color w:val="000000" w:themeColor="text1"/>
          <w:lang w:val="hy-AM"/>
        </w:rPr>
        <w:t>հրավերի 1-ին մասի 3.5 կետում նշված</w:t>
      </w:r>
      <w:r w:rsidR="009A30B4" w:rsidRPr="00CF1E7B">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F1E7B">
        <w:rPr>
          <w:rFonts w:ascii="GHEA Grapalat" w:hAnsi="GHEA Grapalat" w:cs="Sylfaen"/>
          <w:color w:val="000000" w:themeColor="text1"/>
          <w:lang w:val="hy-AM"/>
        </w:rPr>
        <w:t xml:space="preserve"> հրապարակում է տեղեկագրում</w:t>
      </w:r>
      <w:r w:rsidR="00902BB9" w:rsidRPr="00CF1E7B">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CF1E7B" w:rsidRDefault="008B73CD"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2) իր և գնահատող հանձնաժողովի` հայտերի բացման</w:t>
      </w:r>
      <w:r w:rsidR="00BA08DC" w:rsidRPr="00CF1E7B">
        <w:rPr>
          <w:rFonts w:ascii="GHEA Grapalat" w:hAnsi="GHEA Grapalat" w:cs="Sylfaen"/>
          <w:color w:val="000000" w:themeColor="text1"/>
          <w:szCs w:val="24"/>
          <w:lang w:val="hy-AM"/>
        </w:rPr>
        <w:t xml:space="preserve"> և գնահատման</w:t>
      </w:r>
      <w:r w:rsidRPr="00CF1E7B">
        <w:rPr>
          <w:rFonts w:ascii="GHEA Grapalat" w:hAnsi="GHEA Grapalat" w:cs="Sylfaen"/>
          <w:color w:val="000000" w:themeColor="text1"/>
          <w:szCs w:val="24"/>
          <w:lang w:val="hy-AM"/>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F1E7B">
        <w:rPr>
          <w:rFonts w:ascii="GHEA Grapalat" w:hAnsi="GHEA Grapalat" w:cs="Sylfaen"/>
          <w:color w:val="000000" w:themeColor="text1"/>
          <w:szCs w:val="24"/>
          <w:lang w:val="hy-AM"/>
        </w:rPr>
        <w:t>Հ</w:t>
      </w:r>
      <w:r w:rsidRPr="00CF1E7B">
        <w:rPr>
          <w:rFonts w:ascii="GHEA Grapalat" w:hAnsi="GHEA Grapalat" w:cs="Sylfaen"/>
          <w:color w:val="000000" w:themeColor="text1"/>
          <w:szCs w:val="24"/>
          <w:lang w:val="hy-AM"/>
        </w:rPr>
        <w:t xml:space="preserve">անձնաժողովի այն անդամները, որոնք հանձնաժողովի աշխատանքների մասնակցում են հայտերի բացման </w:t>
      </w:r>
      <w:r w:rsidR="007A3F75" w:rsidRPr="00CF1E7B">
        <w:rPr>
          <w:rFonts w:ascii="GHEA Grapalat" w:hAnsi="GHEA Grapalat" w:cs="Sylfaen"/>
          <w:color w:val="000000" w:themeColor="text1"/>
          <w:szCs w:val="24"/>
          <w:lang w:val="hy-AM"/>
        </w:rPr>
        <w:t xml:space="preserve">և գնահատման </w:t>
      </w:r>
      <w:r w:rsidRPr="00CF1E7B">
        <w:rPr>
          <w:rFonts w:ascii="GHEA Grapalat" w:hAnsi="GHEA Grapalat" w:cs="Sylfaen"/>
          <w:color w:val="000000" w:themeColor="text1"/>
          <w:szCs w:val="24"/>
          <w:lang w:val="hy-AM"/>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473F31D8" w:rsidR="004E3618" w:rsidRPr="00CF1E7B" w:rsidRDefault="008769B4" w:rsidP="002A0AD3">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olor w:val="000000" w:themeColor="text1"/>
          <w:lang w:val="hy-AM"/>
        </w:rPr>
        <w:lastRenderedPageBreak/>
        <w:tab/>
      </w:r>
      <w:r w:rsidR="00A150A9" w:rsidRPr="00CF1E7B">
        <w:rPr>
          <w:rFonts w:ascii="GHEA Grapalat" w:hAnsi="GHEA Grapalat" w:cs="Sylfaen"/>
          <w:color w:val="000000" w:themeColor="text1"/>
          <w:sz w:val="20"/>
          <w:lang w:val="hy-AM"/>
        </w:rPr>
        <w:t>8</w:t>
      </w:r>
      <w:r w:rsidR="0036230B" w:rsidRPr="00CF1E7B">
        <w:rPr>
          <w:rFonts w:ascii="GHEA Grapalat" w:hAnsi="GHEA Grapalat" w:cs="Sylfaen"/>
          <w:color w:val="000000" w:themeColor="text1"/>
          <w:sz w:val="20"/>
          <w:lang w:val="hy-AM"/>
        </w:rPr>
        <w:t>.</w:t>
      </w:r>
      <w:r w:rsidR="009D03A4" w:rsidRPr="00CF1E7B">
        <w:rPr>
          <w:rFonts w:ascii="GHEA Grapalat" w:hAnsi="GHEA Grapalat" w:cs="Sylfaen"/>
          <w:color w:val="000000" w:themeColor="text1"/>
          <w:sz w:val="20"/>
          <w:lang w:val="hy-AM"/>
        </w:rPr>
        <w:t>1</w:t>
      </w:r>
      <w:r w:rsidR="00FE348B" w:rsidRPr="00CF1E7B">
        <w:rPr>
          <w:rFonts w:ascii="GHEA Grapalat" w:hAnsi="GHEA Grapalat" w:cs="Sylfaen"/>
          <w:color w:val="000000" w:themeColor="text1"/>
          <w:sz w:val="20"/>
          <w:lang w:val="hy-AM"/>
        </w:rPr>
        <w:t>4</w:t>
      </w:r>
      <w:r w:rsidR="009D03A4" w:rsidRPr="00CF1E7B">
        <w:rPr>
          <w:rFonts w:ascii="GHEA Grapalat" w:hAnsi="GHEA Grapalat" w:cs="Sylfaen"/>
          <w:color w:val="000000" w:themeColor="text1"/>
          <w:sz w:val="20"/>
          <w:lang w:val="hy-AM"/>
        </w:rPr>
        <w:t xml:space="preserve"> </w:t>
      </w:r>
      <w:r w:rsidR="00491A74" w:rsidRPr="00CF1E7B">
        <w:rPr>
          <w:rFonts w:ascii="GHEA Grapalat" w:hAnsi="GHEA Grapalat" w:cs="Sylfaen"/>
          <w:color w:val="000000" w:themeColor="text1"/>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w:t>
      </w:r>
      <w:r w:rsidR="00E90654" w:rsidRPr="00CF1E7B">
        <w:rPr>
          <w:rFonts w:ascii="GHEA Grapalat" w:hAnsi="GHEA Grapalat" w:cs="Sylfaen"/>
          <w:color w:val="000000" w:themeColor="text1"/>
          <w:sz w:val="20"/>
          <w:lang w:val="hy-AM"/>
        </w:rPr>
        <w:t>: Պատվիրատուի ղեկավարի պատճառաբանված որոշումը լիազորված մարմինը հրապարակում է տեղեկագրում</w:t>
      </w:r>
      <w:bookmarkStart w:id="8" w:name="_Hlk193180467"/>
      <w:r w:rsidR="00DE52D9" w:rsidRPr="00CF1E7B">
        <w:rPr>
          <w:rFonts w:ascii="GHEA Grapalat" w:hAnsi="GHEA Grapalat" w:cs="Sylfaen"/>
          <w:color w:val="000000" w:themeColor="text1"/>
          <w:sz w:val="20"/>
          <w:lang w:val="hy-AM"/>
        </w:rPr>
        <w:t>՝ որոշումը  ստանալու օրվան հաջորդող հինգ աշխատանքային օրվա ընթացքում</w:t>
      </w:r>
      <w:bookmarkEnd w:id="8"/>
      <w:r w:rsidR="00E90654" w:rsidRPr="00CF1E7B">
        <w:rPr>
          <w:rFonts w:ascii="GHEA Grapalat" w:hAnsi="GHEA Grapalat" w:cs="Sylfaen"/>
          <w:color w:val="000000" w:themeColor="text1"/>
          <w:sz w:val="20"/>
          <w:lang w:val="hy-AM"/>
        </w:rPr>
        <w:t>:</w:t>
      </w:r>
    </w:p>
    <w:p w14:paraId="3DAC1C47" w14:textId="68F07C62" w:rsidR="002A0AD3" w:rsidRPr="00CF1E7B" w:rsidRDefault="00491A74" w:rsidP="002A0AD3">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Ընդ որում </w:t>
      </w:r>
      <w:r w:rsidRPr="00CF1E7B">
        <w:rPr>
          <w:rFonts w:ascii="Calibri" w:hAnsi="Calibri" w:cs="Calibri"/>
          <w:color w:val="000000" w:themeColor="text1"/>
          <w:sz w:val="20"/>
          <w:lang w:val="hy-AM"/>
        </w:rPr>
        <w:t> </w:t>
      </w:r>
      <w:r w:rsidRPr="00CF1E7B">
        <w:rPr>
          <w:rFonts w:ascii="GHEA Grapalat" w:hAnsi="GHEA Grapalat" w:cs="Sylfaen"/>
          <w:color w:val="000000" w:themeColor="text1"/>
          <w:sz w:val="20"/>
          <w:lang w:val="hy-AM"/>
        </w:rPr>
        <w:t>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w:t>
      </w:r>
      <w:r w:rsidR="002A0AD3" w:rsidRPr="00CF1E7B">
        <w:rPr>
          <w:rFonts w:ascii="GHEA Grapalat" w:hAnsi="GHEA Grapalat" w:cs="Sylfaen"/>
          <w:color w:val="000000" w:themeColor="text1"/>
          <w:sz w:val="20"/>
          <w:lang w:val="hy-AM"/>
        </w:rPr>
        <w:t xml:space="preserve"> (ծանուցումը) </w:t>
      </w:r>
      <w:r w:rsidRPr="00CF1E7B">
        <w:rPr>
          <w:rFonts w:ascii="GHEA Grapalat" w:hAnsi="GHEA Grapalat" w:cs="Sylfaen"/>
          <w:color w:val="000000" w:themeColor="text1"/>
          <w:sz w:val="20"/>
          <w:lang w:val="hy-AM"/>
        </w:rPr>
        <w:t xml:space="preserve"> հրապարակելու օրվան հաջորդող տասն</w:t>
      </w:r>
      <w:r w:rsidR="002A0AD3" w:rsidRPr="00CF1E7B">
        <w:rPr>
          <w:rFonts w:ascii="GHEA Grapalat" w:hAnsi="GHEA Grapalat" w:cs="Sylfaen"/>
          <w:color w:val="000000" w:themeColor="text1"/>
          <w:sz w:val="20"/>
          <w:lang w:val="hy-AM"/>
        </w:rPr>
        <w:t>երորդ</w:t>
      </w:r>
      <w:r w:rsidRPr="00CF1E7B">
        <w:rPr>
          <w:rFonts w:ascii="GHEA Grapalat" w:hAnsi="GHEA Grapalat" w:cs="Sylfaen"/>
          <w:color w:val="000000" w:themeColor="text1"/>
          <w:sz w:val="20"/>
          <w:lang w:val="hy-AM"/>
        </w:rPr>
        <w:t xml:space="preserve"> օր</w:t>
      </w:r>
      <w:r w:rsidR="002A0AD3" w:rsidRPr="00CF1E7B">
        <w:rPr>
          <w:rFonts w:ascii="GHEA Grapalat" w:hAnsi="GHEA Grapalat" w:cs="Sylfaen"/>
          <w:color w:val="000000" w:themeColor="text1"/>
          <w:sz w:val="20"/>
          <w:lang w:val="hy-AM"/>
        </w:rPr>
        <w:t>ը</w:t>
      </w:r>
      <w:r w:rsidRPr="00CF1E7B">
        <w:rPr>
          <w:rFonts w:ascii="GHEA Grapalat" w:hAnsi="GHEA Grapalat" w:cs="Sylfaen"/>
          <w:color w:val="000000" w:themeColor="text1"/>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2A0AD3" w:rsidRPr="00CF1E7B">
        <w:rPr>
          <w:rFonts w:ascii="GHEA Grapalat" w:hAnsi="GHEA Grapalat" w:cs="Sylfaen"/>
          <w:color w:val="000000" w:themeColor="text1"/>
          <w:sz w:val="20"/>
          <w:lang w:val="hy-AM"/>
        </w:rPr>
        <w:t xml:space="preserve"> </w:t>
      </w:r>
    </w:p>
    <w:p w14:paraId="75FCB2E2" w14:textId="68A1B2F8" w:rsidR="002A0AD3" w:rsidRPr="00CF1E7B" w:rsidRDefault="006E55B5" w:rsidP="002A0AD3">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Ե</w:t>
      </w:r>
      <w:r w:rsidR="002A0AD3" w:rsidRPr="00CF1E7B">
        <w:rPr>
          <w:rFonts w:ascii="GHEA Grapalat" w:hAnsi="GHEA Grapalat" w:cs="Sylfaen"/>
          <w:color w:val="000000" w:themeColor="text1"/>
          <w:sz w:val="20"/>
          <w:lang w:val="hy-AM"/>
        </w:rPr>
        <w:t>թե՝</w:t>
      </w:r>
    </w:p>
    <w:p w14:paraId="7A67890D" w14:textId="77777777" w:rsidR="002A0AD3" w:rsidRPr="00CF1E7B" w:rsidRDefault="002A0AD3" w:rsidP="002A0AD3">
      <w:pPr>
        <w:pStyle w:val="ListParagraph"/>
        <w:numPr>
          <w:ilvl w:val="0"/>
          <w:numId w:val="18"/>
        </w:numPr>
        <w:shd w:val="clear" w:color="auto" w:fill="FFFFFF"/>
        <w:ind w:left="0" w:firstLine="630"/>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CF1E7B" w:rsidRDefault="002A0AD3" w:rsidP="002A0AD3">
      <w:pPr>
        <w:pStyle w:val="ListParagraph"/>
        <w:numPr>
          <w:ilvl w:val="0"/>
          <w:numId w:val="18"/>
        </w:numPr>
        <w:shd w:val="clear" w:color="auto" w:fill="FFFFFF"/>
        <w:ind w:left="0"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w:t>
      </w:r>
      <w:r w:rsidR="0067748F" w:rsidRPr="00CF1E7B">
        <w:rPr>
          <w:rFonts w:ascii="GHEA Grapalat" w:hAnsi="GHEA Grapalat" w:cs="Sylfaen"/>
          <w:color w:val="000000" w:themeColor="text1"/>
          <w:sz w:val="20"/>
          <w:lang w:val="hy-AM"/>
        </w:rPr>
        <w:t xml:space="preserve"> լիազորված մարմնի կողմից մասնակցին  ցուցակում ներառելու համար սահմանված քառասունօրյա</w:t>
      </w:r>
      <w:r w:rsidR="00431342" w:rsidRPr="00CF1E7B">
        <w:rPr>
          <w:rFonts w:ascii="GHEA Grapalat" w:hAnsi="GHEA Grapalat" w:cs="Sylfaen"/>
          <w:color w:val="000000" w:themeColor="text1"/>
          <w:sz w:val="20"/>
          <w:lang w:val="hy-AM"/>
        </w:rPr>
        <w:t xml:space="preserve"> ժամկետը լրանալը</w:t>
      </w:r>
      <w:r w:rsidR="000E5278" w:rsidRPr="00CF1E7B">
        <w:rPr>
          <w:rFonts w:ascii="GHEA Grapalat" w:hAnsi="GHEA Grapalat" w:cs="Sylfaen"/>
          <w:color w:val="000000" w:themeColor="text1"/>
          <w:sz w:val="20"/>
          <w:lang w:val="hy-AM"/>
        </w:rPr>
        <w:t xml:space="preserve">,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w:t>
      </w:r>
      <w:r w:rsidR="001D39E3" w:rsidRPr="00CF1E7B">
        <w:rPr>
          <w:rFonts w:ascii="GHEA Grapalat" w:hAnsi="GHEA Grapalat" w:cs="Sylfaen"/>
          <w:color w:val="000000" w:themeColor="text1"/>
          <w:sz w:val="20"/>
          <w:lang w:val="hy-AM"/>
        </w:rPr>
        <w:t xml:space="preserve">ոչ ուշ, քան </w:t>
      </w:r>
      <w:r w:rsidR="000E5278" w:rsidRPr="00CF1E7B">
        <w:rPr>
          <w:rFonts w:ascii="GHEA Grapalat" w:hAnsi="GHEA Grapalat" w:cs="Sylfaen"/>
          <w:color w:val="000000" w:themeColor="text1"/>
          <w:sz w:val="20"/>
          <w:lang w:val="hy-AM"/>
        </w:rPr>
        <w:t xml:space="preserve">տվյալ դատական գործով եզրափակիչ դատական ակտն ուժի մեջ </w:t>
      </w:r>
      <w:r w:rsidR="00431342" w:rsidRPr="00CF1E7B">
        <w:rPr>
          <w:rFonts w:ascii="GHEA Grapalat" w:hAnsi="GHEA Grapalat" w:cs="Sylfaen"/>
          <w:color w:val="000000" w:themeColor="text1"/>
          <w:sz w:val="20"/>
          <w:lang w:val="hy-AM"/>
        </w:rPr>
        <w:t>մտնելը</w:t>
      </w:r>
      <w:r w:rsidR="0067748F"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 ապա պատվիրատուն դրա մասին գրավոր տեղեկացնում է լիազորված մարմին, որի հիման վրա մասնակիցը չի ներառվում ցուցակում:</w:t>
      </w:r>
    </w:p>
    <w:p w14:paraId="219A8534" w14:textId="77777777" w:rsidR="00323707" w:rsidRPr="00CF1E7B" w:rsidRDefault="00323707" w:rsidP="00323707">
      <w:pPr>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Ընդ որում.</w:t>
      </w:r>
    </w:p>
    <w:p w14:paraId="3FF4E3BF" w14:textId="77777777" w:rsidR="00323707" w:rsidRPr="00CF1E7B" w:rsidRDefault="00323707" w:rsidP="00323707">
      <w:pPr>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2B85EF97" w14:textId="77777777" w:rsidR="00323707" w:rsidRPr="00CF1E7B" w:rsidRDefault="00323707" w:rsidP="00323707">
      <w:pPr>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021645F1" w:rsidR="00B54F63" w:rsidRPr="00CF1E7B" w:rsidRDefault="00B97D91" w:rsidP="00323707">
      <w:pPr>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      </w:t>
      </w:r>
      <w:r w:rsidR="00E17B5D" w:rsidRPr="00CF1E7B">
        <w:rPr>
          <w:rFonts w:ascii="GHEA Grapalat" w:hAnsi="GHEA Grapalat"/>
          <w:color w:val="000000" w:themeColor="text1"/>
          <w:sz w:val="20"/>
          <w:szCs w:val="20"/>
          <w:lang w:val="hy-AM"/>
        </w:rPr>
        <w:t>8.1</w:t>
      </w:r>
      <w:r w:rsidR="00FE348B" w:rsidRPr="00CF1E7B">
        <w:rPr>
          <w:rFonts w:ascii="GHEA Grapalat" w:hAnsi="GHEA Grapalat"/>
          <w:color w:val="000000" w:themeColor="text1"/>
          <w:sz w:val="20"/>
          <w:szCs w:val="20"/>
          <w:lang w:val="hy-AM"/>
        </w:rPr>
        <w:t>5</w:t>
      </w:r>
      <w:r w:rsidR="00E17B5D" w:rsidRPr="00CF1E7B">
        <w:rPr>
          <w:rFonts w:ascii="GHEA Grapalat" w:hAnsi="GHEA Grapalat"/>
          <w:color w:val="000000" w:themeColor="text1"/>
          <w:sz w:val="20"/>
          <w:szCs w:val="20"/>
          <w:lang w:val="hy-AM"/>
        </w:rPr>
        <w:t xml:space="preserve"> </w:t>
      </w:r>
      <w:r w:rsidR="003A377C" w:rsidRPr="00CF1E7B">
        <w:rPr>
          <w:rFonts w:ascii="GHEA Grapalat" w:hAnsi="GHEA Grapalat"/>
          <w:color w:val="000000" w:themeColor="text1"/>
          <w:sz w:val="20"/>
          <w:szCs w:val="20"/>
          <w:lang w:val="hy-AM"/>
        </w:rPr>
        <w:t>Ե</w:t>
      </w:r>
      <w:r w:rsidR="003D4374" w:rsidRPr="00CF1E7B">
        <w:rPr>
          <w:rFonts w:ascii="GHEA Grapalat" w:hAnsi="GHEA Grapalat"/>
          <w:color w:val="000000" w:themeColor="text1"/>
          <w:sz w:val="20"/>
          <w:szCs w:val="20"/>
          <w:lang w:val="hy-AM"/>
        </w:rPr>
        <w:t>թե մասնակից</w:t>
      </w:r>
      <w:r w:rsidR="00955CC1" w:rsidRPr="00CF1E7B">
        <w:rPr>
          <w:rFonts w:ascii="GHEA Grapalat" w:hAnsi="GHEA Grapalat"/>
          <w:color w:val="000000" w:themeColor="text1"/>
          <w:sz w:val="20"/>
          <w:szCs w:val="20"/>
          <w:lang w:val="hy-AM"/>
        </w:rPr>
        <w:t>ն</w:t>
      </w:r>
      <w:r w:rsidR="003D4374" w:rsidRPr="00CF1E7B">
        <w:rPr>
          <w:rFonts w:ascii="GHEA Grapalat" w:hAnsi="GHEA Grapalat"/>
          <w:color w:val="000000" w:themeColor="text1"/>
          <w:sz w:val="20"/>
          <w:szCs w:val="20"/>
          <w:lang w:val="hy-AM"/>
        </w:rPr>
        <w:t xml:space="preserve"> </w:t>
      </w:r>
      <w:r w:rsidR="00955CC1" w:rsidRPr="00CF1E7B">
        <w:rPr>
          <w:rFonts w:ascii="GHEA Grapalat" w:hAnsi="GHEA Grapalat"/>
          <w:color w:val="000000" w:themeColor="text1"/>
          <w:sz w:val="20"/>
          <w:szCs w:val="20"/>
          <w:lang w:val="hy-AM"/>
        </w:rPr>
        <w:t>Օ</w:t>
      </w:r>
      <w:r w:rsidR="003D4374" w:rsidRPr="00CF1E7B">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F1E7B">
        <w:rPr>
          <w:rFonts w:ascii="GHEA Grapalat" w:hAnsi="GHEA Grapalat" w:cs="Sylfaen"/>
          <w:color w:val="000000" w:themeColor="text1"/>
          <w:sz w:val="20"/>
          <w:szCs w:val="20"/>
          <w:lang w:val="hy-AM"/>
        </w:rPr>
        <w:t>:</w:t>
      </w:r>
    </w:p>
    <w:p w14:paraId="5D0C7EC5" w14:textId="31BC689C" w:rsidR="007A5810" w:rsidRPr="00CF1E7B" w:rsidRDefault="004306D6" w:rsidP="00955CC1">
      <w:pPr>
        <w:pStyle w:val="norm"/>
        <w:spacing w:line="240" w:lineRule="auto"/>
        <w:ind w:firstLine="706"/>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8</w:t>
      </w:r>
      <w:r w:rsidR="00EF2159" w:rsidRPr="00CF1E7B">
        <w:rPr>
          <w:rFonts w:ascii="GHEA Grapalat" w:hAnsi="GHEA Grapalat" w:cs="Sylfaen"/>
          <w:color w:val="000000" w:themeColor="text1"/>
          <w:sz w:val="20"/>
          <w:szCs w:val="24"/>
          <w:lang w:val="hy-AM" w:eastAsia="en-US"/>
        </w:rPr>
        <w:t>.</w:t>
      </w:r>
      <w:r w:rsidRPr="00CF1E7B">
        <w:rPr>
          <w:rFonts w:ascii="GHEA Grapalat" w:hAnsi="GHEA Grapalat" w:cs="Sylfaen"/>
          <w:color w:val="000000" w:themeColor="text1"/>
          <w:sz w:val="20"/>
          <w:szCs w:val="24"/>
          <w:lang w:val="hy-AM" w:eastAsia="en-US"/>
        </w:rPr>
        <w:t>1</w:t>
      </w:r>
      <w:r w:rsidR="00FE348B" w:rsidRPr="00CF1E7B">
        <w:rPr>
          <w:rFonts w:ascii="GHEA Grapalat" w:hAnsi="GHEA Grapalat" w:cs="Sylfaen"/>
          <w:color w:val="000000" w:themeColor="text1"/>
          <w:sz w:val="20"/>
          <w:szCs w:val="24"/>
          <w:lang w:val="hy-AM" w:eastAsia="en-US"/>
        </w:rPr>
        <w:t>6</w:t>
      </w:r>
      <w:r w:rsidRPr="00CF1E7B">
        <w:rPr>
          <w:rFonts w:ascii="GHEA Grapalat" w:hAnsi="GHEA Grapalat" w:cs="Sylfaen"/>
          <w:color w:val="000000" w:themeColor="text1"/>
          <w:sz w:val="20"/>
          <w:szCs w:val="24"/>
          <w:lang w:val="hy-AM" w:eastAsia="en-US"/>
        </w:rPr>
        <w:t xml:space="preserve"> </w:t>
      </w:r>
      <w:r w:rsidR="007A5810" w:rsidRPr="00CF1E7B">
        <w:rPr>
          <w:rFonts w:ascii="GHEA Grapalat" w:hAnsi="GHEA Grapalat" w:cs="Sylfaen"/>
          <w:color w:val="000000" w:themeColor="text1"/>
          <w:sz w:val="20"/>
          <w:szCs w:val="24"/>
          <w:lang w:val="hy-AM" w:eastAsia="en-US"/>
        </w:rPr>
        <w:t xml:space="preserve">Սույն </w:t>
      </w:r>
      <w:r w:rsidRPr="00CF1E7B">
        <w:rPr>
          <w:rFonts w:ascii="GHEA Grapalat" w:hAnsi="GHEA Grapalat" w:cs="Sylfaen"/>
          <w:color w:val="000000" w:themeColor="text1"/>
          <w:sz w:val="20"/>
          <w:szCs w:val="24"/>
          <w:lang w:val="hy-AM" w:eastAsia="en-US"/>
        </w:rPr>
        <w:t xml:space="preserve">հրավերի 1-ին մասի </w:t>
      </w:r>
      <w:r w:rsidR="00441D04" w:rsidRPr="00CF1E7B">
        <w:rPr>
          <w:rFonts w:ascii="GHEA Grapalat" w:hAnsi="GHEA Grapalat" w:cs="Sylfaen"/>
          <w:color w:val="000000" w:themeColor="text1"/>
          <w:sz w:val="20"/>
          <w:szCs w:val="24"/>
          <w:lang w:val="hy-AM" w:eastAsia="en-US"/>
        </w:rPr>
        <w:t xml:space="preserve">8.9 </w:t>
      </w:r>
      <w:r w:rsidRPr="00CF1E7B">
        <w:rPr>
          <w:rFonts w:ascii="GHEA Grapalat" w:hAnsi="GHEA Grapalat" w:cs="Sylfaen"/>
          <w:color w:val="000000" w:themeColor="text1"/>
          <w:sz w:val="20"/>
          <w:szCs w:val="24"/>
          <w:lang w:val="hy-AM" w:eastAsia="en-US"/>
        </w:rPr>
        <w:t xml:space="preserve">կետում նշված </w:t>
      </w:r>
      <w:r w:rsidR="007A5810" w:rsidRPr="00CF1E7B">
        <w:rPr>
          <w:rFonts w:ascii="GHEA Grapalat" w:hAnsi="GHEA Grapalat" w:cs="Sylfaen"/>
          <w:color w:val="000000" w:themeColor="text1"/>
          <w:sz w:val="20"/>
          <w:szCs w:val="24"/>
          <w:lang w:val="hy-AM" w:eastAsia="en-US"/>
        </w:rPr>
        <w:t>փաստաթղթերը</w:t>
      </w:r>
      <w:r w:rsidR="00D371A7" w:rsidRPr="00CF1E7B">
        <w:rPr>
          <w:rFonts w:ascii="GHEA Grapalat" w:hAnsi="GHEA Grapalat" w:cs="Sylfaen"/>
          <w:color w:val="000000" w:themeColor="text1"/>
          <w:sz w:val="20"/>
          <w:szCs w:val="24"/>
          <w:lang w:val="hy-AM" w:eastAsia="en-US"/>
        </w:rPr>
        <w:t xml:space="preserve"> </w:t>
      </w:r>
      <w:r w:rsidR="00EF2159" w:rsidRPr="00CF1E7B">
        <w:rPr>
          <w:rFonts w:ascii="GHEA Grapalat" w:hAnsi="GHEA Grapalat" w:cs="Sylfaen"/>
          <w:color w:val="000000" w:themeColor="text1"/>
          <w:sz w:val="20"/>
          <w:szCs w:val="24"/>
          <w:lang w:val="hy-AM" w:eastAsia="en-US"/>
        </w:rPr>
        <w:t xml:space="preserve">մասնակիցը </w:t>
      </w:r>
      <w:r w:rsidR="00D371A7" w:rsidRPr="00CF1E7B">
        <w:rPr>
          <w:rFonts w:ascii="GHEA Grapalat" w:hAnsi="GHEA Grapalat" w:cs="Sylfaen"/>
          <w:color w:val="000000" w:themeColor="text1"/>
          <w:sz w:val="20"/>
          <w:szCs w:val="24"/>
          <w:lang w:val="hy-AM" w:eastAsia="en-US"/>
        </w:rPr>
        <w:t>սահմանված ժամկետում</w:t>
      </w:r>
      <w:r w:rsidR="007A5810" w:rsidRPr="00CF1E7B">
        <w:rPr>
          <w:rFonts w:ascii="GHEA Grapalat" w:hAnsi="GHEA Grapalat" w:cs="Sylfaen"/>
          <w:color w:val="000000" w:themeColor="text1"/>
          <w:sz w:val="20"/>
          <w:szCs w:val="24"/>
          <w:lang w:val="hy-AM" w:eastAsia="en-US"/>
        </w:rPr>
        <w:t xml:space="preserve"> հանձնա</w:t>
      </w:r>
      <w:r w:rsidR="007A5810" w:rsidRPr="00CF1E7B">
        <w:rPr>
          <w:rFonts w:ascii="GHEA Grapalat" w:hAnsi="GHEA Grapalat" w:cs="Sylfaen"/>
          <w:color w:val="000000" w:themeColor="text1"/>
          <w:sz w:val="20"/>
          <w:szCs w:val="24"/>
          <w:lang w:val="hy-AM" w:eastAsia="en-US"/>
        </w:rPr>
        <w:softHyphen/>
        <w:t>ժողովի քարտուղարին ներկայաց</w:t>
      </w:r>
      <w:r w:rsidR="00EF2159" w:rsidRPr="00CF1E7B">
        <w:rPr>
          <w:rFonts w:ascii="GHEA Grapalat" w:hAnsi="GHEA Grapalat" w:cs="Sylfaen"/>
          <w:color w:val="000000" w:themeColor="text1"/>
          <w:sz w:val="20"/>
          <w:szCs w:val="24"/>
          <w:lang w:val="hy-AM" w:eastAsia="en-US"/>
        </w:rPr>
        <w:t>ն</w:t>
      </w:r>
      <w:r w:rsidR="007A5810" w:rsidRPr="00CF1E7B">
        <w:rPr>
          <w:rFonts w:ascii="GHEA Grapalat" w:hAnsi="GHEA Grapalat" w:cs="Sylfaen"/>
          <w:color w:val="000000" w:themeColor="text1"/>
          <w:sz w:val="20"/>
          <w:szCs w:val="24"/>
          <w:lang w:val="hy-AM" w:eastAsia="en-US"/>
        </w:rPr>
        <w:t xml:space="preserve">ում </w:t>
      </w:r>
      <w:r w:rsidR="00EF2159" w:rsidRPr="00CF1E7B">
        <w:rPr>
          <w:rFonts w:ascii="GHEA Grapalat" w:hAnsi="GHEA Grapalat" w:cs="Sylfaen"/>
          <w:color w:val="000000" w:themeColor="text1"/>
          <w:sz w:val="20"/>
          <w:szCs w:val="24"/>
          <w:lang w:val="hy-AM" w:eastAsia="en-US"/>
        </w:rPr>
        <w:t>է</w:t>
      </w:r>
      <w:r w:rsidR="007A5810" w:rsidRPr="00CF1E7B">
        <w:rPr>
          <w:rFonts w:ascii="GHEA Grapalat" w:hAnsi="GHEA Grapalat" w:cs="Sylfaen"/>
          <w:color w:val="000000" w:themeColor="text1"/>
          <w:sz w:val="20"/>
          <w:szCs w:val="24"/>
          <w:lang w:val="hy-AM" w:eastAsia="en-US"/>
        </w:rPr>
        <w:t xml:space="preserve"> </w:t>
      </w:r>
      <w:r w:rsidR="00FE20B2" w:rsidRPr="00CF1E7B">
        <w:rPr>
          <w:rFonts w:ascii="GHEA Grapalat" w:hAnsi="GHEA Grapalat" w:cs="Sylfaen"/>
          <w:color w:val="000000" w:themeColor="text1"/>
          <w:sz w:val="20"/>
          <w:szCs w:val="24"/>
          <w:lang w:val="hy-AM" w:eastAsia="en-US"/>
        </w:rPr>
        <w:t xml:space="preserve">վերջինիս՝ </w:t>
      </w:r>
      <w:r w:rsidRPr="00CF1E7B">
        <w:rPr>
          <w:rFonts w:ascii="GHEA Grapalat" w:hAnsi="GHEA Grapalat" w:cs="Sylfaen"/>
          <w:color w:val="000000" w:themeColor="text1"/>
          <w:sz w:val="20"/>
          <w:szCs w:val="24"/>
          <w:lang w:val="hy-AM" w:eastAsia="en-US"/>
        </w:rPr>
        <w:t>սույն հրավերով նախատեսված էլեկտրոնային փոստին</w:t>
      </w:r>
      <w:r w:rsidR="00FE20B2" w:rsidRPr="00CF1E7B">
        <w:rPr>
          <w:rFonts w:ascii="GHEA Grapalat" w:hAnsi="GHEA Grapalat" w:cs="Sylfaen"/>
          <w:color w:val="000000" w:themeColor="text1"/>
          <w:sz w:val="20"/>
          <w:szCs w:val="24"/>
          <w:lang w:val="hy-AM" w:eastAsia="en-US"/>
        </w:rPr>
        <w:t xml:space="preserve"> ուղարկելու միջոցով</w:t>
      </w:r>
      <w:r w:rsidRPr="00CF1E7B">
        <w:rPr>
          <w:rFonts w:ascii="GHEA Grapalat" w:hAnsi="GHEA Grapalat" w:cs="Sylfaen"/>
          <w:color w:val="000000" w:themeColor="text1"/>
          <w:sz w:val="20"/>
          <w:szCs w:val="24"/>
          <w:lang w:val="hy-AM" w:eastAsia="en-US"/>
        </w:rPr>
        <w:t xml:space="preserve">: </w:t>
      </w:r>
      <w:r w:rsidR="007A5810" w:rsidRPr="00CF1E7B">
        <w:rPr>
          <w:rFonts w:ascii="GHEA Grapalat" w:hAnsi="GHEA Grapalat" w:cs="Sylfaen"/>
          <w:color w:val="000000" w:themeColor="text1"/>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36834B1" w14:textId="77777777" w:rsidR="002B121D" w:rsidRPr="00CF1E7B" w:rsidRDefault="00A150A9"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2B121D" w:rsidRPr="00CF1E7B">
        <w:rPr>
          <w:rFonts w:ascii="GHEA Grapalat" w:hAnsi="GHEA Grapalat" w:cs="Sylfaen"/>
          <w:color w:val="000000" w:themeColor="text1"/>
          <w:szCs w:val="24"/>
          <w:lang w:val="hy-AM"/>
        </w:rPr>
        <w:t>.</w:t>
      </w:r>
      <w:r w:rsidR="00161FE4" w:rsidRPr="00CF1E7B">
        <w:rPr>
          <w:rFonts w:ascii="GHEA Grapalat" w:hAnsi="GHEA Grapalat" w:cs="Sylfaen"/>
          <w:color w:val="000000" w:themeColor="text1"/>
          <w:szCs w:val="24"/>
          <w:lang w:val="hy-AM"/>
        </w:rPr>
        <w:t>1</w:t>
      </w:r>
      <w:r w:rsidR="00FE348B" w:rsidRPr="00CF1E7B">
        <w:rPr>
          <w:rFonts w:ascii="GHEA Grapalat" w:hAnsi="GHEA Grapalat" w:cs="Sylfaen"/>
          <w:color w:val="000000" w:themeColor="text1"/>
          <w:szCs w:val="24"/>
          <w:lang w:val="hy-AM"/>
        </w:rPr>
        <w:t>7</w:t>
      </w:r>
      <w:r w:rsidR="003F288F" w:rsidRPr="00CF1E7B">
        <w:rPr>
          <w:rFonts w:ascii="GHEA Grapalat" w:hAnsi="GHEA Grapalat" w:cs="Sylfaen"/>
          <w:color w:val="000000" w:themeColor="text1"/>
          <w:szCs w:val="24"/>
          <w:lang w:val="hy-AM"/>
        </w:rPr>
        <w:t xml:space="preserve"> </w:t>
      </w:r>
      <w:r w:rsidR="002B121D" w:rsidRPr="00CF1E7B">
        <w:rPr>
          <w:rFonts w:ascii="GHEA Grapalat" w:hAnsi="GHEA Grapalat" w:cs="Sylfaen"/>
          <w:color w:val="000000" w:themeColor="text1"/>
          <w:szCs w:val="24"/>
          <w:lang w:val="hy-AM"/>
        </w:rPr>
        <w:t xml:space="preserve">Մասնակիցները և նրանց ներկայացուցիչները կարող են ներկա </w:t>
      </w:r>
      <w:r w:rsidR="006D4E1D" w:rsidRPr="00CF1E7B">
        <w:rPr>
          <w:rFonts w:ascii="GHEA Grapalat" w:hAnsi="GHEA Grapalat" w:cs="Sylfaen"/>
          <w:color w:val="000000" w:themeColor="text1"/>
          <w:szCs w:val="24"/>
          <w:lang w:val="hy-AM"/>
        </w:rPr>
        <w:t xml:space="preserve">լինել  </w:t>
      </w:r>
      <w:r w:rsidR="002B121D" w:rsidRPr="00CF1E7B">
        <w:rPr>
          <w:rFonts w:ascii="GHEA Grapalat" w:hAnsi="GHEA Grapalat" w:cs="Sylfaen"/>
          <w:color w:val="000000" w:themeColor="text1"/>
          <w:szCs w:val="24"/>
          <w:lang w:val="hy-AM"/>
        </w:rPr>
        <w:t xml:space="preserve">հանձնաժողովի նիստերին։ </w:t>
      </w:r>
      <w:r w:rsidR="006D4E1D" w:rsidRPr="00CF1E7B">
        <w:rPr>
          <w:rFonts w:ascii="GHEA Grapalat" w:hAnsi="GHEA Grapalat" w:cs="Sylfaen"/>
          <w:color w:val="000000" w:themeColor="text1"/>
          <w:szCs w:val="24"/>
          <w:lang w:val="hy-AM"/>
        </w:rPr>
        <w:t xml:space="preserve">Մասնակիցները կամ նրանց ներկայացուցիչները </w:t>
      </w:r>
      <w:r w:rsidR="002B121D" w:rsidRPr="00CF1E7B">
        <w:rPr>
          <w:rFonts w:ascii="GHEA Grapalat" w:hAnsi="GHEA Grapalat" w:cs="Sylfaen"/>
          <w:color w:val="000000" w:themeColor="text1"/>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0FBA3E13" w14:textId="77777777" w:rsidR="009B0DA1" w:rsidRPr="00CF1E7B" w:rsidRDefault="00A150A9"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8</w:t>
      </w:r>
      <w:r w:rsidR="009B0DA1" w:rsidRPr="00CF1E7B">
        <w:rPr>
          <w:rFonts w:ascii="GHEA Grapalat" w:hAnsi="GHEA Grapalat" w:cs="Sylfaen"/>
          <w:color w:val="000000" w:themeColor="text1"/>
          <w:sz w:val="20"/>
          <w:lang w:val="hy-AM"/>
        </w:rPr>
        <w:t>.</w:t>
      </w:r>
      <w:r w:rsidR="00161FE4" w:rsidRPr="00CF1E7B">
        <w:rPr>
          <w:rFonts w:ascii="GHEA Grapalat" w:hAnsi="GHEA Grapalat" w:cs="Sylfaen"/>
          <w:color w:val="000000" w:themeColor="text1"/>
          <w:sz w:val="20"/>
          <w:lang w:val="hy-AM"/>
        </w:rPr>
        <w:t>1</w:t>
      </w:r>
      <w:r w:rsidR="00FE348B" w:rsidRPr="00CF1E7B">
        <w:rPr>
          <w:rFonts w:ascii="GHEA Grapalat" w:hAnsi="GHEA Grapalat" w:cs="Sylfaen"/>
          <w:color w:val="000000" w:themeColor="text1"/>
          <w:sz w:val="20"/>
          <w:lang w:val="hy-AM"/>
        </w:rPr>
        <w:t>8</w:t>
      </w:r>
      <w:r w:rsidR="003F288F" w:rsidRPr="00CF1E7B">
        <w:rPr>
          <w:rFonts w:ascii="GHEA Grapalat" w:hAnsi="GHEA Grapalat" w:cs="Sylfaen"/>
          <w:color w:val="000000" w:themeColor="text1"/>
          <w:sz w:val="20"/>
          <w:lang w:val="hy-AM"/>
        </w:rPr>
        <w:t xml:space="preserve"> </w:t>
      </w:r>
      <w:r w:rsidR="00143E8C" w:rsidRPr="00CF1E7B">
        <w:rPr>
          <w:rFonts w:ascii="GHEA Grapalat" w:hAnsi="GHEA Grapalat" w:cs="Sylfaen"/>
          <w:color w:val="000000" w:themeColor="text1"/>
          <w:sz w:val="20"/>
          <w:lang w:val="hy-AM"/>
        </w:rPr>
        <w:t>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w:t>
      </w:r>
      <w:r w:rsidR="00C806B2" w:rsidRPr="00CF1E7B">
        <w:rPr>
          <w:rFonts w:ascii="GHEA Grapalat" w:hAnsi="GHEA Grapalat" w:cs="Sylfaen"/>
          <w:color w:val="000000" w:themeColor="text1"/>
          <w:sz w:val="20"/>
          <w:lang w:val="hy-AM"/>
        </w:rPr>
        <w:t>ո</w:t>
      </w:r>
      <w:r w:rsidR="00143E8C" w:rsidRPr="00CF1E7B">
        <w:rPr>
          <w:rFonts w:ascii="GHEA Grapalat" w:hAnsi="GHEA Grapalat" w:cs="Sylfaen"/>
          <w:color w:val="000000" w:themeColor="text1"/>
          <w:sz w:val="20"/>
          <w:lang w:val="hy-AM"/>
        </w:rPr>
        <w:t xml:space="preserve">ւղարի էլեկտրոնային փոստին </w:t>
      </w:r>
      <w:r w:rsidR="009B0DA1" w:rsidRPr="00CF1E7B">
        <w:rPr>
          <w:rFonts w:ascii="GHEA Grapalat" w:hAnsi="GHEA Grapalat"/>
          <w:color w:val="000000" w:themeColor="text1"/>
          <w:sz w:val="20"/>
          <w:szCs w:val="20"/>
          <w:lang w:val="hy-AM" w:eastAsia="x-none"/>
        </w:rPr>
        <w:t>ուղարկվելու միջոցով:</w:t>
      </w:r>
      <w:r w:rsidR="009B0DA1" w:rsidRPr="00CF1E7B">
        <w:rPr>
          <w:rFonts w:ascii="GHEA Grapalat" w:hAnsi="GHEA Grapalat" w:cs="Sylfaen"/>
          <w:color w:val="000000" w:themeColor="text1"/>
          <w:sz w:val="20"/>
          <w:lang w:val="hy-AM"/>
        </w:rPr>
        <w:t xml:space="preserve"> </w:t>
      </w:r>
    </w:p>
    <w:p w14:paraId="76EC1539" w14:textId="77777777" w:rsidR="00265D18" w:rsidRPr="00CF1E7B" w:rsidRDefault="00265D18" w:rsidP="00EF3662">
      <w:pPr>
        <w:ind w:firstLine="567"/>
        <w:jc w:val="both"/>
        <w:rPr>
          <w:rFonts w:ascii="GHEA Grapalat" w:hAnsi="GHEA Grapalat"/>
          <w:color w:val="000000" w:themeColor="text1"/>
          <w:sz w:val="20"/>
          <w:szCs w:val="20"/>
          <w:lang w:val="hy-AM" w:eastAsia="x-none"/>
        </w:rPr>
      </w:pPr>
      <w:r w:rsidRPr="00CF1E7B">
        <w:rPr>
          <w:rFonts w:ascii="GHEA Grapalat" w:hAnsi="GHEA Grapalat"/>
          <w:color w:val="000000" w:themeColor="text1"/>
          <w:sz w:val="20"/>
          <w:szCs w:val="20"/>
          <w:lang w:val="hy-AM" w:eastAsia="x-none"/>
        </w:rPr>
        <w:lastRenderedPageBreak/>
        <w:t xml:space="preserve">Տեղեկությունների (փաստաթղթերի) էլեկտրոնային եղանակով փոխանակման դեպքում </w:t>
      </w:r>
      <w:r w:rsidR="00143E8C" w:rsidRPr="00CF1E7B">
        <w:rPr>
          <w:rFonts w:ascii="GHEA Grapalat" w:hAnsi="GHEA Grapalat"/>
          <w:color w:val="000000" w:themeColor="text1"/>
          <w:sz w:val="20"/>
          <w:szCs w:val="20"/>
          <w:lang w:val="hy-AM" w:eastAsia="x-none"/>
        </w:rPr>
        <w:t xml:space="preserve">մասնակիցը </w:t>
      </w:r>
      <w:r w:rsidRPr="00CF1E7B">
        <w:rPr>
          <w:rFonts w:ascii="GHEA Grapalat" w:hAnsi="GHEA Grapalat"/>
          <w:color w:val="000000" w:themeColor="text1"/>
          <w:sz w:val="20"/>
          <w:szCs w:val="20"/>
          <w:lang w:val="hy-AM" w:eastAsia="x-none"/>
        </w:rPr>
        <w:t xml:space="preserve">տեղեկությունները (փաստաթղթերը) հաստատում է էլեկտրոնային թվային ստորագրությամբ,  </w:t>
      </w:r>
      <w:r w:rsidR="00F74984" w:rsidRPr="00CF1E7B">
        <w:rPr>
          <w:rFonts w:ascii="GHEA Grapalat" w:hAnsi="GHEA Grapalat"/>
          <w:color w:val="000000" w:themeColor="text1"/>
          <w:sz w:val="20"/>
          <w:szCs w:val="20"/>
          <w:lang w:val="hy-AM" w:eastAsia="x-none"/>
        </w:rPr>
        <w:t xml:space="preserve">որի </w:t>
      </w:r>
      <w:r w:rsidRPr="00CF1E7B">
        <w:rPr>
          <w:rFonts w:ascii="GHEA Grapalat" w:hAnsi="GHEA Grapalat"/>
          <w:color w:val="000000" w:themeColor="text1"/>
          <w:sz w:val="20"/>
          <w:szCs w:val="20"/>
          <w:lang w:val="hy-AM" w:eastAsia="x-none"/>
        </w:rPr>
        <w:t>հավաստագիրը</w:t>
      </w:r>
      <w:r w:rsidR="00F74984" w:rsidRPr="00CF1E7B">
        <w:rPr>
          <w:rFonts w:ascii="GHEA Grapalat" w:hAnsi="GHEA Grapalat"/>
          <w:color w:val="000000" w:themeColor="text1"/>
          <w:sz w:val="20"/>
          <w:szCs w:val="20"/>
          <w:lang w:val="hy-AM" w:eastAsia="x-none"/>
        </w:rPr>
        <w:t>ը պետք է</w:t>
      </w:r>
      <w:r w:rsidRPr="00CF1E7B">
        <w:rPr>
          <w:rFonts w:ascii="GHEA Grapalat" w:hAnsi="GHEA Grapalat"/>
          <w:color w:val="000000" w:themeColor="text1"/>
          <w:sz w:val="20"/>
          <w:szCs w:val="20"/>
          <w:lang w:val="hy-AM" w:eastAsia="x-none"/>
        </w:rPr>
        <w:t xml:space="preserve"> զետեղված</w:t>
      </w:r>
      <w:r w:rsidR="00F74984" w:rsidRPr="00CF1E7B">
        <w:rPr>
          <w:rFonts w:ascii="GHEA Grapalat" w:hAnsi="GHEA Grapalat"/>
          <w:color w:val="000000" w:themeColor="text1"/>
          <w:sz w:val="20"/>
          <w:szCs w:val="20"/>
          <w:lang w:val="hy-AM" w:eastAsia="x-none"/>
        </w:rPr>
        <w:t xml:space="preserve"> լինի</w:t>
      </w:r>
      <w:r w:rsidRPr="00CF1E7B">
        <w:rPr>
          <w:rFonts w:ascii="GHEA Grapalat" w:hAnsi="GHEA Grapalat"/>
          <w:color w:val="000000" w:themeColor="text1"/>
          <w:sz w:val="20"/>
          <w:szCs w:val="20"/>
          <w:lang w:val="hy-AM"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CF1E7B" w:rsidRDefault="00E02F60"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Հայաստանի Հանրապետության ռեզիդենտ հանդիսացող մասնա</w:t>
      </w:r>
      <w:r w:rsidRPr="00CF1E7B">
        <w:rPr>
          <w:rFonts w:ascii="GHEA Grapalat" w:hAnsi="GHEA Grapalat" w:cs="Sylfaen"/>
          <w:color w:val="000000" w:themeColor="text1"/>
          <w:szCs w:val="24"/>
          <w:lang w:val="hy-AM"/>
        </w:rPr>
        <w:softHyphen/>
        <w:t>կիցներ</w:t>
      </w:r>
      <w:r w:rsidR="00265D18" w:rsidRPr="00CF1E7B">
        <w:rPr>
          <w:rFonts w:ascii="GHEA Grapalat" w:hAnsi="GHEA Grapalat" w:cs="Sylfaen"/>
          <w:color w:val="000000" w:themeColor="text1"/>
          <w:szCs w:val="24"/>
          <w:lang w:val="hy-AM"/>
        </w:rPr>
        <w:t xml:space="preserve">ը հայտում ներառվող` իրենց կողմից հաստատվող </w:t>
      </w:r>
      <w:r w:rsidRPr="00CF1E7B">
        <w:rPr>
          <w:rFonts w:ascii="GHEA Grapalat" w:hAnsi="GHEA Grapalat" w:cs="Sylfaen"/>
          <w:color w:val="000000" w:themeColor="text1"/>
          <w:szCs w:val="24"/>
          <w:lang w:val="hy-AM"/>
        </w:rPr>
        <w:t xml:space="preserve"> փաստա</w:t>
      </w:r>
      <w:r w:rsidRPr="00CF1E7B">
        <w:rPr>
          <w:rFonts w:ascii="GHEA Grapalat" w:hAnsi="GHEA Grapalat" w:cs="Sylfaen"/>
          <w:color w:val="000000" w:themeColor="text1"/>
          <w:szCs w:val="24"/>
          <w:lang w:val="hy-AM"/>
        </w:rPr>
        <w:softHyphen/>
        <w:t>թղթերը հաստատում են էլեկտրոնային թվային ստորագրությամբ, իսկ Հայաստանի Հանրա</w:t>
      </w:r>
      <w:r w:rsidRPr="00CF1E7B">
        <w:rPr>
          <w:rFonts w:ascii="GHEA Grapalat" w:hAnsi="GHEA Grapalat" w:cs="Sylfaen"/>
          <w:color w:val="000000" w:themeColor="text1"/>
          <w:szCs w:val="24"/>
          <w:lang w:val="hy-AM"/>
        </w:rPr>
        <w:softHyphen/>
        <w:t>պետության ռեզիդենտ չհանդիսացող մասնակիցներ</w:t>
      </w:r>
      <w:r w:rsidR="00265D18" w:rsidRPr="00CF1E7B">
        <w:rPr>
          <w:rFonts w:ascii="GHEA Grapalat" w:hAnsi="GHEA Grapalat" w:cs="Sylfaen"/>
          <w:color w:val="000000" w:themeColor="text1"/>
          <w:szCs w:val="24"/>
          <w:lang w:val="hy-AM"/>
        </w:rPr>
        <w:t xml:space="preserve">ը` այդ </w:t>
      </w:r>
      <w:r w:rsidRPr="00CF1E7B">
        <w:rPr>
          <w:rFonts w:ascii="GHEA Grapalat" w:hAnsi="GHEA Grapalat" w:cs="Sylfaen"/>
          <w:color w:val="000000" w:themeColor="text1"/>
          <w:szCs w:val="24"/>
          <w:lang w:val="hy-AM"/>
        </w:rPr>
        <w:t>փաստաթղթերը ներկայացնում են հաստատված բնօրինակ փաստաթղթից արտատպված (սկանավորված) տարբերակով:</w:t>
      </w:r>
    </w:p>
    <w:p w14:paraId="78934FE0" w14:textId="77777777" w:rsidR="003E7941" w:rsidRPr="00CF1E7B" w:rsidRDefault="003E7941" w:rsidP="003E7941">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 xml:space="preserve">Հայտում ներառվող՝ էլեկտրոնային թվային ստորագրությամբ հաստատվող փաստաթղթերը չեն կնքվում: </w:t>
      </w:r>
    </w:p>
    <w:p w14:paraId="42F44F10" w14:textId="77777777" w:rsidR="00583092" w:rsidRPr="00CF1E7B" w:rsidRDefault="00A150A9" w:rsidP="00EF3662">
      <w:pPr>
        <w:ind w:firstLine="567"/>
        <w:jc w:val="both"/>
        <w:rPr>
          <w:rFonts w:ascii="GHEA Grapalat" w:hAnsi="GHEA Grapalat"/>
          <w:color w:val="000000" w:themeColor="text1"/>
          <w:sz w:val="20"/>
          <w:szCs w:val="20"/>
          <w:lang w:val="hy-AM" w:eastAsia="x-none"/>
        </w:rPr>
      </w:pPr>
      <w:r w:rsidRPr="00CF1E7B">
        <w:rPr>
          <w:rFonts w:ascii="GHEA Grapalat" w:hAnsi="GHEA Grapalat"/>
          <w:color w:val="000000" w:themeColor="text1"/>
          <w:sz w:val="20"/>
          <w:szCs w:val="20"/>
          <w:lang w:val="hy-AM" w:eastAsia="x-none"/>
        </w:rPr>
        <w:t>8</w:t>
      </w:r>
      <w:r w:rsidR="009E35C5" w:rsidRPr="00CF1E7B">
        <w:rPr>
          <w:rFonts w:ascii="GHEA Grapalat" w:hAnsi="GHEA Grapalat"/>
          <w:color w:val="000000" w:themeColor="text1"/>
          <w:sz w:val="20"/>
          <w:szCs w:val="20"/>
          <w:lang w:val="hy-AM" w:eastAsia="x-none"/>
        </w:rPr>
        <w:t>.</w:t>
      </w:r>
      <w:r w:rsidR="004134BB" w:rsidRPr="00CF1E7B">
        <w:rPr>
          <w:rFonts w:ascii="GHEA Grapalat" w:hAnsi="GHEA Grapalat"/>
          <w:color w:val="000000" w:themeColor="text1"/>
          <w:sz w:val="20"/>
          <w:szCs w:val="20"/>
          <w:lang w:val="hy-AM" w:eastAsia="x-none"/>
        </w:rPr>
        <w:t>2</w:t>
      </w:r>
      <w:r w:rsidR="00FE348B" w:rsidRPr="00CF1E7B">
        <w:rPr>
          <w:rFonts w:ascii="GHEA Grapalat" w:hAnsi="GHEA Grapalat"/>
          <w:color w:val="000000" w:themeColor="text1"/>
          <w:sz w:val="20"/>
          <w:szCs w:val="20"/>
          <w:lang w:val="hy-AM" w:eastAsia="x-none"/>
        </w:rPr>
        <w:t>0</w:t>
      </w:r>
      <w:r w:rsidR="003F288F" w:rsidRPr="00CF1E7B">
        <w:rPr>
          <w:rFonts w:ascii="GHEA Grapalat" w:hAnsi="GHEA Grapalat"/>
          <w:color w:val="000000" w:themeColor="text1"/>
          <w:sz w:val="20"/>
          <w:szCs w:val="20"/>
          <w:lang w:val="hy-AM" w:eastAsia="x-none"/>
        </w:rPr>
        <w:t xml:space="preserve"> </w:t>
      </w:r>
      <w:r w:rsidR="00583092" w:rsidRPr="00CF1E7B">
        <w:rPr>
          <w:rFonts w:ascii="GHEA Grapalat" w:hAnsi="GHEA Grapalat"/>
          <w:color w:val="000000" w:themeColor="text1"/>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F1E7B">
        <w:rPr>
          <w:rFonts w:ascii="GHEA Grapalat" w:hAnsi="GHEA Grapalat"/>
          <w:color w:val="000000" w:themeColor="text1"/>
          <w:sz w:val="20"/>
          <w:szCs w:val="20"/>
          <w:lang w:val="hy-AM" w:eastAsia="x-none"/>
        </w:rPr>
        <w:t xml:space="preserve">ի որոշմամբ </w:t>
      </w:r>
      <w:r w:rsidR="00583092" w:rsidRPr="00CF1E7B">
        <w:rPr>
          <w:rFonts w:ascii="GHEA Grapalat" w:hAnsi="GHEA Grapalat"/>
          <w:color w:val="000000" w:themeColor="text1"/>
          <w:sz w:val="20"/>
          <w:szCs w:val="20"/>
          <w:lang w:val="hy-AM" w:eastAsia="x-none"/>
        </w:rPr>
        <w:t>ընտրված մասնակ</w:t>
      </w:r>
      <w:r w:rsidR="002E0966" w:rsidRPr="00CF1E7B">
        <w:rPr>
          <w:rFonts w:ascii="GHEA Grapalat" w:hAnsi="GHEA Grapalat"/>
          <w:color w:val="000000" w:themeColor="text1"/>
          <w:sz w:val="20"/>
          <w:szCs w:val="20"/>
          <w:lang w:val="hy-AM" w:eastAsia="x-none"/>
        </w:rPr>
        <w:t xml:space="preserve">ից է ճանաչվում հաջորդող տեղ զբաղեցրած մասնակիցը՝ </w:t>
      </w:r>
      <w:r w:rsidR="00583092" w:rsidRPr="00CF1E7B">
        <w:rPr>
          <w:rFonts w:ascii="GHEA Grapalat" w:hAnsi="GHEA Grapalat"/>
          <w:color w:val="000000" w:themeColor="text1"/>
          <w:sz w:val="20"/>
          <w:szCs w:val="20"/>
          <w:lang w:val="hy-AM" w:eastAsia="x-none"/>
        </w:rPr>
        <w:t>սույն հրավեր</w:t>
      </w:r>
      <w:r w:rsidR="00537173" w:rsidRPr="00CF1E7B">
        <w:rPr>
          <w:rFonts w:ascii="GHEA Grapalat" w:hAnsi="GHEA Grapalat"/>
          <w:color w:val="000000" w:themeColor="text1"/>
          <w:sz w:val="20"/>
          <w:szCs w:val="20"/>
          <w:lang w:val="hy-AM" w:eastAsia="x-none"/>
        </w:rPr>
        <w:t>ի 1-ին մասի 8.13-ից 8.</w:t>
      </w:r>
      <w:r w:rsidR="00FE348B" w:rsidRPr="00CF1E7B">
        <w:rPr>
          <w:rFonts w:ascii="GHEA Grapalat" w:hAnsi="GHEA Grapalat"/>
          <w:color w:val="000000" w:themeColor="text1"/>
          <w:sz w:val="20"/>
          <w:szCs w:val="20"/>
          <w:lang w:val="hy-AM" w:eastAsia="x-none"/>
        </w:rPr>
        <w:t>19</w:t>
      </w:r>
      <w:r w:rsidR="00537173" w:rsidRPr="00CF1E7B">
        <w:rPr>
          <w:rFonts w:ascii="GHEA Grapalat" w:hAnsi="GHEA Grapalat"/>
          <w:color w:val="000000" w:themeColor="text1"/>
          <w:sz w:val="20"/>
          <w:szCs w:val="20"/>
          <w:lang w:val="hy-AM" w:eastAsia="x-none"/>
        </w:rPr>
        <w:t>-րդ կետերով սահմանված ընթացակարգ</w:t>
      </w:r>
      <w:r w:rsidR="002E0966" w:rsidRPr="00CF1E7B">
        <w:rPr>
          <w:rFonts w:ascii="GHEA Grapalat" w:hAnsi="GHEA Grapalat"/>
          <w:color w:val="000000" w:themeColor="text1"/>
          <w:sz w:val="20"/>
          <w:szCs w:val="20"/>
          <w:lang w:val="hy-AM" w:eastAsia="x-none"/>
        </w:rPr>
        <w:t>ի կիրառմամբ</w:t>
      </w:r>
      <w:r w:rsidR="00583092" w:rsidRPr="00CF1E7B">
        <w:rPr>
          <w:rFonts w:ascii="GHEA Grapalat" w:hAnsi="GHEA Grapalat"/>
          <w:color w:val="000000" w:themeColor="text1"/>
          <w:sz w:val="20"/>
          <w:szCs w:val="20"/>
          <w:lang w:val="hy-AM" w:eastAsia="x-none"/>
        </w:rPr>
        <w:t>:</w:t>
      </w:r>
    </w:p>
    <w:p w14:paraId="3189E2FE" w14:textId="77777777" w:rsidR="00583092" w:rsidRPr="00CF1E7B" w:rsidRDefault="00A150A9"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201DA0" w:rsidRPr="00CF1E7B">
        <w:rPr>
          <w:rFonts w:ascii="GHEA Grapalat" w:hAnsi="GHEA Grapalat" w:cs="Sylfaen"/>
          <w:color w:val="000000" w:themeColor="text1"/>
          <w:szCs w:val="24"/>
          <w:lang w:val="hy-AM"/>
        </w:rPr>
        <w:t>.</w:t>
      </w:r>
      <w:r w:rsidR="002E0966" w:rsidRPr="00CF1E7B">
        <w:rPr>
          <w:rFonts w:ascii="GHEA Grapalat" w:hAnsi="GHEA Grapalat" w:cs="Sylfaen"/>
          <w:color w:val="000000" w:themeColor="text1"/>
          <w:szCs w:val="24"/>
          <w:lang w:val="hy-AM"/>
        </w:rPr>
        <w:t>2</w:t>
      </w:r>
      <w:r w:rsidR="00FE348B" w:rsidRPr="00CF1E7B">
        <w:rPr>
          <w:rFonts w:ascii="GHEA Grapalat" w:hAnsi="GHEA Grapalat" w:cs="Sylfaen"/>
          <w:color w:val="000000" w:themeColor="text1"/>
          <w:szCs w:val="24"/>
          <w:lang w:val="hy-AM"/>
        </w:rPr>
        <w:t>1</w:t>
      </w:r>
      <w:r w:rsidR="00D61B60" w:rsidRPr="00CF1E7B">
        <w:rPr>
          <w:rFonts w:ascii="GHEA Grapalat" w:hAnsi="GHEA Grapalat" w:cs="Sylfaen"/>
          <w:color w:val="000000" w:themeColor="text1"/>
          <w:szCs w:val="24"/>
          <w:lang w:val="hy-AM"/>
        </w:rPr>
        <w:t xml:space="preserve"> </w:t>
      </w:r>
      <w:r w:rsidR="00583092" w:rsidRPr="00CF1E7B">
        <w:rPr>
          <w:rFonts w:ascii="GHEA Grapalat" w:hAnsi="GHEA Grapalat" w:cs="Sylfaen"/>
          <w:color w:val="000000" w:themeColor="text1"/>
          <w:szCs w:val="24"/>
          <w:lang w:val="hy-AM"/>
        </w:rPr>
        <w:t>Մասնակից</w:t>
      </w:r>
      <w:r w:rsidR="00196487" w:rsidRPr="00CF1E7B">
        <w:rPr>
          <w:rFonts w:ascii="GHEA Grapalat" w:hAnsi="GHEA Grapalat" w:cs="Sylfaen"/>
          <w:color w:val="000000" w:themeColor="text1"/>
          <w:szCs w:val="24"/>
          <w:lang w:val="hy-AM"/>
        </w:rPr>
        <w:t>ն</w:t>
      </w:r>
      <w:r w:rsidR="00583092" w:rsidRPr="00CF1E7B">
        <w:rPr>
          <w:rFonts w:ascii="GHEA Grapalat" w:hAnsi="GHEA Grapalat" w:cs="Sylfaen"/>
          <w:color w:val="000000" w:themeColor="text1"/>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CF1E7B" w:rsidRDefault="00662165"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Հ</w:t>
      </w:r>
      <w:r w:rsidR="00583092" w:rsidRPr="00CF1E7B">
        <w:rPr>
          <w:rFonts w:ascii="GHEA Grapalat" w:hAnsi="GHEA Grapalat" w:cs="Sylfaen"/>
          <w:color w:val="000000" w:themeColor="text1"/>
          <w:szCs w:val="24"/>
          <w:lang w:val="hy-AM"/>
        </w:rPr>
        <w:t xml:space="preserve">անձնաժողովը կարող է ստուգել </w:t>
      </w:r>
      <w:r w:rsidR="004B383E" w:rsidRPr="00CF1E7B">
        <w:rPr>
          <w:rFonts w:ascii="GHEA Grapalat" w:hAnsi="GHEA Grapalat" w:cs="Sylfaen"/>
          <w:color w:val="000000" w:themeColor="text1"/>
          <w:szCs w:val="24"/>
          <w:lang w:val="hy-AM"/>
        </w:rPr>
        <w:t>մ</w:t>
      </w:r>
      <w:r w:rsidR="00583092" w:rsidRPr="00CF1E7B">
        <w:rPr>
          <w:rFonts w:ascii="GHEA Grapalat" w:hAnsi="GHEA Grapalat" w:cs="Sylfaen"/>
          <w:color w:val="000000" w:themeColor="text1"/>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CF1E7B">
        <w:rPr>
          <w:rFonts w:ascii="GHEA Grapalat" w:hAnsi="GHEA Grapalat" w:cs="Sylfaen"/>
          <w:color w:val="000000" w:themeColor="text1"/>
          <w:szCs w:val="24"/>
          <w:lang w:val="hy-AM"/>
        </w:rPr>
        <w:t>մ</w:t>
      </w:r>
      <w:r w:rsidR="00583092" w:rsidRPr="00CF1E7B">
        <w:rPr>
          <w:rFonts w:ascii="GHEA Grapalat" w:hAnsi="GHEA Grapalat" w:cs="Sylfaen"/>
          <w:color w:val="000000" w:themeColor="text1"/>
          <w:szCs w:val="24"/>
          <w:lang w:val="hy-AM"/>
        </w:rPr>
        <w:t>ասնակցի ներկայացրած տվյալների իսկության ստուգման արդյունքում տվյալները որակվում են իրականությանը չհամապա</w:t>
      </w:r>
      <w:r w:rsidR="00583092" w:rsidRPr="00CF1E7B">
        <w:rPr>
          <w:rFonts w:ascii="GHEA Grapalat" w:hAnsi="GHEA Grapalat" w:cs="Sylfaen"/>
          <w:color w:val="000000" w:themeColor="text1"/>
          <w:szCs w:val="24"/>
          <w:lang w:val="hy-AM"/>
        </w:rPr>
        <w:softHyphen/>
        <w:t xml:space="preserve">տասխանող, ապա տվյալ </w:t>
      </w:r>
      <w:r w:rsidR="004B383E" w:rsidRPr="00CF1E7B">
        <w:rPr>
          <w:rFonts w:ascii="GHEA Grapalat" w:hAnsi="GHEA Grapalat" w:cs="Sylfaen"/>
          <w:color w:val="000000" w:themeColor="text1"/>
          <w:szCs w:val="24"/>
          <w:lang w:val="hy-AM"/>
        </w:rPr>
        <w:t>մ</w:t>
      </w:r>
      <w:r w:rsidR="00583092" w:rsidRPr="00CF1E7B">
        <w:rPr>
          <w:rFonts w:ascii="GHEA Grapalat" w:hAnsi="GHEA Grapalat" w:cs="Sylfaen"/>
          <w:color w:val="000000" w:themeColor="text1"/>
          <w:szCs w:val="24"/>
          <w:lang w:val="hy-AM"/>
        </w:rPr>
        <w:t>ասնակցի հայտը մերժվում է</w:t>
      </w:r>
      <w:r w:rsidR="00196487" w:rsidRPr="00CF1E7B">
        <w:rPr>
          <w:rFonts w:ascii="GHEA Grapalat" w:hAnsi="GHEA Grapalat" w:cs="Sylfaen"/>
          <w:color w:val="000000" w:themeColor="text1"/>
          <w:szCs w:val="24"/>
          <w:lang w:val="hy-AM"/>
        </w:rPr>
        <w:t>:</w:t>
      </w:r>
    </w:p>
    <w:p w14:paraId="5965E9D8" w14:textId="77777777" w:rsidR="00583092" w:rsidRPr="00CF1E7B" w:rsidRDefault="00A150A9" w:rsidP="00EF3662">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201DA0" w:rsidRPr="00CF1E7B">
        <w:rPr>
          <w:rFonts w:ascii="GHEA Grapalat" w:hAnsi="GHEA Grapalat" w:cs="Sylfaen"/>
          <w:color w:val="000000" w:themeColor="text1"/>
          <w:szCs w:val="24"/>
          <w:lang w:val="hy-AM"/>
        </w:rPr>
        <w:t>.</w:t>
      </w:r>
      <w:r w:rsidR="00F96621" w:rsidRPr="00CF1E7B">
        <w:rPr>
          <w:rFonts w:ascii="GHEA Grapalat" w:hAnsi="GHEA Grapalat" w:cs="Sylfaen"/>
          <w:color w:val="000000" w:themeColor="text1"/>
          <w:szCs w:val="24"/>
          <w:lang w:val="hy-AM"/>
        </w:rPr>
        <w:t>2</w:t>
      </w:r>
      <w:r w:rsidR="00FE348B" w:rsidRPr="00CF1E7B">
        <w:rPr>
          <w:rFonts w:ascii="GHEA Grapalat" w:hAnsi="GHEA Grapalat" w:cs="Sylfaen"/>
          <w:color w:val="000000" w:themeColor="text1"/>
          <w:szCs w:val="24"/>
          <w:lang w:val="hy-AM"/>
        </w:rPr>
        <w:t>2</w:t>
      </w:r>
      <w:r w:rsidR="00D61B60" w:rsidRPr="00CF1E7B">
        <w:rPr>
          <w:rFonts w:ascii="GHEA Grapalat" w:hAnsi="GHEA Grapalat" w:cs="Sylfaen"/>
          <w:color w:val="000000" w:themeColor="text1"/>
          <w:szCs w:val="24"/>
          <w:lang w:val="hy-AM"/>
        </w:rPr>
        <w:t xml:space="preserve"> </w:t>
      </w:r>
      <w:r w:rsidR="00583092" w:rsidRPr="00CF1E7B">
        <w:rPr>
          <w:rFonts w:ascii="GHEA Grapalat" w:hAnsi="GHEA Grapalat" w:cs="Sylfaen"/>
          <w:color w:val="000000" w:themeColor="text1"/>
          <w:szCs w:val="24"/>
          <w:lang w:val="hy-AM"/>
        </w:rPr>
        <w:t>Սույն հրավերի</w:t>
      </w:r>
      <w:r w:rsidR="005D3674" w:rsidRPr="00CF1E7B">
        <w:rPr>
          <w:rFonts w:ascii="GHEA Grapalat" w:hAnsi="GHEA Grapalat" w:cs="Sylfaen"/>
          <w:color w:val="000000" w:themeColor="text1"/>
          <w:szCs w:val="24"/>
          <w:lang w:val="hy-AM"/>
        </w:rPr>
        <w:t xml:space="preserve"> 1-ին մասի</w:t>
      </w:r>
      <w:r w:rsidR="00583092" w:rsidRPr="00CF1E7B">
        <w:rPr>
          <w:rFonts w:ascii="GHEA Grapalat" w:hAnsi="GHEA Grapalat" w:cs="Sylfaen"/>
          <w:color w:val="000000" w:themeColor="text1"/>
          <w:szCs w:val="24"/>
          <w:lang w:val="hy-AM"/>
        </w:rPr>
        <w:t xml:space="preserve"> </w:t>
      </w:r>
      <w:r w:rsidR="004B383E" w:rsidRPr="00CF1E7B">
        <w:rPr>
          <w:rFonts w:ascii="GHEA Grapalat" w:hAnsi="GHEA Grapalat" w:cs="Sylfaen"/>
          <w:color w:val="000000" w:themeColor="text1"/>
          <w:szCs w:val="24"/>
          <w:lang w:val="hy-AM"/>
        </w:rPr>
        <w:t>8</w:t>
      </w:r>
      <w:r w:rsidR="009C3B73" w:rsidRPr="00CF1E7B">
        <w:rPr>
          <w:rFonts w:ascii="GHEA Grapalat" w:hAnsi="GHEA Grapalat" w:cs="Sylfaen"/>
          <w:color w:val="000000" w:themeColor="text1"/>
          <w:szCs w:val="24"/>
          <w:lang w:val="hy-AM"/>
        </w:rPr>
        <w:t>.</w:t>
      </w:r>
      <w:r w:rsidR="00D61B60" w:rsidRPr="00CF1E7B">
        <w:rPr>
          <w:rFonts w:ascii="GHEA Grapalat" w:hAnsi="GHEA Grapalat" w:cs="Sylfaen"/>
          <w:color w:val="000000" w:themeColor="text1"/>
          <w:szCs w:val="24"/>
          <w:lang w:val="hy-AM"/>
        </w:rPr>
        <w:t>2</w:t>
      </w:r>
      <w:r w:rsidR="00FE348B" w:rsidRPr="00CF1E7B">
        <w:rPr>
          <w:rFonts w:ascii="GHEA Grapalat" w:hAnsi="GHEA Grapalat" w:cs="Sylfaen"/>
          <w:color w:val="000000" w:themeColor="text1"/>
          <w:szCs w:val="24"/>
          <w:lang w:val="hy-AM"/>
        </w:rPr>
        <w:t>1</w:t>
      </w:r>
      <w:r w:rsidR="00D61B60" w:rsidRPr="00CF1E7B">
        <w:rPr>
          <w:rFonts w:ascii="GHEA Grapalat" w:hAnsi="GHEA Grapalat" w:cs="Sylfaen"/>
          <w:color w:val="000000" w:themeColor="text1"/>
          <w:szCs w:val="24"/>
          <w:lang w:val="hy-AM"/>
        </w:rPr>
        <w:t xml:space="preserve"> </w:t>
      </w:r>
      <w:r w:rsidR="00583092" w:rsidRPr="00CF1E7B">
        <w:rPr>
          <w:rFonts w:ascii="GHEA Grapalat" w:hAnsi="GHEA Grapalat" w:cs="Sylfaen"/>
          <w:color w:val="000000" w:themeColor="text1"/>
          <w:szCs w:val="24"/>
          <w:lang w:val="hy-AM"/>
        </w:rPr>
        <w:t xml:space="preserve">կետի կիրառման նպատակով </w:t>
      </w:r>
      <w:r w:rsidR="00F96621" w:rsidRPr="00CF1E7B">
        <w:rPr>
          <w:rFonts w:ascii="GHEA Grapalat" w:hAnsi="GHEA Grapalat" w:cs="Sylfaen"/>
          <w:color w:val="000000" w:themeColor="text1"/>
          <w:szCs w:val="24"/>
          <w:lang w:val="hy-AM"/>
        </w:rPr>
        <w:t xml:space="preserve">կարող է </w:t>
      </w:r>
      <w:r w:rsidR="00583092" w:rsidRPr="00CF1E7B">
        <w:rPr>
          <w:rFonts w:ascii="GHEA Grapalat" w:hAnsi="GHEA Grapalat" w:cs="Sylfaen"/>
          <w:color w:val="000000" w:themeColor="text1"/>
          <w:szCs w:val="24"/>
          <w:lang w:val="hy-AM"/>
        </w:rPr>
        <w:t>հրավիրվ</w:t>
      </w:r>
      <w:r w:rsidR="00F96621" w:rsidRPr="00CF1E7B">
        <w:rPr>
          <w:rFonts w:ascii="GHEA Grapalat" w:hAnsi="GHEA Grapalat" w:cs="Sylfaen"/>
          <w:color w:val="000000" w:themeColor="text1"/>
          <w:szCs w:val="24"/>
          <w:lang w:val="hy-AM"/>
        </w:rPr>
        <w:t xml:space="preserve">ել </w:t>
      </w:r>
      <w:r w:rsidR="00583092" w:rsidRPr="00CF1E7B">
        <w:rPr>
          <w:rFonts w:ascii="GHEA Grapalat" w:hAnsi="GHEA Grapalat" w:cs="Sylfaen"/>
          <w:color w:val="000000" w:themeColor="text1"/>
          <w:szCs w:val="24"/>
          <w:lang w:val="hy-AM"/>
        </w:rPr>
        <w:t>հանձնաժողովի արտահերթ նիստ։</w:t>
      </w:r>
    </w:p>
    <w:p w14:paraId="35C8F67C" w14:textId="77777777" w:rsidR="00196487" w:rsidRPr="00CF1E7B" w:rsidRDefault="00A150A9" w:rsidP="00EF3662">
      <w:pPr>
        <w:pStyle w:val="norm"/>
        <w:spacing w:line="240" w:lineRule="auto"/>
        <w:ind w:firstLine="567"/>
        <w:rPr>
          <w:rFonts w:ascii="GHEA Grapalat" w:hAnsi="GHEA Grapalat"/>
          <w:color w:val="000000" w:themeColor="text1"/>
          <w:sz w:val="20"/>
          <w:lang w:val="hy-AM"/>
        </w:rPr>
      </w:pPr>
      <w:r w:rsidRPr="00CF1E7B">
        <w:rPr>
          <w:rFonts w:ascii="GHEA Grapalat" w:hAnsi="GHEA Grapalat" w:cs="Sylfaen"/>
          <w:color w:val="000000" w:themeColor="text1"/>
          <w:sz w:val="20"/>
          <w:lang w:val="hy-AM"/>
        </w:rPr>
        <w:t>8</w:t>
      </w:r>
      <w:r w:rsidR="00201DA0" w:rsidRPr="00CF1E7B">
        <w:rPr>
          <w:rFonts w:ascii="GHEA Grapalat" w:hAnsi="GHEA Grapalat" w:cs="Sylfaen"/>
          <w:color w:val="000000" w:themeColor="text1"/>
          <w:sz w:val="20"/>
          <w:lang w:val="hy-AM"/>
        </w:rPr>
        <w:t>.</w:t>
      </w:r>
      <w:r w:rsidR="00F96621" w:rsidRPr="00CF1E7B">
        <w:rPr>
          <w:rFonts w:ascii="GHEA Grapalat" w:hAnsi="GHEA Grapalat" w:cs="Sylfaen"/>
          <w:color w:val="000000" w:themeColor="text1"/>
          <w:sz w:val="20"/>
          <w:lang w:val="hy-AM"/>
        </w:rPr>
        <w:t>2</w:t>
      </w:r>
      <w:r w:rsidR="00FE348B" w:rsidRPr="00CF1E7B">
        <w:rPr>
          <w:rFonts w:ascii="GHEA Grapalat" w:hAnsi="GHEA Grapalat" w:cs="Sylfaen"/>
          <w:color w:val="000000" w:themeColor="text1"/>
          <w:sz w:val="20"/>
          <w:lang w:val="hy-AM"/>
        </w:rPr>
        <w:t>3</w:t>
      </w:r>
      <w:r w:rsidR="00F6799D" w:rsidRPr="00CF1E7B">
        <w:rPr>
          <w:rFonts w:ascii="GHEA Grapalat" w:hAnsi="GHEA Grapalat" w:cs="Sylfaen"/>
          <w:color w:val="000000" w:themeColor="text1"/>
          <w:sz w:val="20"/>
          <w:lang w:val="hy-AM"/>
        </w:rPr>
        <w:t xml:space="preserve"> </w:t>
      </w:r>
      <w:r w:rsidR="00196487" w:rsidRPr="00CF1E7B">
        <w:rPr>
          <w:rFonts w:ascii="GHEA Grapalat" w:hAnsi="GHEA Grapalat" w:cs="Tahoma"/>
          <w:color w:val="000000" w:themeColor="text1"/>
          <w:sz w:val="20"/>
          <w:lang w:val="hy-AM"/>
        </w:rPr>
        <w:t>Ընտրված</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մասնակցին</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որոշելու</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նիստի</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ավարտին</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հաջորդող</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աշխատանքային</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օրը</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հանձնաժողովի</w:t>
      </w:r>
      <w:r w:rsidR="00196487" w:rsidRPr="00CF1E7B">
        <w:rPr>
          <w:rFonts w:ascii="GHEA Grapalat" w:hAnsi="GHEA Grapalat" w:cs="Arial Armenian"/>
          <w:color w:val="000000" w:themeColor="text1"/>
          <w:sz w:val="20"/>
          <w:lang w:val="hy-AM"/>
        </w:rPr>
        <w:t xml:space="preserve"> </w:t>
      </w:r>
      <w:r w:rsidR="00196487" w:rsidRPr="00CF1E7B">
        <w:rPr>
          <w:rFonts w:ascii="GHEA Grapalat" w:hAnsi="GHEA Grapalat" w:cs="Tahoma"/>
          <w:color w:val="000000" w:themeColor="text1"/>
          <w:sz w:val="20"/>
          <w:lang w:val="hy-AM"/>
        </w:rPr>
        <w:t>քարտուղարը՝</w:t>
      </w:r>
    </w:p>
    <w:p w14:paraId="79A4C5EA" w14:textId="77777777" w:rsidR="00196487" w:rsidRPr="00CF1E7B" w:rsidRDefault="00196487" w:rsidP="00EF3662">
      <w:pPr>
        <w:pStyle w:val="norm"/>
        <w:spacing w:line="240" w:lineRule="auto"/>
        <w:ind w:firstLine="706"/>
        <w:rPr>
          <w:rFonts w:ascii="GHEA Grapalat" w:hAnsi="GHEA Grapalat" w:cs="Tahoma"/>
          <w:color w:val="000000" w:themeColor="text1"/>
          <w:sz w:val="20"/>
          <w:lang w:val="hy-AM"/>
        </w:rPr>
      </w:pPr>
      <w:r w:rsidRPr="00CF1E7B">
        <w:rPr>
          <w:rFonts w:ascii="GHEA Grapalat" w:hAnsi="GHEA Grapalat"/>
          <w:color w:val="000000" w:themeColor="text1"/>
          <w:sz w:val="20"/>
          <w:lang w:val="hy-AM"/>
        </w:rPr>
        <w:tab/>
        <w:t xml:space="preserve">1) </w:t>
      </w:r>
      <w:r w:rsidR="006B5588" w:rsidRPr="00CF1E7B">
        <w:rPr>
          <w:rFonts w:ascii="GHEA Grapalat" w:hAnsi="GHEA Grapalat"/>
          <w:color w:val="000000" w:themeColor="text1"/>
          <w:sz w:val="20"/>
          <w:lang w:val="hy-AM"/>
        </w:rPr>
        <w:t>Հ</w:t>
      </w:r>
      <w:r w:rsidRPr="00CF1E7B">
        <w:rPr>
          <w:rFonts w:ascii="GHEA Grapalat" w:hAnsi="GHEA Grapalat" w:cs="Tahoma"/>
          <w:color w:val="000000" w:themeColor="text1"/>
          <w:sz w:val="20"/>
          <w:lang w:val="hy-AM"/>
        </w:rPr>
        <w:t>ամակարգում</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նշում</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է</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ընթացակարգի</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բավարար</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գնահատված</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մասնակից</w:t>
      </w:r>
      <w:r w:rsidRPr="00CF1E7B">
        <w:rPr>
          <w:rFonts w:ascii="GHEA Grapalat" w:hAnsi="GHEA Grapalat" w:cs="Tahoma"/>
          <w:color w:val="000000" w:themeColor="text1"/>
          <w:sz w:val="20"/>
          <w:lang w:val="hy-AM"/>
        </w:rPr>
        <w:softHyphen/>
        <w:t>նե</w:t>
      </w:r>
      <w:r w:rsidRPr="00CF1E7B">
        <w:rPr>
          <w:rFonts w:ascii="GHEA Grapalat" w:hAnsi="GHEA Grapalat" w:cs="Tahoma"/>
          <w:color w:val="000000" w:themeColor="text1"/>
          <w:sz w:val="20"/>
          <w:lang w:val="hy-AM"/>
        </w:rPr>
        <w:softHyphen/>
        <w:t>րին՝</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նրանց</w:t>
      </w:r>
      <w:r w:rsidRPr="00CF1E7B">
        <w:rPr>
          <w:rFonts w:ascii="GHEA Grapalat" w:hAnsi="GHEA Grapalat" w:cs="Arial Armenian"/>
          <w:color w:val="000000" w:themeColor="text1"/>
          <w:sz w:val="20"/>
          <w:lang w:val="hy-AM"/>
        </w:rPr>
        <w:t xml:space="preserve"> </w:t>
      </w:r>
      <w:r w:rsidRPr="00CF1E7B">
        <w:rPr>
          <w:rFonts w:ascii="GHEA Grapalat" w:hAnsi="GHEA Grapalat" w:cs="Tahoma"/>
          <w:color w:val="000000" w:themeColor="text1"/>
          <w:sz w:val="20"/>
          <w:lang w:val="hy-AM"/>
        </w:rPr>
        <w:t>դասակարգելով ըստ գնահատման արդյունքների և գնային առաջարկների.</w:t>
      </w:r>
    </w:p>
    <w:p w14:paraId="41499E2A" w14:textId="77777777" w:rsidR="00196487" w:rsidRPr="00CF1E7B" w:rsidRDefault="00196487" w:rsidP="00EF3662">
      <w:pPr>
        <w:pStyle w:val="norm"/>
        <w:spacing w:line="240" w:lineRule="auto"/>
        <w:ind w:firstLine="706"/>
        <w:rPr>
          <w:rFonts w:ascii="GHEA Grapalat" w:hAnsi="GHEA Grapalat" w:cs="Tahoma"/>
          <w:color w:val="000000" w:themeColor="text1"/>
          <w:sz w:val="20"/>
          <w:lang w:val="hy-AM"/>
        </w:rPr>
      </w:pPr>
      <w:r w:rsidRPr="00CF1E7B">
        <w:rPr>
          <w:rFonts w:ascii="GHEA Grapalat" w:hAnsi="GHEA Grapalat" w:cs="Tahoma"/>
          <w:color w:val="000000" w:themeColor="text1"/>
          <w:sz w:val="20"/>
          <w:lang w:val="hy-AM"/>
        </w:rPr>
        <w:tab/>
        <w:t xml:space="preserve">2) </w:t>
      </w:r>
      <w:r w:rsidR="006B5588" w:rsidRPr="00CF1E7B">
        <w:rPr>
          <w:rFonts w:ascii="GHEA Grapalat" w:hAnsi="GHEA Grapalat" w:cs="Tahoma"/>
          <w:color w:val="000000" w:themeColor="text1"/>
          <w:sz w:val="20"/>
          <w:lang w:val="hy-AM"/>
        </w:rPr>
        <w:t>Հ</w:t>
      </w:r>
      <w:r w:rsidRPr="00CF1E7B">
        <w:rPr>
          <w:rFonts w:ascii="GHEA Grapalat" w:hAnsi="GHEA Grapalat" w:cs="Tahoma"/>
          <w:color w:val="000000" w:themeColor="text1"/>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CF1E7B">
        <w:rPr>
          <w:rFonts w:ascii="GHEA Grapalat" w:hAnsi="GHEA Grapalat" w:cs="Tahoma"/>
          <w:color w:val="000000" w:themeColor="text1"/>
          <w:sz w:val="20"/>
          <w:lang w:val="hy-AM"/>
        </w:rPr>
        <w:softHyphen/>
        <w:t>թյունը:</w:t>
      </w:r>
    </w:p>
    <w:p w14:paraId="40458A59" w14:textId="77777777" w:rsidR="00E45ACA" w:rsidRPr="00CF1E7B" w:rsidRDefault="00A150A9" w:rsidP="00EF3662">
      <w:pPr>
        <w:pStyle w:val="norm"/>
        <w:spacing w:line="240" w:lineRule="auto"/>
        <w:ind w:firstLine="567"/>
        <w:rPr>
          <w:rFonts w:ascii="GHEA Grapalat" w:hAnsi="GHEA Grapalat" w:cs="Tahoma"/>
          <w:color w:val="000000" w:themeColor="text1"/>
          <w:sz w:val="20"/>
          <w:lang w:val="hy-AM"/>
        </w:rPr>
      </w:pPr>
      <w:r w:rsidRPr="00CF1E7B">
        <w:rPr>
          <w:rFonts w:ascii="GHEA Grapalat" w:hAnsi="GHEA Grapalat"/>
          <w:color w:val="000000" w:themeColor="text1"/>
          <w:spacing w:val="-6"/>
          <w:sz w:val="20"/>
          <w:lang w:val="hy-AM"/>
        </w:rPr>
        <w:t>8</w:t>
      </w:r>
      <w:r w:rsidR="00201DA0" w:rsidRPr="00CF1E7B">
        <w:rPr>
          <w:rFonts w:ascii="GHEA Grapalat" w:hAnsi="GHEA Grapalat"/>
          <w:color w:val="000000" w:themeColor="text1"/>
          <w:spacing w:val="-6"/>
          <w:sz w:val="20"/>
          <w:lang w:val="hy-AM"/>
        </w:rPr>
        <w:t>.</w:t>
      </w:r>
      <w:r w:rsidR="00F96621" w:rsidRPr="00CF1E7B">
        <w:rPr>
          <w:rFonts w:ascii="GHEA Grapalat" w:hAnsi="GHEA Grapalat"/>
          <w:color w:val="000000" w:themeColor="text1"/>
          <w:spacing w:val="-6"/>
          <w:sz w:val="20"/>
          <w:lang w:val="hy-AM"/>
        </w:rPr>
        <w:t>2</w:t>
      </w:r>
      <w:r w:rsidR="00FE348B" w:rsidRPr="00CF1E7B">
        <w:rPr>
          <w:rFonts w:ascii="GHEA Grapalat" w:hAnsi="GHEA Grapalat"/>
          <w:color w:val="000000" w:themeColor="text1"/>
          <w:spacing w:val="-6"/>
          <w:sz w:val="20"/>
          <w:lang w:val="hy-AM"/>
        </w:rPr>
        <w:t>4</w:t>
      </w:r>
      <w:r w:rsidR="00F6799D" w:rsidRPr="00CF1E7B">
        <w:rPr>
          <w:rFonts w:ascii="GHEA Grapalat" w:hAnsi="GHEA Grapalat"/>
          <w:color w:val="000000" w:themeColor="text1"/>
          <w:spacing w:val="-6"/>
          <w:sz w:val="20"/>
          <w:lang w:val="hy-AM"/>
        </w:rPr>
        <w:t xml:space="preserve"> </w:t>
      </w:r>
      <w:r w:rsidR="00E45ACA" w:rsidRPr="00CF1E7B">
        <w:rPr>
          <w:rFonts w:ascii="GHEA Grapalat" w:hAnsi="GHEA Grapalat" w:cs="Tahoma"/>
          <w:color w:val="000000" w:themeColor="text1"/>
          <w:sz w:val="20"/>
          <w:lang w:val="hy-AM"/>
        </w:rPr>
        <w:t xml:space="preserve">Մինչև պայմանագիր կնքելը </w:t>
      </w:r>
      <w:r w:rsidR="004B383E" w:rsidRPr="00CF1E7B">
        <w:rPr>
          <w:rFonts w:ascii="GHEA Grapalat" w:hAnsi="GHEA Grapalat" w:cs="Tahoma"/>
          <w:color w:val="000000" w:themeColor="text1"/>
          <w:sz w:val="20"/>
          <w:lang w:val="hy-AM"/>
        </w:rPr>
        <w:t>պ</w:t>
      </w:r>
      <w:r w:rsidR="00E45ACA" w:rsidRPr="00CF1E7B">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F1E7B">
        <w:rPr>
          <w:rFonts w:ascii="GHEA Grapalat" w:hAnsi="GHEA Grapalat" w:cs="Sylfaen"/>
          <w:color w:val="000000" w:themeColor="text1"/>
          <w:lang w:val="hy-AM"/>
        </w:rPr>
        <w:t xml:space="preserve"> </w:t>
      </w:r>
      <w:r w:rsidR="00E45ACA" w:rsidRPr="00CF1E7B">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CF1E7B" w:rsidRDefault="00A150A9" w:rsidP="00491A74">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8</w:t>
      </w:r>
      <w:r w:rsidR="00201DA0" w:rsidRPr="00CF1E7B">
        <w:rPr>
          <w:rFonts w:ascii="GHEA Grapalat" w:hAnsi="GHEA Grapalat" w:cs="Sylfaen"/>
          <w:color w:val="000000" w:themeColor="text1"/>
          <w:szCs w:val="24"/>
          <w:lang w:val="hy-AM"/>
        </w:rPr>
        <w:t>.</w:t>
      </w:r>
      <w:r w:rsidR="00F96621" w:rsidRPr="00CF1E7B">
        <w:rPr>
          <w:rFonts w:ascii="GHEA Grapalat" w:hAnsi="GHEA Grapalat" w:cs="Sylfaen"/>
          <w:color w:val="000000" w:themeColor="text1"/>
          <w:szCs w:val="24"/>
          <w:lang w:val="hy-AM"/>
        </w:rPr>
        <w:t>2</w:t>
      </w:r>
      <w:r w:rsidR="00FE348B" w:rsidRPr="00CF1E7B">
        <w:rPr>
          <w:rFonts w:ascii="GHEA Grapalat" w:hAnsi="GHEA Grapalat" w:cs="Sylfaen"/>
          <w:color w:val="000000" w:themeColor="text1"/>
          <w:szCs w:val="24"/>
          <w:lang w:val="hy-AM"/>
        </w:rPr>
        <w:t>5</w:t>
      </w:r>
      <w:r w:rsidR="00D61B60" w:rsidRPr="00CF1E7B">
        <w:rPr>
          <w:rFonts w:ascii="GHEA Grapalat" w:hAnsi="GHEA Grapalat" w:cs="Sylfaen"/>
          <w:color w:val="000000" w:themeColor="text1"/>
          <w:szCs w:val="24"/>
          <w:lang w:val="hy-AM"/>
        </w:rPr>
        <w:t xml:space="preserve"> </w:t>
      </w:r>
      <w:r w:rsidR="00491A74" w:rsidRPr="00CF1E7B">
        <w:rPr>
          <w:rFonts w:ascii="GHEA Grapalat" w:hAnsi="GHEA Grapalat" w:cs="Sylfaen"/>
          <w:color w:val="000000" w:themeColor="text1"/>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77777777" w:rsidR="00491A74" w:rsidRPr="00CF1E7B" w:rsidRDefault="00491A74" w:rsidP="00491A74">
      <w:pPr>
        <w:pStyle w:val="BodyTextIndent2"/>
        <w:spacing w:line="240" w:lineRule="auto"/>
        <w:ind w:firstLine="567"/>
        <w:rPr>
          <w:rFonts w:ascii="GHEA Grapalat" w:hAnsi="GHEA Grapalat" w:cs="Sylfaen"/>
          <w:color w:val="000000" w:themeColor="text1"/>
          <w:lang w:val="hy-AM"/>
        </w:rPr>
      </w:pPr>
      <w:r w:rsidRPr="00CF1E7B">
        <w:rPr>
          <w:rFonts w:ascii="GHEA Grapalat" w:hAnsi="GHEA Grapalat" w:cs="Sylfaen"/>
          <w:color w:val="000000" w:themeColor="text1"/>
          <w:lang w:val="hy-AM"/>
        </w:rPr>
        <w:t>Անգործության</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ժամկետը</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սույն</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ընթացակարգի</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դեպքում «      » օրացուցային</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օր</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է</w:t>
      </w:r>
      <w:r w:rsidRPr="00CF1E7B">
        <w:rPr>
          <w:rFonts w:ascii="GHEA Grapalat" w:hAnsi="GHEA Grapalat" w:cs="Tahoma"/>
          <w:color w:val="000000" w:themeColor="text1"/>
          <w:lang w:val="hy-AM"/>
        </w:rPr>
        <w:t>։</w:t>
      </w:r>
      <w:r w:rsidRPr="00CF1E7B">
        <w:rPr>
          <w:rFonts w:ascii="GHEA Grapalat" w:hAnsi="GHEA Grapalat"/>
          <w:color w:val="000000" w:themeColor="text1"/>
          <w:lang w:val="hy-AM"/>
        </w:rPr>
        <w:t xml:space="preserve"> </w:t>
      </w:r>
      <w:r w:rsidRPr="00CF1E7B">
        <w:rPr>
          <w:rFonts w:ascii="GHEA Grapalat" w:hAnsi="GHEA Grapalat" w:cs="Sylfaen"/>
          <w:color w:val="000000" w:themeColor="text1"/>
          <w:lang w:val="hy-AM"/>
        </w:rPr>
        <w:t>Անգործության</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ժամկետը</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կիրառելի.</w:t>
      </w:r>
    </w:p>
    <w:p w14:paraId="14286E37" w14:textId="77777777" w:rsidR="00491A74" w:rsidRPr="00CF1E7B" w:rsidRDefault="00491A74" w:rsidP="00491A74">
      <w:pPr>
        <w:pStyle w:val="BodyTextIndent2"/>
        <w:spacing w:line="240" w:lineRule="auto"/>
        <w:ind w:firstLine="567"/>
        <w:rPr>
          <w:rFonts w:ascii="GHEA Grapalat" w:hAnsi="GHEA Grapalat" w:cs="Arial"/>
          <w:color w:val="000000" w:themeColor="text1"/>
          <w:lang w:val="hy-AM"/>
        </w:rPr>
      </w:pPr>
      <w:r w:rsidRPr="00CF1E7B">
        <w:rPr>
          <w:rFonts w:ascii="GHEA Grapalat" w:hAnsi="GHEA Grapalat" w:cs="Sylfaen"/>
          <w:color w:val="000000" w:themeColor="text1"/>
          <w:lang w:val="hy-AM"/>
        </w:rPr>
        <w:t>-</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չէ</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եթե</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միայն</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մեկ</w:t>
      </w:r>
      <w:r w:rsidRPr="00CF1E7B">
        <w:rPr>
          <w:rFonts w:ascii="GHEA Grapalat" w:hAnsi="GHEA Grapalat" w:cs="Arial"/>
          <w:color w:val="000000" w:themeColor="text1"/>
          <w:lang w:val="hy-AM"/>
        </w:rPr>
        <w:t xml:space="preserve"> մ</w:t>
      </w:r>
      <w:r w:rsidRPr="00CF1E7B">
        <w:rPr>
          <w:rFonts w:ascii="GHEA Grapalat" w:hAnsi="GHEA Grapalat" w:cs="Sylfaen"/>
          <w:color w:val="000000" w:themeColor="text1"/>
          <w:lang w:val="hy-AM"/>
        </w:rPr>
        <w:t>ասնակից է հայտ ներկայացրել</w:t>
      </w:r>
      <w:r w:rsidRPr="00CF1E7B">
        <w:rPr>
          <w:rFonts w:ascii="GHEA Grapalat" w:hAnsi="GHEA Grapalat"/>
          <w:i/>
          <w:color w:val="000000" w:themeColor="text1"/>
          <w:lang w:val="hy-AM"/>
        </w:rPr>
        <w:t>,</w:t>
      </w:r>
      <w:r w:rsidRPr="00CF1E7B">
        <w:rPr>
          <w:rFonts w:ascii="GHEA Grapalat" w:hAnsi="GHEA Grapalat"/>
          <w:color w:val="000000" w:themeColor="text1"/>
          <w:lang w:val="hy-AM"/>
        </w:rPr>
        <w:t xml:space="preserve"> </w:t>
      </w:r>
      <w:r w:rsidRPr="00CF1E7B">
        <w:rPr>
          <w:rFonts w:ascii="GHEA Grapalat" w:hAnsi="GHEA Grapalat" w:cs="Sylfaen"/>
          <w:color w:val="000000" w:themeColor="text1"/>
          <w:lang w:val="hy-AM"/>
        </w:rPr>
        <w:t>որի</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հետ</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կնքվում</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է</w:t>
      </w:r>
      <w:r w:rsidRPr="00CF1E7B">
        <w:rPr>
          <w:rFonts w:ascii="GHEA Grapalat" w:hAnsi="GHEA Grapalat" w:cs="Arial"/>
          <w:color w:val="000000" w:themeColor="text1"/>
          <w:lang w:val="hy-AM"/>
        </w:rPr>
        <w:t xml:space="preserve"> </w:t>
      </w:r>
      <w:r w:rsidRPr="00CF1E7B">
        <w:rPr>
          <w:rFonts w:ascii="GHEA Grapalat" w:hAnsi="GHEA Grapalat" w:cs="Sylfaen"/>
          <w:color w:val="000000" w:themeColor="text1"/>
          <w:lang w:val="hy-AM"/>
        </w:rPr>
        <w:t>պայմանագիր</w:t>
      </w:r>
      <w:r w:rsidRPr="00CF1E7B">
        <w:rPr>
          <w:rFonts w:ascii="GHEA Grapalat" w:hAnsi="GHEA Grapalat" w:cs="Arial"/>
          <w:color w:val="000000" w:themeColor="text1"/>
          <w:lang w:val="hy-AM"/>
        </w:rPr>
        <w:t>,</w:t>
      </w:r>
    </w:p>
    <w:p w14:paraId="6E18E9C7" w14:textId="77777777" w:rsidR="00491A74" w:rsidRPr="00CF1E7B" w:rsidRDefault="00491A74" w:rsidP="00491A74">
      <w:pPr>
        <w:pStyle w:val="BodyTextIndent2"/>
        <w:spacing w:line="240" w:lineRule="auto"/>
        <w:ind w:firstLine="567"/>
        <w:rPr>
          <w:rFonts w:ascii="GHEA Grapalat" w:hAnsi="GHEA Grapalat" w:cs="Sylfaen"/>
          <w:color w:val="000000" w:themeColor="text1"/>
          <w:lang w:val="hy-AM"/>
        </w:rPr>
      </w:pPr>
      <w:r w:rsidRPr="00CF1E7B">
        <w:rPr>
          <w:rFonts w:ascii="GHEA Grapalat" w:hAnsi="GHEA Grapalat" w:cs="Sylfaen"/>
          <w:color w:val="000000" w:themeColor="text1"/>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CF1E7B" w:rsidRDefault="00491A74" w:rsidP="00491A74">
      <w:pPr>
        <w:pStyle w:val="BodyTextIndent2"/>
        <w:spacing w:line="240" w:lineRule="auto"/>
        <w:ind w:firstLine="0"/>
        <w:rPr>
          <w:rFonts w:ascii="GHEA Grapalat" w:hAnsi="GHEA Grapalat"/>
          <w:i/>
          <w:color w:val="000000" w:themeColor="text1"/>
          <w:lang w:val="hy-AM"/>
        </w:rPr>
      </w:pPr>
    </w:p>
    <w:p w14:paraId="7E157B6B" w14:textId="77777777" w:rsidR="00491A74" w:rsidRPr="00CF1E7B" w:rsidRDefault="00491A74" w:rsidP="00491A74">
      <w:pPr>
        <w:pStyle w:val="BodyTextIndent2"/>
        <w:spacing w:line="240" w:lineRule="auto"/>
        <w:ind w:firstLine="567"/>
        <w:rPr>
          <w:rFonts w:ascii="GHEA Grapalat" w:hAnsi="GHEA Grapalat" w:cs="Sylfaen"/>
          <w:color w:val="000000" w:themeColor="text1"/>
          <w:szCs w:val="24"/>
          <w:lang w:val="hy-AM"/>
        </w:rPr>
      </w:pPr>
      <w:r w:rsidRPr="00CF1E7B">
        <w:rPr>
          <w:rFonts w:ascii="GHEA Grapalat" w:hAnsi="GHEA Grapalat" w:cs="Sylfaen"/>
          <w:color w:val="000000" w:themeColor="text1"/>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FE37A15" w14:textId="77777777" w:rsidR="00037DDE" w:rsidRDefault="00037DDE" w:rsidP="00EF3662">
      <w:pPr>
        <w:ind w:firstLine="567"/>
        <w:jc w:val="center"/>
        <w:rPr>
          <w:rFonts w:ascii="GHEA Grapalat" w:hAnsi="GHEA Grapalat"/>
          <w:b/>
          <w:color w:val="000000" w:themeColor="text1"/>
          <w:sz w:val="20"/>
          <w:lang w:val="hy-AM"/>
        </w:rPr>
      </w:pPr>
    </w:p>
    <w:p w14:paraId="4CD2FD34" w14:textId="77777777" w:rsidR="00AC05AE" w:rsidRDefault="00AC05AE" w:rsidP="00EF3662">
      <w:pPr>
        <w:ind w:firstLine="567"/>
        <w:jc w:val="center"/>
        <w:rPr>
          <w:rFonts w:ascii="GHEA Grapalat" w:hAnsi="GHEA Grapalat"/>
          <w:b/>
          <w:color w:val="000000" w:themeColor="text1"/>
          <w:sz w:val="20"/>
          <w:lang w:val="hy-AM"/>
        </w:rPr>
      </w:pPr>
    </w:p>
    <w:p w14:paraId="5DC235F6" w14:textId="77777777" w:rsidR="00AC05AE" w:rsidRDefault="00AC05AE" w:rsidP="00EF3662">
      <w:pPr>
        <w:ind w:firstLine="567"/>
        <w:jc w:val="center"/>
        <w:rPr>
          <w:rFonts w:ascii="GHEA Grapalat" w:hAnsi="GHEA Grapalat"/>
          <w:b/>
          <w:color w:val="000000" w:themeColor="text1"/>
          <w:sz w:val="20"/>
          <w:lang w:val="hy-AM"/>
        </w:rPr>
      </w:pPr>
    </w:p>
    <w:p w14:paraId="6BDBA205" w14:textId="77777777" w:rsidR="00AC05AE" w:rsidRPr="00CF1E7B" w:rsidRDefault="00AC05AE" w:rsidP="00EF3662">
      <w:pPr>
        <w:ind w:firstLine="567"/>
        <w:jc w:val="center"/>
        <w:rPr>
          <w:rFonts w:ascii="GHEA Grapalat" w:hAnsi="GHEA Grapalat"/>
          <w:b/>
          <w:color w:val="000000" w:themeColor="text1"/>
          <w:sz w:val="20"/>
          <w:lang w:val="hy-AM"/>
        </w:rPr>
      </w:pPr>
    </w:p>
    <w:p w14:paraId="54CF6C24" w14:textId="77777777" w:rsidR="000313A6" w:rsidRPr="00CF1E7B" w:rsidRDefault="00AA0AD8" w:rsidP="00EF3662">
      <w:pPr>
        <w:jc w:val="center"/>
        <w:rPr>
          <w:rFonts w:ascii="GHEA Grapalat" w:hAnsi="GHEA Grapalat" w:cs="Arial"/>
          <w:b/>
          <w:iCs/>
          <w:color w:val="000000" w:themeColor="text1"/>
          <w:sz w:val="20"/>
          <w:lang w:val="hy-AM"/>
        </w:rPr>
      </w:pPr>
      <w:r w:rsidRPr="00CF1E7B">
        <w:rPr>
          <w:rFonts w:ascii="GHEA Grapalat" w:hAnsi="GHEA Grapalat"/>
          <w:b/>
          <w:iCs/>
          <w:color w:val="000000" w:themeColor="text1"/>
          <w:sz w:val="20"/>
          <w:lang w:val="hy-AM"/>
        </w:rPr>
        <w:t>9</w:t>
      </w:r>
      <w:r w:rsidR="008D5016" w:rsidRPr="00CF1E7B">
        <w:rPr>
          <w:rFonts w:ascii="GHEA Grapalat" w:hAnsi="GHEA Grapalat"/>
          <w:b/>
          <w:iCs/>
          <w:color w:val="000000" w:themeColor="text1"/>
          <w:sz w:val="20"/>
          <w:lang w:val="hy-AM"/>
        </w:rPr>
        <w:t xml:space="preserve">. </w:t>
      </w:r>
      <w:r w:rsidR="008D5016" w:rsidRPr="00CF1E7B">
        <w:rPr>
          <w:rFonts w:ascii="GHEA Grapalat" w:hAnsi="GHEA Grapalat" w:cs="Sylfaen"/>
          <w:b/>
          <w:iCs/>
          <w:color w:val="000000" w:themeColor="text1"/>
          <w:sz w:val="20"/>
          <w:lang w:val="hy-AM"/>
        </w:rPr>
        <w:t>ՊԱՅՄԱՆԱԳՐԻ</w:t>
      </w:r>
      <w:r w:rsidR="008D5016" w:rsidRPr="00CF1E7B">
        <w:rPr>
          <w:rFonts w:ascii="GHEA Grapalat" w:hAnsi="GHEA Grapalat" w:cs="Arial"/>
          <w:b/>
          <w:iCs/>
          <w:color w:val="000000" w:themeColor="text1"/>
          <w:sz w:val="20"/>
          <w:lang w:val="hy-AM"/>
        </w:rPr>
        <w:t xml:space="preserve"> </w:t>
      </w:r>
      <w:r w:rsidR="008D5016" w:rsidRPr="00CF1E7B">
        <w:rPr>
          <w:rFonts w:ascii="GHEA Grapalat" w:hAnsi="GHEA Grapalat" w:cs="Sylfaen"/>
          <w:b/>
          <w:iCs/>
          <w:color w:val="000000" w:themeColor="text1"/>
          <w:sz w:val="20"/>
          <w:lang w:val="hy-AM"/>
        </w:rPr>
        <w:t>ԿՆՔՈՒՄԸ</w:t>
      </w:r>
      <w:r w:rsidR="008D5016" w:rsidRPr="00CF1E7B">
        <w:rPr>
          <w:rFonts w:ascii="GHEA Grapalat" w:hAnsi="GHEA Grapalat" w:cs="Arial"/>
          <w:b/>
          <w:iCs/>
          <w:color w:val="000000" w:themeColor="text1"/>
          <w:sz w:val="20"/>
          <w:lang w:val="hy-AM"/>
        </w:rPr>
        <w:t xml:space="preserve"> </w:t>
      </w:r>
    </w:p>
    <w:p w14:paraId="34748C4D" w14:textId="77777777" w:rsidR="00096865" w:rsidRPr="00CF1E7B" w:rsidRDefault="00096865" w:rsidP="00EF3662">
      <w:pPr>
        <w:jc w:val="center"/>
        <w:rPr>
          <w:rFonts w:ascii="GHEA Grapalat" w:hAnsi="GHEA Grapalat"/>
          <w:b/>
          <w:iCs/>
          <w:color w:val="000000" w:themeColor="text1"/>
          <w:sz w:val="20"/>
          <w:lang w:val="hy-AM"/>
        </w:rPr>
      </w:pPr>
    </w:p>
    <w:p w14:paraId="76373D09" w14:textId="77777777" w:rsidR="00096865" w:rsidRPr="00CF1E7B" w:rsidRDefault="00AA0AD8" w:rsidP="00EF3662">
      <w:pPr>
        <w:ind w:firstLine="567"/>
        <w:jc w:val="both"/>
        <w:rPr>
          <w:rFonts w:ascii="GHEA Grapalat" w:hAnsi="GHEA Grapalat" w:cs="Sylfaen"/>
          <w:color w:val="000000" w:themeColor="text1"/>
          <w:sz w:val="20"/>
          <w:lang w:val="hy-AM"/>
        </w:rPr>
      </w:pPr>
      <w:r w:rsidRPr="00CF1E7B">
        <w:rPr>
          <w:rFonts w:ascii="GHEA Grapalat" w:hAnsi="GHEA Grapalat"/>
          <w:iCs/>
          <w:color w:val="000000" w:themeColor="text1"/>
          <w:sz w:val="20"/>
          <w:lang w:val="hy-AM"/>
        </w:rPr>
        <w:lastRenderedPageBreak/>
        <w:t>9</w:t>
      </w:r>
      <w:r w:rsidR="00096865" w:rsidRPr="00CF1E7B">
        <w:rPr>
          <w:rFonts w:ascii="GHEA Grapalat" w:hAnsi="GHEA Grapalat"/>
          <w:iCs/>
          <w:color w:val="000000" w:themeColor="text1"/>
          <w:sz w:val="20"/>
          <w:lang w:val="hy-AM"/>
        </w:rPr>
        <w:t xml:space="preserve">.1 </w:t>
      </w:r>
      <w:r w:rsidR="00096865" w:rsidRPr="00CF1E7B">
        <w:rPr>
          <w:rFonts w:ascii="GHEA Grapalat" w:hAnsi="GHEA Grapalat" w:cs="Sylfaen"/>
          <w:color w:val="000000" w:themeColor="text1"/>
          <w:sz w:val="20"/>
          <w:lang w:val="hy-AM"/>
        </w:rPr>
        <w:t xml:space="preserve">Պայմանագիր կնքվում է հանձնաժողովի որոշման հիման վրա` </w:t>
      </w:r>
      <w:r w:rsidRPr="00CF1E7B">
        <w:rPr>
          <w:rFonts w:ascii="GHEA Grapalat" w:hAnsi="GHEA Grapalat" w:cs="Sylfaen"/>
          <w:color w:val="000000" w:themeColor="text1"/>
          <w:sz w:val="20"/>
          <w:lang w:val="hy-AM"/>
        </w:rPr>
        <w:t>պ</w:t>
      </w:r>
      <w:r w:rsidR="00096865" w:rsidRPr="00CF1E7B">
        <w:rPr>
          <w:rFonts w:ascii="GHEA Grapalat" w:hAnsi="GHEA Grapalat" w:cs="Sylfaen"/>
          <w:color w:val="000000" w:themeColor="text1"/>
          <w:sz w:val="20"/>
          <w:lang w:val="hy-AM"/>
        </w:rPr>
        <w:t>ատվիրատուի կողմից</w:t>
      </w:r>
      <w:r w:rsidR="004D5671" w:rsidRPr="00CF1E7B">
        <w:rPr>
          <w:rFonts w:ascii="GHEA Grapalat" w:hAnsi="GHEA Grapalat" w:cs="Sylfaen"/>
          <w:color w:val="000000" w:themeColor="text1"/>
          <w:sz w:val="20"/>
          <w:lang w:val="hy-AM"/>
        </w:rPr>
        <w:t>։</w:t>
      </w:r>
      <w:r w:rsidR="00096865" w:rsidRPr="00CF1E7B">
        <w:rPr>
          <w:rFonts w:ascii="GHEA Grapalat" w:hAnsi="GHEA Grapalat" w:cs="Sylfaen"/>
          <w:color w:val="000000" w:themeColor="text1"/>
          <w:sz w:val="20"/>
          <w:lang w:val="hy-AM"/>
        </w:rPr>
        <w:t xml:space="preserve"> Պայմանագիրը կնքվում է գրավոր` մեկ փաստաթուղթ կազմելու միջոցով</w:t>
      </w:r>
      <w:r w:rsidR="004D5671" w:rsidRPr="00CF1E7B">
        <w:rPr>
          <w:rFonts w:ascii="GHEA Grapalat" w:hAnsi="GHEA Grapalat" w:cs="Sylfaen"/>
          <w:color w:val="000000" w:themeColor="text1"/>
          <w:sz w:val="20"/>
          <w:lang w:val="hy-AM"/>
        </w:rPr>
        <w:t>։</w:t>
      </w:r>
    </w:p>
    <w:p w14:paraId="402D8505" w14:textId="3ED80E16" w:rsidR="00EB6E54" w:rsidRPr="00CF1E7B" w:rsidRDefault="00AA0AD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9</w:t>
      </w:r>
      <w:r w:rsidR="00096865" w:rsidRPr="00CF1E7B">
        <w:rPr>
          <w:rFonts w:ascii="GHEA Grapalat" w:hAnsi="GHEA Grapalat" w:cs="Sylfaen"/>
          <w:color w:val="000000" w:themeColor="text1"/>
          <w:sz w:val="20"/>
          <w:lang w:val="hy-AM"/>
        </w:rPr>
        <w:t xml:space="preserve">.2 </w:t>
      </w:r>
      <w:r w:rsidR="00EB6E54" w:rsidRPr="00CF1E7B">
        <w:rPr>
          <w:rFonts w:ascii="GHEA Grapalat" w:hAnsi="GHEA Grapalat" w:cs="Sylfaen"/>
          <w:color w:val="000000" w:themeColor="text1"/>
          <w:sz w:val="20"/>
          <w:lang w:val="hy-AM"/>
        </w:rPr>
        <w:t xml:space="preserve">Սույն հրավերի </w:t>
      </w:r>
      <w:r w:rsidR="005D3674" w:rsidRPr="00CF1E7B">
        <w:rPr>
          <w:rFonts w:ascii="GHEA Grapalat" w:hAnsi="GHEA Grapalat" w:cs="Sylfaen"/>
          <w:color w:val="000000" w:themeColor="text1"/>
          <w:sz w:val="20"/>
          <w:lang w:val="hy-AM"/>
        </w:rPr>
        <w:t xml:space="preserve">1-ին մասի </w:t>
      </w:r>
      <w:r w:rsidRPr="00CF1E7B">
        <w:rPr>
          <w:rFonts w:ascii="GHEA Grapalat" w:hAnsi="GHEA Grapalat" w:cs="Sylfaen"/>
          <w:color w:val="000000" w:themeColor="text1"/>
          <w:sz w:val="20"/>
          <w:lang w:val="hy-AM"/>
        </w:rPr>
        <w:t>8</w:t>
      </w:r>
      <w:r w:rsidR="003717D2" w:rsidRPr="00CF1E7B">
        <w:rPr>
          <w:rFonts w:ascii="GHEA Grapalat" w:hAnsi="GHEA Grapalat" w:cs="Sylfaen"/>
          <w:color w:val="000000" w:themeColor="text1"/>
          <w:sz w:val="20"/>
          <w:lang w:val="hy-AM"/>
        </w:rPr>
        <w:t>.</w:t>
      </w:r>
      <w:r w:rsidR="00F96621" w:rsidRPr="00CF1E7B">
        <w:rPr>
          <w:rFonts w:ascii="GHEA Grapalat" w:hAnsi="GHEA Grapalat" w:cs="Sylfaen"/>
          <w:color w:val="000000" w:themeColor="text1"/>
          <w:sz w:val="20"/>
          <w:lang w:val="hy-AM"/>
        </w:rPr>
        <w:t>2</w:t>
      </w:r>
      <w:r w:rsidR="00FE348B" w:rsidRPr="00CF1E7B">
        <w:rPr>
          <w:rFonts w:ascii="GHEA Grapalat" w:hAnsi="GHEA Grapalat" w:cs="Sylfaen"/>
          <w:color w:val="000000" w:themeColor="text1"/>
          <w:sz w:val="20"/>
          <w:lang w:val="hy-AM"/>
        </w:rPr>
        <w:t>5</w:t>
      </w:r>
      <w:r w:rsidR="00D61B60" w:rsidRPr="00CF1E7B">
        <w:rPr>
          <w:rFonts w:ascii="GHEA Grapalat" w:hAnsi="GHEA Grapalat" w:cs="Sylfaen"/>
          <w:color w:val="000000" w:themeColor="text1"/>
          <w:sz w:val="20"/>
          <w:lang w:val="hy-AM"/>
        </w:rPr>
        <w:t xml:space="preserve"> </w:t>
      </w:r>
      <w:r w:rsidR="00EB6E54" w:rsidRPr="00CF1E7B">
        <w:rPr>
          <w:rFonts w:ascii="GHEA Grapalat" w:hAnsi="GHEA Grapalat" w:cs="Sylfaen"/>
          <w:color w:val="000000" w:themeColor="text1"/>
          <w:sz w:val="20"/>
          <w:lang w:val="hy-AM"/>
        </w:rPr>
        <w:t>կետով սահմանված անգործության ժամկետը լրանալուն հաջորդող չոր</w:t>
      </w:r>
      <w:r w:rsidR="00491A74" w:rsidRPr="00CF1E7B">
        <w:rPr>
          <w:rFonts w:ascii="GHEA Grapalat" w:hAnsi="GHEA Grapalat" w:cs="Sylfaen"/>
          <w:color w:val="000000" w:themeColor="text1"/>
          <w:sz w:val="20"/>
          <w:lang w:val="hy-AM"/>
        </w:rPr>
        <w:t>րորդ</w:t>
      </w:r>
      <w:r w:rsidR="00EB6E54" w:rsidRPr="00CF1E7B">
        <w:rPr>
          <w:rFonts w:ascii="GHEA Grapalat" w:hAnsi="GHEA Grapalat" w:cs="Sylfaen"/>
          <w:color w:val="000000" w:themeColor="text1"/>
          <w:sz w:val="20"/>
          <w:lang w:val="hy-AM"/>
        </w:rPr>
        <w:t xml:space="preserve"> աշխատանքային օր</w:t>
      </w:r>
      <w:r w:rsidR="00491A74" w:rsidRPr="00CF1E7B">
        <w:rPr>
          <w:rFonts w:ascii="GHEA Grapalat" w:hAnsi="GHEA Grapalat" w:cs="Sylfaen"/>
          <w:color w:val="000000" w:themeColor="text1"/>
          <w:sz w:val="20"/>
          <w:lang w:val="hy-AM"/>
        </w:rPr>
        <w:t>ը</w:t>
      </w:r>
      <w:r w:rsidR="00EB6E54"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պ</w:t>
      </w:r>
      <w:r w:rsidR="00EB6E54" w:rsidRPr="00CF1E7B">
        <w:rPr>
          <w:rFonts w:ascii="GHEA Grapalat" w:hAnsi="GHEA Grapalat" w:cs="Sylfaen"/>
          <w:color w:val="000000" w:themeColor="text1"/>
          <w:sz w:val="20"/>
          <w:lang w:val="hy-AM"/>
        </w:rPr>
        <w:t xml:space="preserve">ատվիրատուն ծանուցում է ընտրված </w:t>
      </w:r>
      <w:r w:rsidR="005457B4" w:rsidRPr="00CF1E7B">
        <w:rPr>
          <w:rFonts w:ascii="GHEA Grapalat" w:hAnsi="GHEA Grapalat" w:cs="Sylfaen"/>
          <w:color w:val="000000" w:themeColor="text1"/>
          <w:sz w:val="20"/>
          <w:lang w:val="hy-AM"/>
        </w:rPr>
        <w:t>մ</w:t>
      </w:r>
      <w:r w:rsidR="00EB6E54" w:rsidRPr="00CF1E7B">
        <w:rPr>
          <w:rFonts w:ascii="GHEA Grapalat" w:hAnsi="GHEA Grapalat" w:cs="Sylfaen"/>
          <w:color w:val="000000" w:themeColor="text1"/>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CF1E7B">
        <w:rPr>
          <w:rFonts w:ascii="GHEA Grapalat" w:hAnsi="GHEA Grapalat" w:cs="Sylfaen"/>
          <w:color w:val="000000" w:themeColor="text1"/>
          <w:sz w:val="20"/>
          <w:lang w:val="hy-AM"/>
        </w:rPr>
        <w:t xml:space="preserve">1-ին մասի </w:t>
      </w:r>
      <w:r w:rsidRPr="00CF1E7B">
        <w:rPr>
          <w:rFonts w:ascii="GHEA Grapalat" w:hAnsi="GHEA Grapalat" w:cs="Sylfaen"/>
          <w:color w:val="000000" w:themeColor="text1"/>
          <w:sz w:val="20"/>
          <w:lang w:val="hy-AM"/>
        </w:rPr>
        <w:t>8</w:t>
      </w:r>
      <w:r w:rsidR="003717D2" w:rsidRPr="00CF1E7B">
        <w:rPr>
          <w:rFonts w:ascii="GHEA Grapalat" w:hAnsi="GHEA Grapalat" w:cs="Sylfaen"/>
          <w:color w:val="000000" w:themeColor="text1"/>
          <w:sz w:val="20"/>
          <w:lang w:val="hy-AM"/>
        </w:rPr>
        <w:t>.</w:t>
      </w:r>
      <w:r w:rsidR="00F96621" w:rsidRPr="00CF1E7B">
        <w:rPr>
          <w:rFonts w:ascii="GHEA Grapalat" w:hAnsi="GHEA Grapalat" w:cs="Sylfaen"/>
          <w:color w:val="000000" w:themeColor="text1"/>
          <w:sz w:val="20"/>
          <w:lang w:val="hy-AM"/>
        </w:rPr>
        <w:t>2</w:t>
      </w:r>
      <w:r w:rsidR="00FE348B" w:rsidRPr="00CF1E7B">
        <w:rPr>
          <w:rFonts w:ascii="GHEA Grapalat" w:hAnsi="GHEA Grapalat" w:cs="Sylfaen"/>
          <w:color w:val="000000" w:themeColor="text1"/>
          <w:sz w:val="20"/>
          <w:lang w:val="hy-AM"/>
        </w:rPr>
        <w:t>5</w:t>
      </w:r>
      <w:r w:rsidR="00F6799D" w:rsidRPr="00CF1E7B">
        <w:rPr>
          <w:rFonts w:ascii="GHEA Grapalat" w:hAnsi="GHEA Grapalat" w:cs="Sylfaen"/>
          <w:color w:val="000000" w:themeColor="text1"/>
          <w:sz w:val="20"/>
          <w:lang w:val="hy-AM"/>
        </w:rPr>
        <w:t xml:space="preserve"> </w:t>
      </w:r>
      <w:r w:rsidR="00EB6E54" w:rsidRPr="00CF1E7B">
        <w:rPr>
          <w:rFonts w:ascii="GHEA Grapalat" w:hAnsi="GHEA Grapalat" w:cs="Sylfaen"/>
          <w:color w:val="000000" w:themeColor="text1"/>
          <w:sz w:val="20"/>
          <w:lang w:val="hy-AM"/>
        </w:rPr>
        <w:t xml:space="preserve">կետով սահմանված անգործության ժամկետը լրանալու օրվան հաջորդող </w:t>
      </w:r>
      <w:r w:rsidR="00491A74" w:rsidRPr="00CF1E7B">
        <w:rPr>
          <w:rFonts w:ascii="GHEA Grapalat" w:hAnsi="GHEA Grapalat" w:cs="Sylfaen"/>
          <w:color w:val="000000" w:themeColor="text1"/>
          <w:sz w:val="20"/>
          <w:lang w:val="hy-AM"/>
        </w:rPr>
        <w:t>չորրորդ</w:t>
      </w:r>
      <w:r w:rsidR="00EB6E54" w:rsidRPr="00CF1E7B">
        <w:rPr>
          <w:rFonts w:ascii="GHEA Grapalat" w:hAnsi="GHEA Grapalat" w:cs="Sylfaen"/>
          <w:color w:val="000000" w:themeColor="text1"/>
          <w:sz w:val="20"/>
          <w:lang w:val="hy-AM"/>
        </w:rPr>
        <w:t xml:space="preserve"> աշխատանքային օրը:</w:t>
      </w:r>
    </w:p>
    <w:p w14:paraId="2D54E94F" w14:textId="77777777" w:rsidR="00F23A51" w:rsidRPr="00CF1E7B" w:rsidRDefault="00AA0AD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9</w:t>
      </w:r>
      <w:r w:rsidR="003717D2" w:rsidRPr="00CF1E7B">
        <w:rPr>
          <w:rFonts w:ascii="GHEA Grapalat" w:hAnsi="GHEA Grapalat" w:cs="Sylfaen"/>
          <w:color w:val="000000" w:themeColor="text1"/>
          <w:sz w:val="20"/>
          <w:lang w:val="hy-AM"/>
        </w:rPr>
        <w:t>.3</w:t>
      </w:r>
      <w:r w:rsidR="00F23A51" w:rsidRPr="00CF1E7B">
        <w:rPr>
          <w:rFonts w:ascii="GHEA Grapalat" w:hAnsi="GHEA Grapalat" w:cs="Sylfaen"/>
          <w:color w:val="000000" w:themeColor="text1"/>
          <w:sz w:val="20"/>
          <w:lang w:val="hy-AM"/>
        </w:rPr>
        <w:t xml:space="preserve"> </w:t>
      </w:r>
      <w:r w:rsidR="00EB6E54" w:rsidRPr="00CF1E7B">
        <w:rPr>
          <w:rFonts w:ascii="GHEA Grapalat" w:hAnsi="GHEA Grapalat" w:cs="Sylfaen"/>
          <w:color w:val="000000" w:themeColor="text1"/>
          <w:sz w:val="20"/>
          <w:lang w:val="hy-AM"/>
        </w:rPr>
        <w:t xml:space="preserve">Ընտրված </w:t>
      </w:r>
      <w:r w:rsidRPr="00CF1E7B">
        <w:rPr>
          <w:rFonts w:ascii="GHEA Grapalat" w:hAnsi="GHEA Grapalat" w:cs="Sylfaen"/>
          <w:color w:val="000000" w:themeColor="text1"/>
          <w:sz w:val="20"/>
          <w:lang w:val="hy-AM"/>
        </w:rPr>
        <w:t>մ</w:t>
      </w:r>
      <w:r w:rsidR="00EB6E54" w:rsidRPr="00CF1E7B">
        <w:rPr>
          <w:rFonts w:ascii="GHEA Grapalat" w:hAnsi="GHEA Grapalat" w:cs="Sylfaen"/>
          <w:color w:val="000000" w:themeColor="text1"/>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CF1E7B">
        <w:rPr>
          <w:rFonts w:ascii="GHEA Grapalat" w:hAnsi="GHEA Grapalat" w:cs="Sylfaen"/>
          <w:color w:val="000000" w:themeColor="text1"/>
          <w:sz w:val="20"/>
          <w:lang w:val="hy-AM"/>
        </w:rPr>
        <w:t>Ընդ որում</w:t>
      </w:r>
      <w:r w:rsidR="00EB6E54" w:rsidRPr="00CF1E7B">
        <w:rPr>
          <w:rFonts w:ascii="GHEA Grapalat" w:hAnsi="GHEA Grapalat" w:cs="Sylfaen"/>
          <w:color w:val="000000" w:themeColor="text1"/>
          <w:sz w:val="20"/>
          <w:lang w:val="hy-AM"/>
        </w:rPr>
        <w:t xml:space="preserve"> </w:t>
      </w:r>
      <w:r w:rsidR="0005035B" w:rsidRPr="00CF1E7B">
        <w:rPr>
          <w:rFonts w:ascii="GHEA Grapalat" w:hAnsi="GHEA Grapalat" w:cs="Sylfaen"/>
          <w:color w:val="000000" w:themeColor="text1"/>
          <w:sz w:val="20"/>
          <w:lang w:val="hy-AM"/>
        </w:rPr>
        <w:t xml:space="preserve">շինարարական աշխատանքների գնման դեպքում  </w:t>
      </w:r>
      <w:r w:rsidR="00EB6E54" w:rsidRPr="00CF1E7B">
        <w:rPr>
          <w:rFonts w:ascii="GHEA Grapalat" w:hAnsi="GHEA Grapalat" w:cs="Sylfaen"/>
          <w:color w:val="000000" w:themeColor="text1"/>
          <w:sz w:val="20"/>
          <w:lang w:val="hy-AM"/>
        </w:rPr>
        <w:t xml:space="preserve">պայմանագրում ներառվում </w:t>
      </w:r>
      <w:r w:rsidR="0005035B" w:rsidRPr="00CF1E7B">
        <w:rPr>
          <w:rFonts w:ascii="GHEA Grapalat" w:hAnsi="GHEA Grapalat" w:cs="Sylfaen"/>
          <w:color w:val="000000" w:themeColor="text1"/>
          <w:sz w:val="20"/>
          <w:lang w:val="hy-AM"/>
        </w:rPr>
        <w:t>են</w:t>
      </w:r>
      <w:r w:rsidR="00EB6E54" w:rsidRPr="00CF1E7B">
        <w:rPr>
          <w:rFonts w:ascii="GHEA Grapalat" w:hAnsi="GHEA Grapalat" w:cs="Sylfaen"/>
          <w:color w:val="000000" w:themeColor="text1"/>
          <w:sz w:val="20"/>
          <w:lang w:val="hy-AM"/>
        </w:rPr>
        <w:t xml:space="preserve"> ընտրված մասնակցի կողմից հայտով ներկայացված </w:t>
      </w:r>
      <w:r w:rsidR="0005035B" w:rsidRPr="00CF1E7B">
        <w:rPr>
          <w:rFonts w:ascii="GHEA Grapalat" w:hAnsi="GHEA Grapalat" w:cs="Sylfaen"/>
          <w:color w:val="000000" w:themeColor="text1"/>
          <w:sz w:val="20"/>
          <w:lang w:val="hy-AM"/>
        </w:rPr>
        <w:t>սարքերը և սարքավորումները</w:t>
      </w:r>
      <w:r w:rsidR="00443B7A" w:rsidRPr="00CF1E7B">
        <w:rPr>
          <w:rFonts w:ascii="GHEA Grapalat" w:hAnsi="GHEA Grapalat" w:cs="Sylfaen"/>
          <w:color w:val="000000" w:themeColor="text1"/>
          <w:sz w:val="20"/>
          <w:lang w:val="hy-AM"/>
        </w:rPr>
        <w:t xml:space="preserve">: </w:t>
      </w:r>
    </w:p>
    <w:p w14:paraId="2D874308" w14:textId="77777777" w:rsidR="009365B5" w:rsidRPr="00CF1E7B" w:rsidRDefault="00AA0AD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9</w:t>
      </w:r>
      <w:r w:rsidR="003717D2" w:rsidRPr="00CF1E7B">
        <w:rPr>
          <w:rFonts w:ascii="GHEA Grapalat" w:hAnsi="GHEA Grapalat" w:cs="Sylfaen"/>
          <w:color w:val="000000" w:themeColor="text1"/>
          <w:sz w:val="20"/>
          <w:lang w:val="hy-AM"/>
        </w:rPr>
        <w:t>.4</w:t>
      </w:r>
      <w:r w:rsidR="009365B5" w:rsidRPr="00CF1E7B">
        <w:rPr>
          <w:rFonts w:ascii="GHEA Grapalat" w:hAnsi="GHEA Grapalat" w:cs="Sylfaen"/>
          <w:color w:val="000000" w:themeColor="text1"/>
          <w:sz w:val="20"/>
          <w:lang w:val="hy-AM"/>
        </w:rPr>
        <w:t xml:space="preserve"> Պայմանագիր կնքելու մասին պատվիրատուի ծանուցումն ընտրված մասնակցին ուղարկելու օրը հանձնաժողովի քարտուղարը </w:t>
      </w:r>
      <w:r w:rsidRPr="00CF1E7B">
        <w:rPr>
          <w:rFonts w:ascii="GHEA Grapalat" w:hAnsi="GHEA Grapalat" w:cs="Sylfaen"/>
          <w:color w:val="000000" w:themeColor="text1"/>
          <w:sz w:val="20"/>
          <w:lang w:val="hy-AM"/>
        </w:rPr>
        <w:t>հ</w:t>
      </w:r>
      <w:r w:rsidR="009365B5" w:rsidRPr="00CF1E7B">
        <w:rPr>
          <w:rFonts w:ascii="GHEA Grapalat" w:hAnsi="GHEA Grapalat" w:cs="Sylfaen"/>
          <w:color w:val="000000" w:themeColor="text1"/>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19071723" w14:textId="77777777" w:rsidR="0026516D" w:rsidRPr="00CF1E7B" w:rsidRDefault="0026516D" w:rsidP="0026516D">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9.5 Եթե ընտրված մասնակիցը պայմանագիր կնքելու մասին ծանուցումը և պայմանագրի նախագիծն ստանալուց հետո` ծանուցմամբ սահմանված ժամկետում</w:t>
      </w:r>
      <w:r w:rsidRPr="00CF1E7B" w:rsidDel="00904AEF">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չի ստորագրում պայմանագիրը և պատվիրատուին ներկայացնում պայմանագրի ապահովումը, իսկ կնքվելիք պայմանագրի նախագծով կանխավճար նախատեսված լինելու դեպքում նաև կանխավճարի ապահովումը,</w:t>
      </w:r>
      <w:r w:rsidRPr="00CF1E7B">
        <w:rPr>
          <w:rFonts w:ascii="GHEA Grapalat" w:hAnsi="GHEA Grapalat" w:cs="Sylfaen"/>
          <w:i/>
          <w:color w:val="000000" w:themeColor="text1"/>
          <w:sz w:val="20"/>
          <w:lang w:val="hy-AM"/>
        </w:rPr>
        <w:t xml:space="preserve"> </w:t>
      </w:r>
      <w:r w:rsidRPr="00CF1E7B">
        <w:rPr>
          <w:rFonts w:ascii="GHEA Grapalat" w:hAnsi="GHEA Grapalat" w:cs="Sylfaen"/>
          <w:color w:val="000000" w:themeColor="text1"/>
          <w:sz w:val="20"/>
          <w:lang w:val="hy-AM"/>
        </w:rPr>
        <w:t>ապա նա զրկվում է պայմանագիրը ստորագրելու իրավունքից։</w:t>
      </w:r>
    </w:p>
    <w:p w14:paraId="1D436D3C" w14:textId="400F5FA0" w:rsidR="000313A6" w:rsidRPr="00CF1E7B" w:rsidRDefault="0026516D" w:rsidP="0026516D">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Ընդ որում 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 և հաստատմանը հաջորդող աշխատանքային օրը ուղեկցող գրությամբ տրամադրվում է ընտրված մասնակցին:</w:t>
      </w:r>
    </w:p>
    <w:p w14:paraId="3EC25536" w14:textId="77777777" w:rsidR="0033571F" w:rsidRPr="00CF1E7B" w:rsidRDefault="00AA0AD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9</w:t>
      </w:r>
      <w:r w:rsidR="005B1DD6" w:rsidRPr="00CF1E7B">
        <w:rPr>
          <w:rFonts w:ascii="GHEA Grapalat" w:hAnsi="GHEA Grapalat" w:cs="Sylfaen"/>
          <w:color w:val="000000" w:themeColor="text1"/>
          <w:sz w:val="20"/>
          <w:lang w:val="hy-AM"/>
        </w:rPr>
        <w:t>.6</w:t>
      </w:r>
      <w:r w:rsidR="0033571F" w:rsidRPr="00CF1E7B">
        <w:rPr>
          <w:rFonts w:ascii="GHEA Grapalat" w:hAnsi="GHEA Grapalat" w:cs="Sylfaen"/>
          <w:color w:val="000000" w:themeColor="text1"/>
          <w:sz w:val="20"/>
          <w:lang w:val="hy-AM"/>
        </w:rPr>
        <w:t xml:space="preserve"> </w:t>
      </w:r>
      <w:r w:rsidR="009365B5" w:rsidRPr="00CF1E7B">
        <w:rPr>
          <w:rFonts w:ascii="GHEA Grapalat" w:hAnsi="GHEA Grapalat" w:cs="Sylfaen"/>
          <w:color w:val="000000" w:themeColor="text1"/>
          <w:sz w:val="20"/>
          <w:lang w:val="hy-AM"/>
        </w:rPr>
        <w:t xml:space="preserve">Պայմանագիր կնքելու վերաբերյալ </w:t>
      </w:r>
      <w:r w:rsidR="00A6756D" w:rsidRPr="00CF1E7B">
        <w:rPr>
          <w:rFonts w:ascii="GHEA Grapalat" w:hAnsi="GHEA Grapalat" w:cs="Sylfaen"/>
          <w:color w:val="000000" w:themeColor="text1"/>
          <w:sz w:val="20"/>
          <w:lang w:val="hy-AM"/>
        </w:rPr>
        <w:t>պ</w:t>
      </w:r>
      <w:r w:rsidR="009365B5" w:rsidRPr="00CF1E7B">
        <w:rPr>
          <w:rFonts w:ascii="GHEA Grapalat" w:hAnsi="GHEA Grapalat" w:cs="Sylfaen"/>
          <w:color w:val="000000" w:themeColor="text1"/>
          <w:sz w:val="20"/>
          <w:lang w:val="hy-AM"/>
        </w:rPr>
        <w:t>ատվիրատուի առաջարկ</w:t>
      </w:r>
      <w:r w:rsidR="00EA7474" w:rsidRPr="00CF1E7B">
        <w:rPr>
          <w:rFonts w:ascii="GHEA Grapalat" w:hAnsi="GHEA Grapalat" w:cs="Sylfaen"/>
          <w:color w:val="000000" w:themeColor="text1"/>
          <w:sz w:val="20"/>
          <w:lang w:val="hy-AM"/>
        </w:rPr>
        <w:t>ը</w:t>
      </w:r>
      <w:r w:rsidR="009365B5" w:rsidRPr="00CF1E7B">
        <w:rPr>
          <w:rFonts w:ascii="GHEA Grapalat" w:hAnsi="GHEA Grapalat" w:cs="Sylfaen"/>
          <w:color w:val="000000" w:themeColor="text1"/>
          <w:sz w:val="20"/>
          <w:lang w:val="hy-AM"/>
        </w:rPr>
        <w:t xml:space="preserve"> ստացած </w:t>
      </w:r>
      <w:r w:rsidR="00EA7474" w:rsidRPr="00CF1E7B">
        <w:rPr>
          <w:rFonts w:ascii="GHEA Grapalat" w:hAnsi="GHEA Grapalat" w:cs="Sylfaen"/>
          <w:color w:val="000000" w:themeColor="text1"/>
          <w:sz w:val="20"/>
          <w:lang w:val="hy-AM"/>
        </w:rPr>
        <w:t xml:space="preserve">ընտրված մասնակիցը համակարգի </w:t>
      </w:r>
      <w:r w:rsidR="009365B5" w:rsidRPr="00CF1E7B">
        <w:rPr>
          <w:rFonts w:ascii="GHEA Grapalat" w:hAnsi="GHEA Grapalat" w:cs="Sylfaen"/>
          <w:color w:val="000000" w:themeColor="text1"/>
          <w:sz w:val="20"/>
          <w:lang w:val="hy-AM"/>
        </w:rPr>
        <w:t>միջոցով ընդունում կամ մերժում է իրեն ներկայացված առաջարկը:</w:t>
      </w:r>
    </w:p>
    <w:p w14:paraId="404BDE38" w14:textId="4E619FC9" w:rsidR="00D612BC" w:rsidRPr="00CF1E7B" w:rsidRDefault="00AA0AD8" w:rsidP="00EF3662">
      <w:pPr>
        <w:pStyle w:val="BodyTextIndent"/>
        <w:spacing w:line="240" w:lineRule="auto"/>
        <w:ind w:firstLine="567"/>
        <w:rPr>
          <w:rFonts w:ascii="GHEA Grapalat" w:hAnsi="GHEA Grapalat" w:cs="Sylfaen"/>
          <w:i w:val="0"/>
          <w:color w:val="000000" w:themeColor="text1"/>
          <w:szCs w:val="24"/>
          <w:lang w:val="hy-AM"/>
        </w:rPr>
      </w:pPr>
      <w:r w:rsidRPr="00CF1E7B">
        <w:rPr>
          <w:rFonts w:ascii="GHEA Grapalat" w:hAnsi="GHEA Grapalat" w:cs="Sylfaen"/>
          <w:i w:val="0"/>
          <w:color w:val="000000" w:themeColor="text1"/>
          <w:szCs w:val="24"/>
          <w:lang w:val="hy-AM"/>
        </w:rPr>
        <w:t>9</w:t>
      </w:r>
      <w:r w:rsidR="00D17258" w:rsidRPr="00CF1E7B">
        <w:rPr>
          <w:rFonts w:ascii="GHEA Grapalat" w:hAnsi="GHEA Grapalat" w:cs="Sylfaen"/>
          <w:i w:val="0"/>
          <w:color w:val="000000" w:themeColor="text1"/>
          <w:szCs w:val="24"/>
          <w:lang w:val="hy-AM"/>
        </w:rPr>
        <w:t>.</w:t>
      </w:r>
      <w:r w:rsidR="005B1DD6" w:rsidRPr="00CF1E7B">
        <w:rPr>
          <w:rFonts w:ascii="GHEA Grapalat" w:hAnsi="GHEA Grapalat" w:cs="Sylfaen"/>
          <w:i w:val="0"/>
          <w:color w:val="000000" w:themeColor="text1"/>
          <w:szCs w:val="24"/>
          <w:lang w:val="hy-AM"/>
        </w:rPr>
        <w:t>7</w:t>
      </w:r>
      <w:r w:rsidR="00D17258" w:rsidRPr="00CF1E7B">
        <w:rPr>
          <w:rFonts w:ascii="GHEA Grapalat" w:hAnsi="GHEA Grapalat" w:cs="Sylfaen"/>
          <w:i w:val="0"/>
          <w:color w:val="000000" w:themeColor="text1"/>
          <w:szCs w:val="24"/>
          <w:lang w:val="hy-AM"/>
        </w:rPr>
        <w:t xml:space="preserve"> </w:t>
      </w:r>
      <w:r w:rsidR="00096865" w:rsidRPr="00CF1E7B">
        <w:rPr>
          <w:rFonts w:ascii="GHEA Grapalat" w:hAnsi="GHEA Grapalat" w:cs="Sylfaen"/>
          <w:i w:val="0"/>
          <w:color w:val="000000" w:themeColor="text1"/>
          <w:szCs w:val="24"/>
          <w:lang w:val="hy-AM"/>
        </w:rPr>
        <w:t xml:space="preserve">Մինչև սույն հրավերի </w:t>
      </w:r>
      <w:r w:rsidR="00447FFD" w:rsidRPr="00CF1E7B">
        <w:rPr>
          <w:rFonts w:ascii="GHEA Grapalat" w:hAnsi="GHEA Grapalat" w:cs="Sylfaen"/>
          <w:i w:val="0"/>
          <w:color w:val="000000" w:themeColor="text1"/>
          <w:szCs w:val="24"/>
          <w:lang w:val="hy-AM"/>
        </w:rPr>
        <w:t xml:space="preserve">1-ին մասի </w:t>
      </w:r>
      <w:r w:rsidR="00A6756D" w:rsidRPr="00CF1E7B">
        <w:rPr>
          <w:rFonts w:ascii="GHEA Grapalat" w:hAnsi="GHEA Grapalat" w:cs="Sylfaen"/>
          <w:i w:val="0"/>
          <w:color w:val="000000" w:themeColor="text1"/>
          <w:szCs w:val="24"/>
          <w:lang w:val="hy-AM"/>
        </w:rPr>
        <w:t>9</w:t>
      </w:r>
      <w:r w:rsidR="005B1DD6" w:rsidRPr="00CF1E7B">
        <w:rPr>
          <w:rFonts w:ascii="GHEA Grapalat" w:hAnsi="GHEA Grapalat" w:cs="Sylfaen"/>
          <w:i w:val="0"/>
          <w:color w:val="000000" w:themeColor="text1"/>
          <w:szCs w:val="24"/>
          <w:lang w:val="hy-AM"/>
        </w:rPr>
        <w:t>.5</w:t>
      </w:r>
      <w:r w:rsidR="00096865" w:rsidRPr="00CF1E7B">
        <w:rPr>
          <w:rFonts w:ascii="GHEA Grapalat" w:hAnsi="GHEA Grapalat" w:cs="Sylfaen"/>
          <w:i w:val="0"/>
          <w:color w:val="000000" w:themeColor="text1"/>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CF1E7B">
        <w:rPr>
          <w:rFonts w:ascii="GHEA Grapalat" w:hAnsi="GHEA Grapalat" w:cs="Sylfaen"/>
          <w:i w:val="0"/>
          <w:color w:val="000000" w:themeColor="text1"/>
          <w:szCs w:val="24"/>
          <w:lang w:val="hy-AM"/>
        </w:rPr>
        <w:t>կանխավճարի չափի կամ</w:t>
      </w:r>
      <w:r w:rsidR="00096865" w:rsidRPr="00CF1E7B">
        <w:rPr>
          <w:rFonts w:ascii="GHEA Grapalat" w:hAnsi="GHEA Grapalat" w:cs="Sylfaen"/>
          <w:i w:val="0"/>
          <w:color w:val="000000" w:themeColor="text1"/>
          <w:szCs w:val="24"/>
          <w:lang w:val="hy-AM"/>
        </w:rPr>
        <w:t>ընտրված մասնակցի առաջարկած գնի ավելացմանը</w:t>
      </w:r>
      <w:r w:rsidR="004D5671" w:rsidRPr="00CF1E7B">
        <w:rPr>
          <w:rFonts w:ascii="GHEA Grapalat" w:hAnsi="GHEA Grapalat" w:cs="Sylfaen"/>
          <w:i w:val="0"/>
          <w:color w:val="000000" w:themeColor="text1"/>
          <w:szCs w:val="24"/>
          <w:lang w:val="hy-AM"/>
        </w:rPr>
        <w:t>։</w:t>
      </w:r>
      <w:r w:rsidR="00D612BC" w:rsidRPr="00CF1E7B">
        <w:rPr>
          <w:rFonts w:ascii="GHEA Mariam" w:hAnsi="GHEA Mariam"/>
          <w:color w:val="000000" w:themeColor="text1"/>
          <w:spacing w:val="-8"/>
          <w:lang w:val="hy-AM"/>
        </w:rPr>
        <w:t xml:space="preserve"> </w:t>
      </w:r>
    </w:p>
    <w:p w14:paraId="3998EFDF" w14:textId="77777777" w:rsidR="00F23A51" w:rsidRPr="00CF1E7B" w:rsidRDefault="00AA0AD8" w:rsidP="00EF3662">
      <w:pPr>
        <w:pStyle w:val="BodyTextIndent"/>
        <w:spacing w:line="240" w:lineRule="auto"/>
        <w:ind w:firstLine="567"/>
        <w:rPr>
          <w:rFonts w:ascii="GHEA Grapalat" w:hAnsi="GHEA Grapalat" w:cs="Sylfaen"/>
          <w:i w:val="0"/>
          <w:color w:val="000000" w:themeColor="text1"/>
          <w:szCs w:val="24"/>
          <w:lang w:val="hy-AM"/>
        </w:rPr>
      </w:pPr>
      <w:r w:rsidRPr="00CF1E7B">
        <w:rPr>
          <w:rFonts w:ascii="GHEA Grapalat" w:hAnsi="GHEA Grapalat" w:cs="Sylfaen"/>
          <w:i w:val="0"/>
          <w:color w:val="000000" w:themeColor="text1"/>
          <w:szCs w:val="24"/>
          <w:lang w:val="hy-AM"/>
        </w:rPr>
        <w:t>9</w:t>
      </w:r>
      <w:r w:rsidR="00FC6B2B" w:rsidRPr="00CF1E7B">
        <w:rPr>
          <w:rFonts w:ascii="GHEA Grapalat" w:hAnsi="GHEA Grapalat" w:cs="Sylfaen"/>
          <w:i w:val="0"/>
          <w:color w:val="000000" w:themeColor="text1"/>
          <w:szCs w:val="24"/>
          <w:lang w:val="hy-AM"/>
        </w:rPr>
        <w:t>.8</w:t>
      </w:r>
      <w:r w:rsidR="00534468" w:rsidRPr="00CF1E7B">
        <w:rPr>
          <w:rFonts w:ascii="GHEA Grapalat" w:hAnsi="GHEA Grapalat" w:cs="Sylfaen"/>
          <w:i w:val="0"/>
          <w:color w:val="000000" w:themeColor="text1"/>
          <w:szCs w:val="24"/>
          <w:lang w:val="hy-AM"/>
        </w:rPr>
        <w:t xml:space="preserve"> Պայմանագիրը կնքվելուն հաջորդող աշխատանքային օրը հանձնաժողովի քարտուղարը </w:t>
      </w:r>
      <w:r w:rsidR="00EA7474" w:rsidRPr="00CF1E7B">
        <w:rPr>
          <w:rFonts w:ascii="GHEA Grapalat" w:hAnsi="GHEA Grapalat" w:cs="Sylfaen"/>
          <w:i w:val="0"/>
          <w:color w:val="000000" w:themeColor="text1"/>
          <w:szCs w:val="24"/>
          <w:lang w:val="hy-AM"/>
        </w:rPr>
        <w:t xml:space="preserve">համակարգում </w:t>
      </w:r>
      <w:r w:rsidR="00534468" w:rsidRPr="00CF1E7B">
        <w:rPr>
          <w:rFonts w:ascii="GHEA Grapalat" w:hAnsi="GHEA Grapalat" w:cs="Sylfaen"/>
          <w:i w:val="0"/>
          <w:color w:val="000000" w:themeColor="text1"/>
          <w:szCs w:val="24"/>
          <w:lang w:val="hy-AM"/>
        </w:rPr>
        <w:t>ավարտում է ընթացակարգը</w:t>
      </w:r>
      <w:r w:rsidR="00F23A51" w:rsidRPr="00CF1E7B">
        <w:rPr>
          <w:rFonts w:ascii="GHEA Grapalat" w:hAnsi="GHEA Grapalat" w:cs="Sylfaen"/>
          <w:i w:val="0"/>
          <w:color w:val="000000" w:themeColor="text1"/>
          <w:szCs w:val="24"/>
          <w:lang w:val="hy-AM"/>
        </w:rPr>
        <w:t>:</w:t>
      </w:r>
    </w:p>
    <w:p w14:paraId="3B371C92" w14:textId="77777777" w:rsidR="008957DB" w:rsidRPr="00CF1E7B" w:rsidRDefault="008957DB" w:rsidP="00EF3662">
      <w:pPr>
        <w:pStyle w:val="BodyTextIndent"/>
        <w:spacing w:line="240" w:lineRule="auto"/>
        <w:ind w:firstLine="567"/>
        <w:rPr>
          <w:rFonts w:ascii="GHEA Grapalat" w:hAnsi="GHEA Grapalat" w:cs="Sylfaen"/>
          <w:i w:val="0"/>
          <w:color w:val="000000" w:themeColor="text1"/>
          <w:szCs w:val="24"/>
          <w:lang w:val="hy-AM"/>
        </w:rPr>
      </w:pPr>
    </w:p>
    <w:p w14:paraId="65AA0299" w14:textId="77777777" w:rsidR="00A45024" w:rsidRPr="00CF1E7B" w:rsidRDefault="00A45024" w:rsidP="00EF3662">
      <w:pPr>
        <w:pStyle w:val="BodyTextIndent"/>
        <w:spacing w:line="240" w:lineRule="auto"/>
        <w:ind w:firstLine="567"/>
        <w:rPr>
          <w:rFonts w:ascii="GHEA Grapalat" w:hAnsi="GHEA Grapalat" w:cs="Sylfaen"/>
          <w:i w:val="0"/>
          <w:color w:val="000000" w:themeColor="text1"/>
          <w:szCs w:val="24"/>
          <w:lang w:val="hy-AM"/>
        </w:rPr>
      </w:pPr>
    </w:p>
    <w:p w14:paraId="3958BFA2" w14:textId="77777777" w:rsidR="00096865" w:rsidRPr="00CF1E7B" w:rsidRDefault="00030D40" w:rsidP="00EF3662">
      <w:pPr>
        <w:jc w:val="center"/>
        <w:rPr>
          <w:rFonts w:ascii="GHEA Grapalat" w:hAnsi="GHEA Grapalat" w:cs="Arial"/>
          <w:b/>
          <w:iCs/>
          <w:color w:val="000000" w:themeColor="text1"/>
          <w:sz w:val="20"/>
          <w:lang w:val="hy-AM"/>
        </w:rPr>
      </w:pPr>
      <w:r w:rsidRPr="00CF1E7B">
        <w:rPr>
          <w:rFonts w:ascii="GHEA Grapalat" w:hAnsi="GHEA Grapalat"/>
          <w:b/>
          <w:iCs/>
          <w:color w:val="000000" w:themeColor="text1"/>
          <w:sz w:val="20"/>
          <w:lang w:val="hy-AM"/>
        </w:rPr>
        <w:t>10</w:t>
      </w:r>
      <w:r w:rsidR="008D5016" w:rsidRPr="00CF1E7B">
        <w:rPr>
          <w:rFonts w:ascii="GHEA Grapalat" w:hAnsi="GHEA Grapalat"/>
          <w:b/>
          <w:iCs/>
          <w:color w:val="000000" w:themeColor="text1"/>
          <w:sz w:val="20"/>
          <w:lang w:val="hy-AM"/>
        </w:rPr>
        <w:t xml:space="preserve">. </w:t>
      </w:r>
      <w:r w:rsidR="00E2245F" w:rsidRPr="00CF1E7B">
        <w:rPr>
          <w:rFonts w:ascii="GHEA Grapalat" w:hAnsi="GHEA Grapalat" w:cs="Sylfaen"/>
          <w:b/>
          <w:iCs/>
          <w:color w:val="000000" w:themeColor="text1"/>
          <w:sz w:val="20"/>
          <w:lang w:val="hy-AM"/>
        </w:rPr>
        <w:t>ՈՐԱԿԱՎՈՐՄԱՆ</w:t>
      </w:r>
      <w:r w:rsidR="00E2245F" w:rsidRPr="00CF1E7B">
        <w:rPr>
          <w:rFonts w:ascii="GHEA Grapalat" w:hAnsi="GHEA Grapalat" w:cs="Arial"/>
          <w:b/>
          <w:iCs/>
          <w:color w:val="000000" w:themeColor="text1"/>
          <w:sz w:val="20"/>
          <w:lang w:val="hy-AM"/>
        </w:rPr>
        <w:t xml:space="preserve"> </w:t>
      </w:r>
      <w:r w:rsidR="00E2245F" w:rsidRPr="00CF1E7B">
        <w:rPr>
          <w:rFonts w:ascii="GHEA Grapalat" w:hAnsi="GHEA Grapalat" w:cs="Sylfaen"/>
          <w:b/>
          <w:iCs/>
          <w:color w:val="000000" w:themeColor="text1"/>
          <w:sz w:val="20"/>
          <w:lang w:val="hy-AM"/>
        </w:rPr>
        <w:t xml:space="preserve">ԵՎ </w:t>
      </w:r>
      <w:r w:rsidR="008D5016" w:rsidRPr="00CF1E7B">
        <w:rPr>
          <w:rFonts w:ascii="GHEA Grapalat" w:hAnsi="GHEA Grapalat" w:cs="Sylfaen"/>
          <w:b/>
          <w:iCs/>
          <w:color w:val="000000" w:themeColor="text1"/>
          <w:sz w:val="20"/>
          <w:lang w:val="hy-AM"/>
        </w:rPr>
        <w:t>ՊԱՅՄԱՆԱԳՐԻ</w:t>
      </w:r>
      <w:r w:rsidR="00EE0172" w:rsidRPr="00CF1E7B">
        <w:rPr>
          <w:rFonts w:ascii="GHEA Grapalat" w:hAnsi="GHEA Grapalat" w:cs="Sylfaen"/>
          <w:b/>
          <w:iCs/>
          <w:color w:val="000000" w:themeColor="text1"/>
          <w:sz w:val="20"/>
          <w:lang w:val="hy-AM"/>
        </w:rPr>
        <w:t xml:space="preserve"> </w:t>
      </w:r>
      <w:r w:rsidR="008D5016" w:rsidRPr="00CF1E7B">
        <w:rPr>
          <w:rFonts w:ascii="GHEA Grapalat" w:hAnsi="GHEA Grapalat" w:cs="Sylfaen"/>
          <w:b/>
          <w:iCs/>
          <w:color w:val="000000" w:themeColor="text1"/>
          <w:sz w:val="20"/>
          <w:lang w:val="hy-AM"/>
        </w:rPr>
        <w:t>ԱՊԱՀՈՎՈՒՄ</w:t>
      </w:r>
      <w:r w:rsidR="00E2245F" w:rsidRPr="00CF1E7B">
        <w:rPr>
          <w:rFonts w:ascii="GHEA Grapalat" w:hAnsi="GHEA Grapalat" w:cs="Sylfaen"/>
          <w:b/>
          <w:iCs/>
          <w:color w:val="000000" w:themeColor="text1"/>
          <w:sz w:val="20"/>
          <w:lang w:val="hy-AM"/>
        </w:rPr>
        <w:t>ՆԵՐ</w:t>
      </w:r>
      <w:r w:rsidR="008D5016" w:rsidRPr="00CF1E7B">
        <w:rPr>
          <w:rFonts w:ascii="GHEA Grapalat" w:hAnsi="GHEA Grapalat" w:cs="Sylfaen"/>
          <w:b/>
          <w:iCs/>
          <w:color w:val="000000" w:themeColor="text1"/>
          <w:sz w:val="20"/>
          <w:lang w:val="hy-AM"/>
        </w:rPr>
        <w:t>Ը</w:t>
      </w:r>
      <w:r w:rsidR="008D5016" w:rsidRPr="00CF1E7B">
        <w:rPr>
          <w:rFonts w:ascii="GHEA Grapalat" w:hAnsi="GHEA Grapalat" w:cs="Arial"/>
          <w:b/>
          <w:iCs/>
          <w:color w:val="000000" w:themeColor="text1"/>
          <w:sz w:val="20"/>
          <w:lang w:val="hy-AM"/>
        </w:rPr>
        <w:t xml:space="preserve"> </w:t>
      </w:r>
    </w:p>
    <w:p w14:paraId="1CBC7DEC" w14:textId="77777777" w:rsidR="00096865" w:rsidRPr="00CF1E7B" w:rsidRDefault="00096865" w:rsidP="00EF3662">
      <w:pPr>
        <w:jc w:val="center"/>
        <w:rPr>
          <w:rFonts w:ascii="GHEA Grapalat" w:hAnsi="GHEA Grapalat"/>
          <w:b/>
          <w:iCs/>
          <w:color w:val="000000" w:themeColor="text1"/>
          <w:sz w:val="20"/>
          <w:lang w:val="hy-AM"/>
        </w:rPr>
      </w:pPr>
    </w:p>
    <w:p w14:paraId="6D7931F0" w14:textId="77777777" w:rsidR="00125808" w:rsidRPr="00CF1E7B" w:rsidRDefault="00125808" w:rsidP="00125808">
      <w:pPr>
        <w:ind w:firstLine="567"/>
        <w:jc w:val="both"/>
        <w:rPr>
          <w:rFonts w:ascii="GHEA Grapalat" w:hAnsi="GHEA Grapalat" w:cs="Sylfaen"/>
          <w:color w:val="000000" w:themeColor="text1"/>
          <w:sz w:val="20"/>
          <w:lang w:val="hy-AM"/>
        </w:rPr>
      </w:pPr>
      <w:r w:rsidRPr="00CF1E7B">
        <w:rPr>
          <w:rFonts w:ascii="GHEA Grapalat" w:hAnsi="GHEA Grapalat"/>
          <w:iCs/>
          <w:color w:val="000000" w:themeColor="text1"/>
          <w:sz w:val="20"/>
          <w:lang w:val="hy-AM"/>
        </w:rPr>
        <w:t>10.</w:t>
      </w:r>
      <w:r w:rsidRPr="00CF1E7B">
        <w:rPr>
          <w:rFonts w:ascii="GHEA Grapalat" w:hAnsi="GHEA Grapalat" w:cs="Sylfaen"/>
          <w:color w:val="000000" w:themeColor="text1"/>
          <w:sz w:val="20"/>
          <w:lang w:val="hy-AM"/>
        </w:rPr>
        <w:t xml:space="preserve">1 Պայմանագրի ապահովումը ներկայացնելու պահանջի հիման վրա, այն ստանալու օրվանից հետո 5 աշխատանքային օրվա ընթացքում, ընտրված մասնակիցը պարտավոր է ներկայացնել պայմանագրի ապահովում։ Եթե ապահովումը ներկայացվում է բանկային երաշխիքի ձևով, ապա սույն կետով նախատեսված ժամկետը սահմանվում է </w:t>
      </w:r>
      <w:r w:rsidRPr="00CF1E7B">
        <w:rPr>
          <w:rFonts w:ascii="GHEA Grapalat" w:hAnsi="GHEA Grapalat" w:cs="Sylfaen"/>
          <w:b/>
          <w:bCs/>
          <w:color w:val="000000" w:themeColor="text1"/>
          <w:sz w:val="20"/>
          <w:lang w:val="hy-AM"/>
        </w:rPr>
        <w:t>«10» աշխատանքային օր։</w:t>
      </w:r>
      <w:r w:rsidRPr="00CF1E7B">
        <w:rPr>
          <w:rFonts w:ascii="GHEA Grapalat" w:hAnsi="GHEA Grapalat" w:cs="Sylfaen"/>
          <w:color w:val="000000" w:themeColor="text1"/>
          <w:sz w:val="20"/>
          <w:lang w:val="hy-AM"/>
        </w:rPr>
        <w:t xml:space="preserve"> Ընտրված մասնակցի հետ պայմանագիր կնքվում է, եթե վերջինս ներկայացնում է պայմանագրի (կանխավճարի)  ապահովումները</w:t>
      </w:r>
      <w:r w:rsidRPr="00CF1E7B">
        <w:rPr>
          <w:rStyle w:val="FootnoteReference"/>
          <w:rFonts w:ascii="GHEA Grapalat" w:hAnsi="GHEA Grapalat" w:cs="Sylfaen"/>
          <w:color w:val="000000" w:themeColor="text1"/>
          <w:sz w:val="20"/>
          <w:lang w:val="hy-AM"/>
        </w:rPr>
        <w:footnoteReference w:id="5"/>
      </w:r>
    </w:p>
    <w:p w14:paraId="1DF2C645" w14:textId="1FCBE229" w:rsidR="00CF24D6" w:rsidRPr="00CF1E7B" w:rsidRDefault="00AD6D6A" w:rsidP="00775810">
      <w:pPr>
        <w:ind w:firstLine="567"/>
        <w:jc w:val="both"/>
        <w:rPr>
          <w:rFonts w:ascii="GHEA Grapalat" w:hAnsi="GHEA Grapalat" w:cs="Arial"/>
          <w:color w:val="000000" w:themeColor="text1"/>
          <w:sz w:val="20"/>
          <w:lang w:val="hy-AM"/>
        </w:rPr>
      </w:pPr>
      <w:r w:rsidRPr="00CF1E7B">
        <w:rPr>
          <w:rFonts w:ascii="GHEA Grapalat" w:hAnsi="GHEA Grapalat" w:cs="Sylfaen"/>
          <w:color w:val="000000" w:themeColor="text1"/>
          <w:sz w:val="20"/>
          <w:lang w:val="hy-AM"/>
        </w:rPr>
        <w:t>10.2</w:t>
      </w:r>
      <w:r w:rsidR="00F96621" w:rsidRPr="00CF1E7B">
        <w:rPr>
          <w:rFonts w:ascii="GHEA Grapalat" w:hAnsi="GHEA Grapalat" w:cs="Sylfaen"/>
          <w:color w:val="000000" w:themeColor="text1"/>
          <w:sz w:val="20"/>
          <w:lang w:val="hy-AM"/>
        </w:rPr>
        <w:t xml:space="preserve"> </w:t>
      </w:r>
      <w:r w:rsidR="0074145B" w:rsidRPr="00CF1E7B">
        <w:rPr>
          <w:rFonts w:ascii="GHEA Grapalat" w:hAnsi="GHEA Grapalat" w:cs="Sylfaen"/>
          <w:color w:val="000000" w:themeColor="text1"/>
          <w:sz w:val="20"/>
          <w:lang w:val="hy-AM"/>
        </w:rPr>
        <w:t>Որակավորման ապահովման չափը հավասար է</w:t>
      </w:r>
      <w:r w:rsidR="00491A74" w:rsidRPr="00CF1E7B">
        <w:rPr>
          <w:rFonts w:ascii="GHEA Grapalat" w:hAnsi="GHEA Grapalat" w:cs="Sylfaen"/>
          <w:color w:val="000000" w:themeColor="text1"/>
          <w:sz w:val="20"/>
          <w:lang w:val="hy-AM"/>
        </w:rPr>
        <w:t xml:space="preserve"> սույն ընթացակարգի շրջանակում գնվելիք աշխատանքների գնման գնի</w:t>
      </w:r>
      <w:r w:rsidR="0074145B" w:rsidRPr="00CF1E7B">
        <w:rPr>
          <w:rFonts w:ascii="GHEA Grapalat" w:hAnsi="GHEA Grapalat" w:cs="Sylfaen"/>
          <w:color w:val="000000" w:themeColor="text1"/>
          <w:sz w:val="20"/>
          <w:lang w:val="hy-AM"/>
        </w:rPr>
        <w:t xml:space="preserve"> </w:t>
      </w:r>
      <w:r w:rsidR="000212A8" w:rsidRPr="00CF1E7B">
        <w:rPr>
          <w:rFonts w:ascii="GHEA Grapalat" w:hAnsi="GHEA Grapalat" w:cs="Sylfaen"/>
          <w:b/>
          <w:bCs/>
          <w:color w:val="000000" w:themeColor="text1"/>
          <w:sz w:val="20"/>
          <w:lang w:val="hy-AM"/>
        </w:rPr>
        <w:t>15 տոկոսին</w:t>
      </w:r>
      <w:r w:rsidR="0074145B" w:rsidRPr="00CF1E7B">
        <w:rPr>
          <w:rFonts w:ascii="GHEA Grapalat" w:hAnsi="GHEA Grapalat" w:cs="Sylfaen"/>
          <w:color w:val="000000" w:themeColor="text1"/>
          <w:sz w:val="20"/>
          <w:lang w:val="hy-AM"/>
        </w:rPr>
        <w:t>:</w:t>
      </w:r>
      <w:r w:rsidR="00491A74" w:rsidRPr="00CF1E7B">
        <w:rPr>
          <w:rFonts w:ascii="GHEA Grapalat" w:hAnsi="GHEA Grapalat" w:cs="Sylfaen"/>
          <w:color w:val="000000" w:themeColor="text1"/>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CF1E7B">
        <w:rPr>
          <w:rFonts w:ascii="GHEA Grapalat" w:hAnsi="GHEA Grapalat" w:cs="Sylfaen"/>
          <w:color w:val="000000" w:themeColor="text1"/>
          <w:sz w:val="20"/>
          <w:lang w:val="hy-AM"/>
        </w:rPr>
        <w:t xml:space="preserve"> </w:t>
      </w:r>
      <w:r w:rsidR="00F96621" w:rsidRPr="00CF1E7B">
        <w:rPr>
          <w:rFonts w:ascii="GHEA Grapalat" w:hAnsi="GHEA Grapalat" w:cs="Sylfaen"/>
          <w:color w:val="000000" w:themeColor="text1"/>
          <w:sz w:val="20"/>
          <w:lang w:val="hy-AM"/>
        </w:rPr>
        <w:t xml:space="preserve">Որակավորման ապահովումը ներկայացվում է </w:t>
      </w:r>
      <w:r w:rsidR="000212A8" w:rsidRPr="00CF1E7B">
        <w:rPr>
          <w:rFonts w:ascii="GHEA Grapalat" w:hAnsi="GHEA Grapalat" w:cs="Sylfaen"/>
          <w:color w:val="000000" w:themeColor="text1"/>
          <w:sz w:val="20"/>
          <w:lang w:val="hy-AM"/>
        </w:rPr>
        <w:t>տուժանքի (հավելված 4</w:t>
      </w:r>
      <w:r w:rsidR="000212A8" w:rsidRPr="00CF1E7B">
        <w:rPr>
          <w:rFonts w:ascii="Cambria Math" w:hAnsi="Cambria Math" w:cs="Cambria Math"/>
          <w:color w:val="000000" w:themeColor="text1"/>
          <w:sz w:val="20"/>
          <w:lang w:val="hy-AM"/>
        </w:rPr>
        <w:t>․</w:t>
      </w:r>
      <w:r w:rsidR="000212A8" w:rsidRPr="00CF1E7B">
        <w:rPr>
          <w:rFonts w:ascii="GHEA Grapalat" w:hAnsi="GHEA Grapalat" w:cs="Sylfaen"/>
          <w:color w:val="000000" w:themeColor="text1"/>
          <w:sz w:val="20"/>
          <w:lang w:val="hy-AM"/>
        </w:rPr>
        <w:t>2)  կամ կանխիկ փողի</w:t>
      </w:r>
      <w:r w:rsidR="00A45024" w:rsidRPr="00CF1E7B">
        <w:rPr>
          <w:rFonts w:ascii="GHEA Grapalat" w:hAnsi="GHEA Grapalat" w:cs="Sylfaen"/>
          <w:color w:val="000000" w:themeColor="text1"/>
          <w:sz w:val="20"/>
          <w:lang w:val="hy-AM"/>
        </w:rPr>
        <w:t xml:space="preserve"> </w:t>
      </w:r>
      <w:r w:rsidR="000212A8" w:rsidRPr="00CF1E7B">
        <w:rPr>
          <w:rFonts w:ascii="GHEA Grapalat" w:hAnsi="GHEA Grapalat" w:cs="Sylfaen"/>
          <w:color w:val="000000" w:themeColor="text1"/>
          <w:sz w:val="20"/>
          <w:lang w:val="hy-AM"/>
        </w:rPr>
        <w:t xml:space="preserve"> ձևով։ </w:t>
      </w:r>
      <w:r w:rsidR="00E76EDE" w:rsidRPr="00CF1E7B">
        <w:rPr>
          <w:rFonts w:ascii="GHEA Grapalat" w:hAnsi="GHEA Grapalat" w:cs="Sylfaen"/>
          <w:color w:val="000000" w:themeColor="text1"/>
          <w:sz w:val="20"/>
          <w:lang w:val="hy-AM"/>
        </w:rPr>
        <w:t>Ընդ որում ապահովումը</w:t>
      </w:r>
      <w:r w:rsidR="00DF68A6" w:rsidRPr="00CF1E7B">
        <w:rPr>
          <w:rFonts w:ascii="GHEA Grapalat" w:hAnsi="GHEA Grapalat" w:cs="Sylfaen"/>
          <w:color w:val="000000" w:themeColor="text1"/>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0212A8" w:rsidRPr="00CF1E7B">
        <w:rPr>
          <w:rFonts w:ascii="GHEA Grapalat" w:hAnsi="GHEA Grapalat" w:cs="Sylfaen"/>
          <w:color w:val="000000" w:themeColor="text1"/>
          <w:sz w:val="20"/>
          <w:lang w:val="hy-AM"/>
        </w:rPr>
        <w:t>2</w:t>
      </w:r>
      <w:r w:rsidR="00CF12EE" w:rsidRPr="00CF1E7B">
        <w:rPr>
          <w:rFonts w:ascii="GHEA Grapalat" w:hAnsi="GHEA Grapalat" w:cs="Sylfaen"/>
          <w:color w:val="000000" w:themeColor="text1"/>
          <w:sz w:val="20"/>
          <w:lang w:val="hy-AM"/>
        </w:rPr>
        <w:t>0</w:t>
      </w:r>
      <w:r w:rsidR="00DF68A6" w:rsidRPr="00CF1E7B">
        <w:rPr>
          <w:rFonts w:ascii="GHEA Grapalat" w:hAnsi="GHEA Grapalat" w:cs="Sylfaen"/>
          <w:color w:val="000000" w:themeColor="text1"/>
          <w:sz w:val="20"/>
          <w:lang w:val="hy-AM"/>
        </w:rPr>
        <w:t xml:space="preserve">-րդ </w:t>
      </w:r>
      <w:r w:rsidR="00A558B9" w:rsidRPr="00CF1E7B">
        <w:rPr>
          <w:rFonts w:ascii="GHEA Grapalat" w:hAnsi="GHEA Grapalat" w:cs="Sylfaen"/>
          <w:color w:val="000000" w:themeColor="text1"/>
          <w:sz w:val="20"/>
          <w:lang w:val="hy-AM"/>
        </w:rPr>
        <w:t>աշխատանքային</w:t>
      </w:r>
      <w:r w:rsidR="00DF68A6" w:rsidRPr="00CF1E7B">
        <w:rPr>
          <w:rFonts w:ascii="GHEA Grapalat" w:hAnsi="GHEA Grapalat" w:cs="Sylfaen"/>
          <w:color w:val="000000" w:themeColor="text1"/>
          <w:sz w:val="20"/>
          <w:lang w:val="hy-AM"/>
        </w:rPr>
        <w:t xml:space="preserve"> օրը </w:t>
      </w:r>
      <w:r w:rsidR="00F96621" w:rsidRPr="00CF1E7B">
        <w:rPr>
          <w:rFonts w:ascii="GHEA Grapalat" w:hAnsi="GHEA Grapalat" w:cs="Arial"/>
          <w:color w:val="000000" w:themeColor="text1"/>
          <w:sz w:val="20"/>
          <w:lang w:val="hy-AM"/>
        </w:rPr>
        <w:t>ներառյալ</w:t>
      </w:r>
      <w:r w:rsidR="003D4668" w:rsidRPr="00CF1E7B">
        <w:rPr>
          <w:rFonts w:ascii="GHEA Grapalat" w:hAnsi="GHEA Grapalat" w:cs="Arial"/>
          <w:color w:val="000000" w:themeColor="text1"/>
          <w:sz w:val="20"/>
          <w:lang w:val="hy-AM"/>
        </w:rPr>
        <w:t>:</w:t>
      </w:r>
      <w:r w:rsidR="003D4668" w:rsidRPr="00CF1E7B">
        <w:rPr>
          <w:rStyle w:val="FootnoteReference"/>
          <w:rFonts w:ascii="GHEA Grapalat" w:hAnsi="GHEA Grapalat" w:cs="Arial"/>
          <w:color w:val="000000" w:themeColor="text1"/>
          <w:sz w:val="20"/>
          <w:lang w:val="hy-AM"/>
        </w:rPr>
        <w:footnoteReference w:id="6"/>
      </w:r>
    </w:p>
    <w:p w14:paraId="05ACF673" w14:textId="035F3335" w:rsidR="00775810" w:rsidRPr="00CF1E7B" w:rsidRDefault="00775810" w:rsidP="00775810">
      <w:pPr>
        <w:ind w:firstLine="567"/>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lastRenderedPageBreak/>
        <w:t>Եթե գնման ընթացակարգը կազմակերպված է չափաբաժիններով և մասնակիցը ընտրված մասնակից է ճանաչվում մեկից ավելի չափաբաժինների</w:t>
      </w:r>
      <w:r w:rsidR="00A57158" w:rsidRPr="00CF1E7B">
        <w:rPr>
          <w:rFonts w:ascii="GHEA Grapalat" w:hAnsi="GHEA Grapalat" w:cs="Arial"/>
          <w:color w:val="000000" w:themeColor="text1"/>
          <w:sz w:val="20"/>
          <w:lang w:val="hy-AM"/>
        </w:rPr>
        <w:t xml:space="preserve"> մասով </w:t>
      </w:r>
      <w:r w:rsidR="000212A8" w:rsidRPr="00CF1E7B">
        <w:rPr>
          <w:rFonts w:ascii="GHEA Grapalat" w:hAnsi="GHEA Grapalat" w:cs="Arial"/>
          <w:color w:val="000000" w:themeColor="text1"/>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CF1E7B">
        <w:rPr>
          <w:rFonts w:ascii="GHEA Grapalat" w:hAnsi="GHEA Grapalat" w:cs="Sylfaen"/>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CF1E7B">
        <w:rPr>
          <w:rFonts w:ascii="GHEA Grapalat" w:hAnsi="GHEA Grapalat" w:cs="Arial"/>
          <w:color w:val="000000" w:themeColor="text1"/>
          <w:sz w:val="20"/>
          <w:lang w:val="hy-AM"/>
        </w:rPr>
        <w:t xml:space="preserve"> </w:t>
      </w:r>
      <w:r w:rsidR="00D4097A" w:rsidRPr="00CF1E7B">
        <w:rPr>
          <w:rFonts w:ascii="GHEA Grapalat" w:hAnsi="GHEA Grapalat" w:cs="Sylfaen"/>
          <w:color w:val="000000" w:themeColor="text1"/>
          <w:sz w:val="20"/>
          <w:lang w:val="hy-AM"/>
        </w:rPr>
        <w:t xml:space="preserve"> </w:t>
      </w:r>
      <w:r w:rsidRPr="00CF1E7B">
        <w:rPr>
          <w:rFonts w:ascii="GHEA Grapalat" w:hAnsi="GHEA Grapalat"/>
          <w:color w:val="000000" w:themeColor="text1"/>
          <w:sz w:val="20"/>
          <w:szCs w:val="20"/>
          <w:lang w:val="hy-AM"/>
        </w:rPr>
        <w:t xml:space="preserve">Կանխիկ փողի ձևով ներկայացված </w:t>
      </w:r>
      <w:r w:rsidRPr="00CF1E7B">
        <w:rPr>
          <w:rFonts w:ascii="GHEA Grapalat" w:hAnsi="GHEA Grapalat" w:cs="Arial"/>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CF1E7B" w:rsidRDefault="00775810" w:rsidP="00775810">
      <w:pPr>
        <w:ind w:firstLine="567"/>
        <w:contextualSpacing/>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CF1E7B" w:rsidRDefault="00775810" w:rsidP="00775810">
      <w:pPr>
        <w:ind w:firstLine="567"/>
        <w:contextualSpacing/>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CF1E7B">
        <w:rPr>
          <w:rFonts w:ascii="GHEA Grapalat" w:hAnsi="GHEA Grapalat" w:cs="Arial"/>
          <w:color w:val="000000" w:themeColor="text1"/>
          <w:sz w:val="20"/>
          <w:lang w:val="hy-AM"/>
        </w:rPr>
        <w:t xml:space="preserve"> այդ փուլի գումարի նկատմամբ հաշվարկված համամասնությամբ։</w:t>
      </w:r>
      <w:r w:rsidRPr="00CF1E7B">
        <w:rPr>
          <w:rFonts w:ascii="GHEA Grapalat" w:hAnsi="GHEA Grapalat" w:cs="Arial"/>
          <w:color w:val="000000" w:themeColor="text1"/>
          <w:sz w:val="20"/>
          <w:lang w:val="hy-AM"/>
        </w:rPr>
        <w:t xml:space="preserve">  </w:t>
      </w:r>
    </w:p>
    <w:p w14:paraId="1E2EBF12" w14:textId="77777777" w:rsidR="00DE52D9" w:rsidRPr="00CF1E7B" w:rsidRDefault="00C849E5" w:rsidP="00DE52D9">
      <w:pPr>
        <w:pStyle w:val="NormalWeb"/>
        <w:shd w:val="clear" w:color="auto" w:fill="FFFFFF"/>
        <w:spacing w:before="0" w:beforeAutospacing="0" w:after="0" w:afterAutospacing="0"/>
        <w:ind w:firstLine="375"/>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9" w:name="_Hlk193180539"/>
      <w:r w:rsidR="00DE52D9" w:rsidRPr="00CF1E7B">
        <w:rPr>
          <w:rFonts w:ascii="GHEA Grapalat" w:hAnsi="GHEA Grapalat" w:cs="Arial"/>
          <w:color w:val="000000" w:themeColor="text1"/>
          <w:sz w:val="20"/>
          <w:lang w:val="hy-AM"/>
        </w:rPr>
        <w:t>,  եթե պայմանագրի (համաձայնագրի) կատարումը փուլային չէ</w:t>
      </w:r>
      <w:bookmarkEnd w:id="9"/>
      <w:r w:rsidR="00DE52D9" w:rsidRPr="00CF1E7B">
        <w:rPr>
          <w:rFonts w:ascii="GHEA Grapalat" w:hAnsi="GHEA Grapalat" w:cs="Arial"/>
          <w:color w:val="000000" w:themeColor="text1"/>
          <w:sz w:val="20"/>
          <w:lang w:val="hy-AM"/>
        </w:rPr>
        <w:t>:</w:t>
      </w:r>
    </w:p>
    <w:p w14:paraId="734ED04E" w14:textId="77777777" w:rsidR="00501A05" w:rsidRPr="00CF1E7B" w:rsidRDefault="00501A05" w:rsidP="00501A05">
      <w:pPr>
        <w:ind w:firstLine="567"/>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CF1E7B" w:rsidRDefault="00281740" w:rsidP="00281740">
      <w:pPr>
        <w:ind w:firstLine="567"/>
        <w:jc w:val="both"/>
        <w:rPr>
          <w:rFonts w:ascii="GHEA Grapalat" w:hAnsi="GHEA Grapalat" w:cs="Sylfaen"/>
          <w:color w:val="000000" w:themeColor="text1"/>
          <w:sz w:val="20"/>
          <w:vertAlign w:val="superscript"/>
          <w:lang w:val="hy-AM"/>
        </w:rPr>
      </w:pPr>
      <w:r w:rsidRPr="00CF1E7B">
        <w:rPr>
          <w:rFonts w:ascii="GHEA Grapalat" w:hAnsi="GHEA Grapalat" w:cs="Sylfaen"/>
          <w:color w:val="000000" w:themeColor="text1"/>
          <w:sz w:val="20"/>
          <w:lang w:val="hy-AM"/>
        </w:rPr>
        <w:t xml:space="preserve">10.3. Պայմանագրի ապահովման չափը կազմում է </w:t>
      </w:r>
      <w:r w:rsidR="00D4097A" w:rsidRPr="00CF1E7B">
        <w:rPr>
          <w:rFonts w:ascii="GHEA Grapalat" w:hAnsi="GHEA Grapalat" w:cs="Sylfaen"/>
          <w:color w:val="000000" w:themeColor="text1"/>
          <w:sz w:val="20"/>
          <w:lang w:val="hy-AM"/>
        </w:rPr>
        <w:t xml:space="preserve">գնման </w:t>
      </w:r>
      <w:r w:rsidRPr="00CF1E7B">
        <w:rPr>
          <w:rFonts w:ascii="GHEA Grapalat" w:hAnsi="GHEA Grapalat" w:cs="Sylfaen"/>
          <w:color w:val="000000" w:themeColor="text1"/>
          <w:sz w:val="20"/>
          <w:lang w:val="hy-AM"/>
        </w:rPr>
        <w:t>գնի 10  տոկոսը:</w:t>
      </w:r>
      <w:r w:rsidR="00D4097A" w:rsidRPr="00CF1E7B">
        <w:rPr>
          <w:rFonts w:ascii="GHEA Grapalat" w:hAnsi="GHEA Grapalat" w:cs="Sylfaen"/>
          <w:color w:val="000000" w:themeColor="text1"/>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CF1E7B">
        <w:rPr>
          <w:rFonts w:ascii="GHEA Grapalat" w:hAnsi="GHEA Grapalat" w:cs="Sylfaen"/>
          <w:color w:val="000000" w:themeColor="text1"/>
          <w:sz w:val="20"/>
          <w:lang w:val="hy-AM"/>
        </w:rPr>
        <w:t xml:space="preserve"> Պայմանագրի ապահովումը ներկայացվում է բանկային երախիքի </w:t>
      </w:r>
      <w:r w:rsidR="007862B1" w:rsidRPr="00CF1E7B">
        <w:rPr>
          <w:rFonts w:ascii="GHEA Grapalat" w:hAnsi="GHEA Grapalat" w:cs="Sylfaen"/>
          <w:color w:val="000000" w:themeColor="text1"/>
          <w:sz w:val="20"/>
          <w:lang w:val="hy-AM"/>
        </w:rPr>
        <w:t xml:space="preserve">(հավելված 5) </w:t>
      </w:r>
      <w:r w:rsidR="00501A05" w:rsidRPr="00CF1E7B">
        <w:rPr>
          <w:rFonts w:ascii="GHEA Grapalat" w:hAnsi="GHEA Grapalat" w:cs="Sylfaen"/>
          <w:color w:val="000000" w:themeColor="text1"/>
          <w:sz w:val="20"/>
          <w:lang w:val="hy-AM"/>
        </w:rPr>
        <w:t>կամ կան</w:t>
      </w:r>
      <w:r w:rsidR="007862B1" w:rsidRPr="00CF1E7B">
        <w:rPr>
          <w:rFonts w:ascii="GHEA Grapalat" w:hAnsi="GHEA Grapalat" w:cs="Sylfaen"/>
          <w:color w:val="000000" w:themeColor="text1"/>
          <w:sz w:val="20"/>
          <w:lang w:val="hy-AM"/>
        </w:rPr>
        <w:t>խ</w:t>
      </w:r>
      <w:r w:rsidR="00501A05" w:rsidRPr="00CF1E7B">
        <w:rPr>
          <w:rFonts w:ascii="GHEA Grapalat" w:hAnsi="GHEA Grapalat" w:cs="Sylfaen"/>
          <w:color w:val="000000" w:themeColor="text1"/>
          <w:sz w:val="20"/>
          <w:lang w:val="hy-AM"/>
        </w:rPr>
        <w:t>ի</w:t>
      </w:r>
      <w:r w:rsidR="000464DB" w:rsidRPr="00CF1E7B">
        <w:rPr>
          <w:rFonts w:ascii="GHEA Grapalat" w:hAnsi="GHEA Grapalat" w:cs="Sylfaen"/>
          <w:color w:val="000000" w:themeColor="text1"/>
          <w:sz w:val="20"/>
          <w:lang w:val="hy-AM"/>
        </w:rPr>
        <w:t>կ</w:t>
      </w:r>
      <w:r w:rsidR="00501A05" w:rsidRPr="00CF1E7B">
        <w:rPr>
          <w:rFonts w:ascii="GHEA Grapalat" w:hAnsi="GHEA Grapalat" w:cs="Sylfaen"/>
          <w:color w:val="000000" w:themeColor="text1"/>
          <w:sz w:val="20"/>
          <w:lang w:val="hy-AM"/>
        </w:rPr>
        <w:t xml:space="preserve"> փողի ձևով:</w:t>
      </w:r>
      <w:r w:rsidR="00BF639B" w:rsidRPr="00CF1E7B">
        <w:rPr>
          <w:rStyle w:val="FootnoteReference"/>
          <w:rFonts w:ascii="GHEA Grapalat" w:hAnsi="GHEA Grapalat" w:cs="Sylfaen"/>
          <w:color w:val="000000" w:themeColor="text1"/>
          <w:sz w:val="20"/>
          <w:lang w:val="hy-AM"/>
        </w:rPr>
        <w:footnoteReference w:id="7"/>
      </w:r>
    </w:p>
    <w:p w14:paraId="04A24BC8" w14:textId="7F420C61" w:rsidR="00F562EA" w:rsidRPr="00CF1E7B" w:rsidRDefault="00F562EA" w:rsidP="00BF639B">
      <w:pPr>
        <w:shd w:val="clear" w:color="auto" w:fill="FFFFFF"/>
        <w:ind w:firstLine="375"/>
        <w:jc w:val="both"/>
        <w:rPr>
          <w:rFonts w:ascii="GHEA Grapalat" w:hAnsi="GHEA Grapalat"/>
          <w:color w:val="000000" w:themeColor="text1"/>
          <w:lang w:val="hy-AM"/>
        </w:rPr>
      </w:pPr>
      <w:r w:rsidRPr="00CF1E7B">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CF1E7B">
        <w:rPr>
          <w:rFonts w:ascii="GHEA Grapalat" w:hAnsi="GHEA Grapalat" w:cs="Sylfaen"/>
          <w:color w:val="000000" w:themeColor="text1"/>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CF1E7B">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D4097A" w:rsidRPr="00CF1E7B">
        <w:rPr>
          <w:rFonts w:ascii="GHEA Grapalat" w:hAnsi="GHEA Grapalat"/>
          <w:color w:val="000000" w:themeColor="text1"/>
          <w:lang w:val="hy-AM"/>
        </w:rPr>
        <w:t xml:space="preserve"> </w:t>
      </w:r>
    </w:p>
    <w:p w14:paraId="6141ED27" w14:textId="0249B572" w:rsidR="00281740" w:rsidRPr="00CF1E7B" w:rsidRDefault="00281740" w:rsidP="00BF639B">
      <w:pPr>
        <w:ind w:firstLine="567"/>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F1E7B">
        <w:rPr>
          <w:rFonts w:ascii="GHEA Grapalat" w:hAnsi="GHEA Grapalat" w:cs="Sylfaen"/>
          <w:color w:val="000000" w:themeColor="text1"/>
          <w:sz w:val="20"/>
          <w:lang w:val="hy-AM"/>
        </w:rPr>
        <w:t xml:space="preserve">ամբողջական կատարման վերջին օրվան հաջորդող </w:t>
      </w:r>
      <w:r w:rsidR="00741329" w:rsidRPr="00CF1E7B">
        <w:rPr>
          <w:rFonts w:ascii="GHEA Grapalat" w:hAnsi="GHEA Grapalat" w:cs="Sylfaen"/>
          <w:color w:val="000000" w:themeColor="text1"/>
          <w:sz w:val="20"/>
          <w:lang w:val="hy-AM"/>
        </w:rPr>
        <w:t>2</w:t>
      </w:r>
      <w:r w:rsidRPr="00CF1E7B">
        <w:rPr>
          <w:rFonts w:ascii="GHEA Grapalat" w:hAnsi="GHEA Grapalat" w:cs="Sylfaen"/>
          <w:color w:val="000000" w:themeColor="text1"/>
          <w:sz w:val="20"/>
          <w:lang w:val="hy-AM"/>
        </w:rPr>
        <w:t xml:space="preserve">0-րդ </w:t>
      </w:r>
      <w:r w:rsidR="00A558B9" w:rsidRPr="00CF1E7B">
        <w:rPr>
          <w:rFonts w:ascii="GHEA Grapalat" w:hAnsi="GHEA Grapalat" w:cs="Sylfaen"/>
          <w:color w:val="000000" w:themeColor="text1"/>
          <w:sz w:val="20"/>
          <w:lang w:val="hy-AM"/>
        </w:rPr>
        <w:t>աշխատանքային</w:t>
      </w:r>
      <w:r w:rsidRPr="00CF1E7B">
        <w:rPr>
          <w:rFonts w:ascii="GHEA Grapalat" w:hAnsi="GHEA Grapalat" w:cs="Sylfaen"/>
          <w:color w:val="000000" w:themeColor="text1"/>
          <w:sz w:val="20"/>
          <w:lang w:val="hy-AM"/>
        </w:rPr>
        <w:t xml:space="preserve"> օրը ներառյալ:</w:t>
      </w:r>
      <w:r w:rsidRPr="00CF1E7B">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CF1E7B" w:rsidRDefault="00281740" w:rsidP="00281740">
      <w:pPr>
        <w:ind w:firstLine="567"/>
        <w:jc w:val="both"/>
        <w:rPr>
          <w:rFonts w:ascii="GHEA Grapalat" w:hAnsi="GHEA Grapalat" w:cs="Arial"/>
          <w:color w:val="000000" w:themeColor="text1"/>
          <w:sz w:val="20"/>
          <w:lang w:val="hy-AM"/>
        </w:rPr>
      </w:pPr>
      <w:r w:rsidRPr="00CF1E7B">
        <w:rPr>
          <w:rFonts w:ascii="GHEA Grapalat" w:hAnsi="GHEA Grapalat"/>
          <w:color w:val="000000" w:themeColor="text1"/>
          <w:sz w:val="20"/>
          <w:szCs w:val="20"/>
          <w:lang w:val="hy-AM"/>
        </w:rPr>
        <w:t xml:space="preserve">Կանխիկ փողի ձևով ներկայացված </w:t>
      </w:r>
      <w:r w:rsidRPr="00CF1E7B">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CF1E7B" w:rsidRDefault="00281740" w:rsidP="00F96621">
      <w:pPr>
        <w:ind w:firstLine="567"/>
        <w:jc w:val="both"/>
        <w:rPr>
          <w:rFonts w:ascii="GHEA Grapalat" w:hAnsi="GHEA Grapalat" w:cs="Arial"/>
          <w:color w:val="000000" w:themeColor="text1"/>
          <w:sz w:val="20"/>
          <w:lang w:val="hy-AM"/>
        </w:rPr>
      </w:pPr>
      <w:r w:rsidRPr="00CF1E7B">
        <w:rPr>
          <w:rFonts w:ascii="GHEA Grapalat" w:hAnsi="GHEA Grapalat" w:cs="Sylfaen"/>
          <w:color w:val="000000" w:themeColor="text1"/>
          <w:sz w:val="20"/>
          <w:lang w:val="hy-AM"/>
        </w:rPr>
        <w:t xml:space="preserve">10.4 </w:t>
      </w:r>
      <w:r w:rsidR="00441C20" w:rsidRPr="00CF1E7B">
        <w:rPr>
          <w:rFonts w:ascii="GHEA Grapalat" w:hAnsi="GHEA Grapalat" w:cs="Arial"/>
          <w:color w:val="000000" w:themeColor="text1"/>
          <w:sz w:val="20"/>
          <w:lang w:val="hy-AM"/>
        </w:rPr>
        <w:t>Ե</w:t>
      </w:r>
      <w:r w:rsidR="00F96621" w:rsidRPr="00CF1E7B">
        <w:rPr>
          <w:rFonts w:ascii="GHEA Grapalat" w:hAnsi="GHEA Grapalat" w:cs="Arial"/>
          <w:color w:val="000000" w:themeColor="text1"/>
          <w:sz w:val="20"/>
          <w:lang w:val="hy-AM"/>
        </w:rPr>
        <w:t>թե</w:t>
      </w:r>
      <w:r w:rsidRPr="00CF1E7B">
        <w:rPr>
          <w:rFonts w:ascii="GHEA Grapalat" w:hAnsi="GHEA Grapalat" w:cs="Arial"/>
          <w:color w:val="000000" w:themeColor="text1"/>
          <w:sz w:val="20"/>
          <w:lang w:val="hy-AM"/>
        </w:rPr>
        <w:t xml:space="preserve"> </w:t>
      </w:r>
      <w:r w:rsidR="00F96621" w:rsidRPr="00CF1E7B">
        <w:rPr>
          <w:rFonts w:ascii="GHEA Grapalat" w:hAnsi="GHEA Grapalat" w:cs="Arial"/>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F1E7B">
        <w:rPr>
          <w:rFonts w:ascii="GHEA Grapalat" w:hAnsi="GHEA Grapalat" w:cs="Arial"/>
          <w:color w:val="000000" w:themeColor="text1"/>
          <w:sz w:val="20"/>
          <w:lang w:val="hy-AM"/>
        </w:rPr>
        <w:t xml:space="preserve">որակավորման և պայմանագրի ապահովումները ներկայացվում են </w:t>
      </w:r>
      <w:r w:rsidR="00F96621" w:rsidRPr="00CF1E7B">
        <w:rPr>
          <w:rFonts w:ascii="GHEA Grapalat" w:hAnsi="GHEA Grapalat" w:cs="Arial"/>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Pr="00CF1E7B">
        <w:rPr>
          <w:rFonts w:ascii="GHEA Grapalat" w:hAnsi="GHEA Grapalat" w:cs="Arial"/>
          <w:color w:val="000000" w:themeColor="text1"/>
          <w:sz w:val="20"/>
          <w:lang w:val="hy-AM"/>
        </w:rPr>
        <w:t>՝</w:t>
      </w:r>
    </w:p>
    <w:p w14:paraId="7A3BD8BC" w14:textId="73B9A67F" w:rsidR="001C336A" w:rsidRPr="00CF1E7B" w:rsidRDefault="00F96621" w:rsidP="00EF3662">
      <w:pPr>
        <w:ind w:firstLine="567"/>
        <w:jc w:val="both"/>
        <w:rPr>
          <w:rFonts w:ascii="GHEA Grapalat" w:hAnsi="GHEA Grapalat" w:cs="Arial"/>
          <w:color w:val="000000" w:themeColor="text1"/>
          <w:sz w:val="20"/>
          <w:lang w:val="hy-AM"/>
        </w:rPr>
      </w:pPr>
      <w:r w:rsidRPr="00CF1E7B">
        <w:rPr>
          <w:rFonts w:ascii="GHEA Grapalat" w:hAnsi="GHEA Grapalat" w:cs="Arial"/>
          <w:color w:val="000000" w:themeColor="text1"/>
          <w:sz w:val="20"/>
          <w:lang w:val="hy-AM"/>
        </w:rPr>
        <w:t xml:space="preserve">- </w:t>
      </w:r>
      <w:r w:rsidR="00543250" w:rsidRPr="00CF1E7B">
        <w:rPr>
          <w:rFonts w:ascii="GHEA Grapalat" w:hAnsi="GHEA Grapalat" w:cs="Arial"/>
          <w:color w:val="000000" w:themeColor="text1"/>
          <w:sz w:val="20"/>
          <w:lang w:val="hy-AM"/>
        </w:rPr>
        <w:t xml:space="preserve">նախատեսված ֆինանսական միջոցները գերազանցում են </w:t>
      </w:r>
      <w:r w:rsidR="0033399B" w:rsidRPr="00CF1E7B">
        <w:rPr>
          <w:rFonts w:ascii="GHEA Grapalat" w:hAnsi="GHEA Grapalat" w:cs="Arial"/>
          <w:color w:val="000000" w:themeColor="text1"/>
          <w:sz w:val="20"/>
          <w:lang w:val="hy-AM"/>
        </w:rPr>
        <w:t>25</w:t>
      </w:r>
      <w:r w:rsidR="00543250" w:rsidRPr="00CF1E7B">
        <w:rPr>
          <w:rFonts w:ascii="GHEA Grapalat" w:hAnsi="GHEA Grapalat" w:cs="Arial"/>
          <w:color w:val="000000" w:themeColor="text1"/>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CF1E7B">
        <w:rPr>
          <w:rFonts w:ascii="GHEA Grapalat" w:hAnsi="GHEA Grapalat" w:cs="Arial"/>
          <w:color w:val="000000" w:themeColor="text1"/>
          <w:sz w:val="20"/>
          <w:lang w:val="hy-AM"/>
        </w:rPr>
        <w:t xml:space="preserve"> և որակավորման</w:t>
      </w:r>
      <w:r w:rsidR="00543250" w:rsidRPr="00CF1E7B">
        <w:rPr>
          <w:rFonts w:ascii="GHEA Grapalat" w:hAnsi="GHEA Grapalat" w:cs="Arial"/>
          <w:color w:val="000000" w:themeColor="text1"/>
          <w:sz w:val="20"/>
          <w:lang w:val="hy-AM"/>
        </w:rPr>
        <w:t xml:space="preserve"> ապահովում</w:t>
      </w:r>
      <w:r w:rsidR="0033399B" w:rsidRPr="00CF1E7B">
        <w:rPr>
          <w:rFonts w:ascii="GHEA Grapalat" w:hAnsi="GHEA Grapalat" w:cs="Arial"/>
          <w:color w:val="000000" w:themeColor="text1"/>
          <w:sz w:val="20"/>
          <w:lang w:val="hy-AM"/>
        </w:rPr>
        <w:t>ներ</w:t>
      </w:r>
      <w:r w:rsidR="00543250" w:rsidRPr="00CF1E7B">
        <w:rPr>
          <w:rFonts w:ascii="GHEA Grapalat" w:hAnsi="GHEA Grapalat" w:cs="Arial"/>
          <w:color w:val="000000" w:themeColor="text1"/>
          <w:sz w:val="20"/>
          <w:lang w:val="hy-AM"/>
        </w:rPr>
        <w:t xml:space="preserve">ը, հատկացված ֆինանսական միջոցների մասով, ներկայացվում </w:t>
      </w:r>
      <w:r w:rsidR="0033399B" w:rsidRPr="00CF1E7B">
        <w:rPr>
          <w:rFonts w:ascii="GHEA Grapalat" w:hAnsi="GHEA Grapalat" w:cs="Arial"/>
          <w:color w:val="000000" w:themeColor="text1"/>
          <w:sz w:val="20"/>
          <w:lang w:val="hy-AM"/>
        </w:rPr>
        <w:t xml:space="preserve">են </w:t>
      </w:r>
      <w:r w:rsidR="00543250" w:rsidRPr="00CF1E7B">
        <w:rPr>
          <w:rFonts w:ascii="GHEA Grapalat" w:hAnsi="GHEA Grapalat" w:cs="Arial"/>
          <w:color w:val="000000" w:themeColor="text1"/>
          <w:sz w:val="20"/>
          <w:lang w:val="hy-AM"/>
        </w:rPr>
        <w:t xml:space="preserve"> </w:t>
      </w:r>
      <w:r w:rsidR="00D4097A" w:rsidRPr="00CF1E7B">
        <w:rPr>
          <w:rFonts w:ascii="GHEA Grapalat" w:hAnsi="GHEA Grapalat" w:cs="Arial"/>
          <w:color w:val="000000" w:themeColor="text1"/>
          <w:sz w:val="20"/>
          <w:lang w:val="hy-AM"/>
        </w:rPr>
        <w:t xml:space="preserve">բանկային </w:t>
      </w:r>
      <w:r w:rsidR="00543250" w:rsidRPr="00CF1E7B">
        <w:rPr>
          <w:rFonts w:ascii="GHEA Grapalat" w:hAnsi="GHEA Grapalat" w:cs="Arial"/>
          <w:color w:val="000000" w:themeColor="text1"/>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CF1E7B" w:rsidRDefault="00030D40" w:rsidP="00EF3662">
      <w:pPr>
        <w:ind w:firstLine="567"/>
        <w:jc w:val="both"/>
        <w:rPr>
          <w:rFonts w:ascii="GHEA Grapalat" w:hAnsi="GHEA Grapalat" w:cs="Sylfaen"/>
          <w:i/>
          <w:color w:val="000000" w:themeColor="text1"/>
          <w:sz w:val="20"/>
          <w:lang w:val="hy-AM"/>
        </w:rPr>
      </w:pPr>
      <w:r w:rsidRPr="00CF1E7B">
        <w:rPr>
          <w:rFonts w:ascii="GHEA Grapalat" w:hAnsi="GHEA Grapalat" w:cs="Sylfaen"/>
          <w:color w:val="000000" w:themeColor="text1"/>
          <w:sz w:val="20"/>
          <w:lang w:val="hy-AM"/>
        </w:rPr>
        <w:lastRenderedPageBreak/>
        <w:t>10</w:t>
      </w:r>
      <w:r w:rsidR="00CA1C11" w:rsidRPr="00CF1E7B">
        <w:rPr>
          <w:rFonts w:ascii="GHEA Grapalat" w:hAnsi="GHEA Grapalat" w:cs="Sylfaen"/>
          <w:color w:val="000000" w:themeColor="text1"/>
          <w:sz w:val="20"/>
          <w:lang w:val="hy-AM"/>
        </w:rPr>
        <w:t>.</w:t>
      </w:r>
      <w:r w:rsidR="00F562EA" w:rsidRPr="00CF1E7B">
        <w:rPr>
          <w:rFonts w:ascii="GHEA Grapalat" w:hAnsi="GHEA Grapalat" w:cs="Sylfaen"/>
          <w:color w:val="000000" w:themeColor="text1"/>
          <w:sz w:val="20"/>
          <w:lang w:val="hy-AM"/>
        </w:rPr>
        <w:t>5</w:t>
      </w:r>
      <w:r w:rsidR="00D93027" w:rsidRPr="00CF1E7B">
        <w:rPr>
          <w:rFonts w:ascii="GHEA Grapalat" w:hAnsi="GHEA Grapalat" w:cs="Sylfaen"/>
          <w:color w:val="000000" w:themeColor="text1"/>
          <w:sz w:val="20"/>
          <w:lang w:val="hy-AM"/>
        </w:rPr>
        <w:t xml:space="preserve"> </w:t>
      </w:r>
      <w:r w:rsidR="00CA1C11" w:rsidRPr="00CF1E7B">
        <w:rPr>
          <w:rFonts w:ascii="GHEA Grapalat" w:hAnsi="GHEA Grapalat" w:cs="Sylfaen"/>
          <w:color w:val="000000" w:themeColor="text1"/>
          <w:sz w:val="20"/>
          <w:lang w:val="hy-AM"/>
        </w:rPr>
        <w:t xml:space="preserve">Պայմանագրով </w:t>
      </w:r>
      <w:r w:rsidRPr="00CF1E7B">
        <w:rPr>
          <w:rFonts w:ascii="GHEA Grapalat" w:hAnsi="GHEA Grapalat" w:cs="Sylfaen"/>
          <w:color w:val="000000" w:themeColor="text1"/>
          <w:sz w:val="20"/>
          <w:lang w:val="hy-AM"/>
        </w:rPr>
        <w:t>պ</w:t>
      </w:r>
      <w:r w:rsidR="00CA1C11" w:rsidRPr="00CF1E7B">
        <w:rPr>
          <w:rFonts w:ascii="GHEA Grapalat" w:hAnsi="GHEA Grapalat" w:cs="Sylfaen"/>
          <w:color w:val="000000" w:themeColor="text1"/>
          <w:sz w:val="20"/>
          <w:lang w:val="hy-AM"/>
        </w:rPr>
        <w:t xml:space="preserve">ատվիրատուի կողմից կանխավճար հատկացվելու պայման նախատեսվելու դեպքում ընտրված մասնակիցը </w:t>
      </w:r>
      <w:r w:rsidRPr="00CF1E7B">
        <w:rPr>
          <w:rFonts w:ascii="GHEA Grapalat" w:hAnsi="GHEA Grapalat" w:cs="Sylfaen"/>
          <w:color w:val="000000" w:themeColor="text1"/>
          <w:sz w:val="20"/>
          <w:lang w:val="hy-AM"/>
        </w:rPr>
        <w:t>պ</w:t>
      </w:r>
      <w:r w:rsidR="00CA1C11" w:rsidRPr="00CF1E7B">
        <w:rPr>
          <w:rFonts w:ascii="GHEA Grapalat" w:hAnsi="GHEA Grapalat" w:cs="Sylfaen"/>
          <w:color w:val="000000" w:themeColor="text1"/>
          <w:sz w:val="20"/>
          <w:lang w:val="hy-AM"/>
        </w:rPr>
        <w:t xml:space="preserve">ատվիրատուին է ներկայացնում </w:t>
      </w:r>
      <w:r w:rsidR="00B11B38" w:rsidRPr="00CF1E7B">
        <w:rPr>
          <w:rFonts w:ascii="GHEA Grapalat" w:hAnsi="GHEA Grapalat" w:cs="Sylfaen"/>
          <w:color w:val="000000" w:themeColor="text1"/>
          <w:sz w:val="20"/>
          <w:lang w:val="hy-AM"/>
        </w:rPr>
        <w:t xml:space="preserve">նաև </w:t>
      </w:r>
      <w:r w:rsidR="00CA1C11" w:rsidRPr="00CF1E7B">
        <w:rPr>
          <w:rFonts w:ascii="GHEA Grapalat" w:hAnsi="GHEA Grapalat" w:cs="Sylfaen"/>
          <w:color w:val="000000" w:themeColor="text1"/>
          <w:sz w:val="20"/>
          <w:lang w:val="hy-AM"/>
        </w:rPr>
        <w:t xml:space="preserve">կանխավճարի ապահովում` կանխավճարի չափով, </w:t>
      </w:r>
      <w:r w:rsidR="00B413A8" w:rsidRPr="00CF1E7B">
        <w:rPr>
          <w:rFonts w:ascii="GHEA Grapalat" w:hAnsi="GHEA Grapalat" w:cs="Sylfaen"/>
          <w:color w:val="000000" w:themeColor="text1"/>
          <w:sz w:val="20"/>
          <w:lang w:val="hy-AM"/>
        </w:rPr>
        <w:t xml:space="preserve">բանկային </w:t>
      </w:r>
      <w:r w:rsidR="00CA1C11" w:rsidRPr="00CF1E7B">
        <w:rPr>
          <w:rFonts w:ascii="GHEA Grapalat" w:hAnsi="GHEA Grapalat" w:cs="Sylfaen"/>
          <w:color w:val="000000" w:themeColor="text1"/>
          <w:sz w:val="20"/>
          <w:lang w:val="hy-AM"/>
        </w:rPr>
        <w:t>երաշխիքի ձևով</w:t>
      </w:r>
      <w:r w:rsidR="001D49EB" w:rsidRPr="00CF1E7B">
        <w:rPr>
          <w:rFonts w:ascii="GHEA Grapalat" w:hAnsi="GHEA Grapalat" w:cs="Sylfaen"/>
          <w:color w:val="000000" w:themeColor="text1"/>
          <w:sz w:val="20"/>
          <w:lang w:val="hy-AM"/>
        </w:rPr>
        <w:t xml:space="preserve"> (հավելված՝ 5</w:t>
      </w:r>
      <w:r w:rsidR="001D49EB" w:rsidRPr="00CF1E7B">
        <w:rPr>
          <w:rFonts w:ascii="Cambria Math" w:hAnsi="Cambria Math" w:cs="Cambria Math"/>
          <w:color w:val="000000" w:themeColor="text1"/>
          <w:sz w:val="20"/>
          <w:lang w:val="hy-AM"/>
        </w:rPr>
        <w:t>․</w:t>
      </w:r>
      <w:r w:rsidR="001D49EB" w:rsidRPr="00CF1E7B">
        <w:rPr>
          <w:rFonts w:ascii="GHEA Grapalat" w:hAnsi="GHEA Grapalat" w:cs="Sylfaen"/>
          <w:color w:val="000000" w:themeColor="text1"/>
          <w:sz w:val="20"/>
          <w:lang w:val="hy-AM"/>
        </w:rPr>
        <w:t>2)</w:t>
      </w:r>
      <w:r w:rsidR="003A0A31" w:rsidRPr="00CF1E7B">
        <w:rPr>
          <w:rFonts w:ascii="GHEA Grapalat" w:hAnsi="GHEA Grapalat" w:cs="Sylfaen"/>
          <w:color w:val="000000" w:themeColor="text1"/>
          <w:sz w:val="20"/>
          <w:lang w:val="hy-AM"/>
        </w:rPr>
        <w:t>:</w:t>
      </w:r>
      <w:r w:rsidR="00CA1C11" w:rsidRPr="00CF1E7B">
        <w:rPr>
          <w:rFonts w:ascii="GHEA Grapalat" w:hAnsi="GHEA Grapalat" w:cs="Sylfaen"/>
          <w:color w:val="000000" w:themeColor="text1"/>
          <w:sz w:val="20"/>
          <w:lang w:val="hy-AM"/>
        </w:rPr>
        <w:t xml:space="preserve"> </w:t>
      </w:r>
    </w:p>
    <w:p w14:paraId="762EA279" w14:textId="725C1E51" w:rsidR="005D7556" w:rsidRPr="00CF1E7B" w:rsidRDefault="00030D40"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10</w:t>
      </w:r>
      <w:r w:rsidR="005162B1" w:rsidRPr="00CF1E7B">
        <w:rPr>
          <w:rFonts w:ascii="GHEA Grapalat" w:hAnsi="GHEA Grapalat" w:cs="Sylfaen"/>
          <w:color w:val="000000" w:themeColor="text1"/>
          <w:sz w:val="20"/>
          <w:lang w:val="hy-AM"/>
        </w:rPr>
        <w:t>.</w:t>
      </w:r>
      <w:r w:rsidR="00F02DBC" w:rsidRPr="00CF1E7B">
        <w:rPr>
          <w:rFonts w:ascii="GHEA Grapalat" w:hAnsi="GHEA Grapalat" w:cs="Sylfaen"/>
          <w:color w:val="000000" w:themeColor="text1"/>
          <w:sz w:val="20"/>
          <w:lang w:val="hy-AM"/>
        </w:rPr>
        <w:t>6</w:t>
      </w:r>
      <w:r w:rsidR="00D93027" w:rsidRPr="00CF1E7B">
        <w:rPr>
          <w:rFonts w:ascii="GHEA Grapalat" w:hAnsi="GHEA Grapalat" w:cs="Sylfaen"/>
          <w:color w:val="000000" w:themeColor="text1"/>
          <w:sz w:val="20"/>
          <w:lang w:val="hy-AM"/>
        </w:rPr>
        <w:t xml:space="preserve"> </w:t>
      </w:r>
      <w:r w:rsidR="00F02DBC" w:rsidRPr="00CF1E7B">
        <w:rPr>
          <w:rFonts w:ascii="GHEA Grapalat" w:hAnsi="GHEA Grapalat" w:cs="Sylfaen"/>
          <w:color w:val="000000" w:themeColor="text1"/>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CF1E7B" w:rsidRDefault="002A0AD3" w:rsidP="002A0AD3">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CF1E7B">
        <w:rPr>
          <w:rFonts w:ascii="GHEA Grapalat" w:hAnsi="GHEA Grapalat" w:cs="Sylfaen"/>
          <w:color w:val="000000" w:themeColor="text1"/>
          <w:sz w:val="20"/>
          <w:lang w:val="hy-AM"/>
        </w:rPr>
        <w:t>ՀՀ ֆինանսների նախարարություն</w:t>
      </w:r>
      <w:r w:rsidRPr="00CF1E7B">
        <w:rPr>
          <w:rFonts w:ascii="GHEA Grapalat" w:hAnsi="GHEA Grapalat" w:cs="Sylfaen"/>
          <w:color w:val="000000" w:themeColor="text1"/>
          <w:sz w:val="20"/>
          <w:lang w:val="hy-AM"/>
        </w:rPr>
        <w:t>, ներկայացնում է</w:t>
      </w:r>
      <w:r w:rsidR="009A2DC2" w:rsidRPr="00CF1E7B">
        <w:rPr>
          <w:rFonts w:ascii="GHEA Grapalat" w:hAnsi="GHEA Grapalat" w:cs="Sylfaen"/>
          <w:color w:val="000000" w:themeColor="text1"/>
          <w:sz w:val="20"/>
          <w:lang w:val="hy-AM"/>
        </w:rPr>
        <w:t xml:space="preserve"> գրավոր՝</w:t>
      </w:r>
      <w:r w:rsidRPr="00CF1E7B">
        <w:rPr>
          <w:rFonts w:ascii="GHEA Grapalat" w:hAnsi="GHEA Grapalat" w:cs="Sylfaen"/>
          <w:color w:val="000000" w:themeColor="text1"/>
          <w:sz w:val="20"/>
          <w:lang w:val="hy-AM"/>
        </w:rPr>
        <w:t xml:space="preserve"> ապահովման վճարման հիմքը առաջանալու օրվան հաջորդող </w:t>
      </w:r>
      <w:r w:rsidR="00DA156F" w:rsidRPr="00CF1E7B">
        <w:rPr>
          <w:rFonts w:ascii="GHEA Grapalat" w:hAnsi="GHEA Grapalat" w:cs="Sylfaen"/>
          <w:color w:val="000000" w:themeColor="text1"/>
          <w:sz w:val="20"/>
          <w:lang w:val="hy-AM"/>
        </w:rPr>
        <w:t xml:space="preserve">հինգ </w:t>
      </w:r>
      <w:r w:rsidRPr="00CF1E7B">
        <w:rPr>
          <w:rFonts w:ascii="GHEA Grapalat" w:hAnsi="GHEA Grapalat" w:cs="Sylfaen"/>
          <w:color w:val="000000" w:themeColor="text1"/>
          <w:sz w:val="20"/>
          <w:lang w:val="hy-AM"/>
        </w:rPr>
        <w:t xml:space="preserve">աշխատանքային օրվա ընթացքում: Եթե ապահովման վճարման պահանջը բանկի </w:t>
      </w:r>
      <w:r w:rsidR="00452173" w:rsidRPr="00CF1E7B">
        <w:rPr>
          <w:rFonts w:ascii="GHEA Grapalat" w:hAnsi="GHEA Grapalat" w:cs="Sylfaen"/>
          <w:color w:val="000000" w:themeColor="text1"/>
          <w:sz w:val="20"/>
          <w:lang w:val="hy-AM"/>
        </w:rPr>
        <w:t xml:space="preserve">կամ ՀՀ ֆինանսների նախարարության </w:t>
      </w:r>
      <w:r w:rsidRPr="00CF1E7B">
        <w:rPr>
          <w:rFonts w:ascii="GHEA Grapalat" w:hAnsi="GHEA Grapalat" w:cs="Sylfaen"/>
          <w:color w:val="000000" w:themeColor="text1"/>
          <w:sz w:val="20"/>
          <w:lang w:val="hy-AM"/>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CF1E7B">
        <w:rPr>
          <w:rFonts w:ascii="GHEA Grapalat" w:hAnsi="GHEA Grapalat" w:cs="Sylfaen"/>
          <w:color w:val="000000" w:themeColor="text1"/>
          <w:sz w:val="20"/>
          <w:lang w:val="hy-AM"/>
        </w:rPr>
        <w:t xml:space="preserve">գրավոր </w:t>
      </w:r>
      <w:r w:rsidRPr="00CF1E7B">
        <w:rPr>
          <w:rFonts w:ascii="GHEA Grapalat" w:hAnsi="GHEA Grapalat" w:cs="Sylfaen"/>
          <w:color w:val="000000" w:themeColor="text1"/>
          <w:sz w:val="20"/>
          <w:lang w:val="hy-AM"/>
        </w:rPr>
        <w:t xml:space="preserve">ներկայացնում է մերժումը ստանալուն հաջորդող երկու աշխատանքային օրվա ընթացքում: </w:t>
      </w:r>
    </w:p>
    <w:p w14:paraId="2A96D78E" w14:textId="78A88C5E" w:rsidR="00DA156F" w:rsidRPr="00CF1E7B" w:rsidRDefault="00DA156F" w:rsidP="00DA156F">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10.8 Պատվիրատուի ղեկավարը պայմանագրի կամ որակավորման ապահովման վերադարձման մասին գրավոր տեղեկացնում է՝</w:t>
      </w:r>
    </w:p>
    <w:p w14:paraId="77D83348" w14:textId="18F877AB" w:rsidR="00DA156F" w:rsidRPr="00CF1E7B" w:rsidRDefault="00DA156F" w:rsidP="00DA156F">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կանխիկ փողի ձևով ներկայացված ապահովման դեպքում ՀՀ ֆինանսների նախարարությանը</w:t>
      </w:r>
      <w:r w:rsidR="00452173" w:rsidRPr="00CF1E7B">
        <w:rPr>
          <w:rFonts w:ascii="GHEA Grapalat" w:hAnsi="GHEA Grapalat" w:cs="Sylfaen"/>
          <w:color w:val="000000" w:themeColor="text1"/>
          <w:sz w:val="20"/>
          <w:lang w:val="hy-AM"/>
        </w:rPr>
        <w:t>՝ ապահովման վերադարձման հիմքը առաջանալու օրվան հաջորդող հինգ աշխատանքային օրվա ընթացքում,</w:t>
      </w:r>
      <w:r w:rsidRPr="00CF1E7B">
        <w:rPr>
          <w:rFonts w:ascii="GHEA Grapalat" w:hAnsi="GHEA Grapalat" w:cs="Sylfaen"/>
          <w:color w:val="000000" w:themeColor="text1"/>
          <w:sz w:val="20"/>
          <w:lang w:val="hy-AM"/>
        </w:rPr>
        <w:t xml:space="preserve"> կցելով վճարումը հիմնավորող փաստաթղթի պատճենը.</w:t>
      </w:r>
    </w:p>
    <w:p w14:paraId="3C34430C" w14:textId="0F13A2D5" w:rsidR="00DA156F" w:rsidRPr="00CF1E7B" w:rsidRDefault="00DA156F" w:rsidP="00DA156F">
      <w:pPr>
        <w:shd w:val="clear" w:color="auto" w:fill="FFFFFF"/>
        <w:ind w:firstLine="375"/>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բանկային երաշխիքի ձևով ներկայացված ապահովման դեպքում երաշխիքը թողարկած բանկին</w:t>
      </w:r>
      <w:r w:rsidR="00131A59" w:rsidRPr="00CF1E7B">
        <w:rPr>
          <w:rFonts w:ascii="GHEA Grapalat" w:hAnsi="GHEA Grapalat" w:cs="Sylfaen"/>
          <w:color w:val="000000" w:themeColor="text1"/>
          <w:sz w:val="20"/>
          <w:lang w:val="hy-AM"/>
        </w:rPr>
        <w:t>՝ ապահովման վերադարձման հիմքը առաջանալու օրվան հաջորդող հինգ աշխատանքային օրվա ընթացքում</w:t>
      </w:r>
      <w:r w:rsidRPr="00CF1E7B">
        <w:rPr>
          <w:rFonts w:ascii="GHEA Grapalat" w:hAnsi="GHEA Grapalat" w:cs="Sylfaen"/>
          <w:color w:val="000000" w:themeColor="text1"/>
          <w:sz w:val="20"/>
          <w:lang w:val="hy-AM"/>
        </w:rPr>
        <w:t>.</w:t>
      </w:r>
    </w:p>
    <w:p w14:paraId="3BFD00CC" w14:textId="7F5A7255" w:rsidR="00DA156F" w:rsidRPr="00CF1E7B" w:rsidRDefault="00DA156F" w:rsidP="00DA156F">
      <w:pPr>
        <w:shd w:val="clear" w:color="auto" w:fill="FFFFFF"/>
        <w:ind w:firstLine="375"/>
        <w:jc w:val="both"/>
        <w:rPr>
          <w:rFonts w:asciiTheme="minorHAnsi" w:hAnsiTheme="minorHAnsi"/>
          <w:color w:val="000000" w:themeColor="text1"/>
          <w:sz w:val="20"/>
          <w:szCs w:val="20"/>
          <w:lang w:val="hy-AM"/>
        </w:rPr>
      </w:pPr>
      <w:r w:rsidRPr="00CF1E7B">
        <w:rPr>
          <w:rFonts w:ascii="GHEA Grapalat" w:hAnsi="GHEA Grapalat" w:cs="Sylfaen"/>
          <w:color w:val="000000" w:themeColor="text1"/>
          <w:sz w:val="20"/>
          <w:lang w:val="hy-AM"/>
        </w:rPr>
        <w:t>-տուժանքի ձևով ներկայացված ապահովման դեպքում դեպքում այն ներկայացրած մասնակցին</w:t>
      </w:r>
      <w:r w:rsidR="00131A59" w:rsidRPr="00CF1E7B">
        <w:rPr>
          <w:rFonts w:ascii="GHEA Grapalat" w:hAnsi="GHEA Grapalat" w:cs="Sylfaen"/>
          <w:color w:val="000000" w:themeColor="text1"/>
          <w:sz w:val="20"/>
          <w:lang w:val="hy-AM"/>
        </w:rPr>
        <w:t>՝ ապահովման վերադարձման հիմքը առաջանալու օրվան հաջորդող հինգ աշխատանքային օրվա ընթացքում</w:t>
      </w:r>
      <w:r w:rsidRPr="00CF1E7B">
        <w:rPr>
          <w:rFonts w:ascii="GHEA Grapalat" w:hAnsi="GHEA Grapalat" w:cs="Sylfaen"/>
          <w:color w:val="000000" w:themeColor="text1"/>
          <w:sz w:val="20"/>
          <w:lang w:val="hy-AM"/>
        </w:rPr>
        <w:t>:</w:t>
      </w:r>
    </w:p>
    <w:p w14:paraId="741458FD" w14:textId="77777777" w:rsidR="00DA156F" w:rsidRPr="00CF1E7B" w:rsidRDefault="00DA156F" w:rsidP="00DA156F">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hy-AM"/>
        </w:rPr>
      </w:pPr>
    </w:p>
    <w:p w14:paraId="0A1C87BA" w14:textId="77777777" w:rsidR="00096865" w:rsidRPr="00CF1E7B" w:rsidRDefault="00096865" w:rsidP="00EF3662">
      <w:pPr>
        <w:jc w:val="center"/>
        <w:rPr>
          <w:rFonts w:ascii="GHEA Grapalat" w:hAnsi="GHEA Grapalat"/>
          <w:b/>
          <w:color w:val="000000" w:themeColor="text1"/>
          <w:szCs w:val="22"/>
          <w:lang w:val="hy-AM"/>
        </w:rPr>
      </w:pPr>
    </w:p>
    <w:p w14:paraId="038FB102" w14:textId="77777777" w:rsidR="00096865" w:rsidRPr="00CF1E7B" w:rsidRDefault="008D5016" w:rsidP="00EF3662">
      <w:pPr>
        <w:jc w:val="center"/>
        <w:rPr>
          <w:rFonts w:ascii="GHEA Grapalat" w:hAnsi="GHEA Grapalat" w:cs="Arial"/>
          <w:b/>
          <w:color w:val="000000" w:themeColor="text1"/>
          <w:sz w:val="20"/>
          <w:lang w:val="hy-AM"/>
        </w:rPr>
      </w:pPr>
      <w:r w:rsidRPr="00CF1E7B">
        <w:rPr>
          <w:rFonts w:ascii="GHEA Grapalat" w:hAnsi="GHEA Grapalat"/>
          <w:b/>
          <w:color w:val="000000" w:themeColor="text1"/>
          <w:sz w:val="20"/>
          <w:lang w:val="hy-AM"/>
        </w:rPr>
        <w:t>1</w:t>
      </w:r>
      <w:r w:rsidR="00030D40" w:rsidRPr="00CF1E7B">
        <w:rPr>
          <w:rFonts w:ascii="GHEA Grapalat" w:hAnsi="GHEA Grapalat"/>
          <w:b/>
          <w:color w:val="000000" w:themeColor="text1"/>
          <w:sz w:val="20"/>
          <w:lang w:val="hy-AM"/>
        </w:rPr>
        <w:t>1</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ԸՆԹԱՑԱԿԱՐԳԸ</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ՉԿԱՅԱՑԱԾ</w:t>
      </w:r>
      <w:r w:rsidRPr="00CF1E7B">
        <w:rPr>
          <w:rFonts w:ascii="GHEA Grapalat" w:hAnsi="GHEA Grapalat" w:cs="Arial"/>
          <w:b/>
          <w:color w:val="000000" w:themeColor="text1"/>
          <w:sz w:val="20"/>
          <w:lang w:val="hy-AM"/>
        </w:rPr>
        <w:t xml:space="preserve"> </w:t>
      </w:r>
      <w:r w:rsidRPr="00CF1E7B">
        <w:rPr>
          <w:rFonts w:ascii="GHEA Grapalat" w:hAnsi="GHEA Grapalat" w:cs="Sylfaen"/>
          <w:b/>
          <w:color w:val="000000" w:themeColor="text1"/>
          <w:sz w:val="20"/>
          <w:lang w:val="hy-AM"/>
        </w:rPr>
        <w:t>ՀԱՅՏԱՐԱՐԵԼԸ</w:t>
      </w:r>
    </w:p>
    <w:p w14:paraId="3A864350" w14:textId="77777777" w:rsidR="00096865" w:rsidRPr="00CF1E7B" w:rsidRDefault="00096865" w:rsidP="00EF3662">
      <w:pPr>
        <w:jc w:val="center"/>
        <w:rPr>
          <w:rFonts w:ascii="GHEA Grapalat" w:hAnsi="GHEA Grapalat"/>
          <w:b/>
          <w:color w:val="000000" w:themeColor="text1"/>
          <w:sz w:val="20"/>
          <w:lang w:val="hy-AM"/>
        </w:rPr>
      </w:pPr>
    </w:p>
    <w:p w14:paraId="4BD126A2"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olor w:val="000000" w:themeColor="text1"/>
          <w:sz w:val="20"/>
          <w:lang w:val="hy-AM"/>
        </w:rPr>
        <w:t>1</w:t>
      </w:r>
      <w:r w:rsidR="00030D40" w:rsidRPr="00CF1E7B">
        <w:rPr>
          <w:rFonts w:ascii="GHEA Grapalat" w:hAnsi="GHEA Grapalat"/>
          <w:color w:val="000000" w:themeColor="text1"/>
          <w:sz w:val="20"/>
          <w:lang w:val="hy-AM"/>
        </w:rPr>
        <w:t>1</w:t>
      </w:r>
      <w:r w:rsidRPr="00CF1E7B">
        <w:rPr>
          <w:rFonts w:ascii="GHEA Grapalat" w:hAnsi="GHEA Grapalat"/>
          <w:color w:val="000000" w:themeColor="text1"/>
          <w:sz w:val="20"/>
          <w:lang w:val="hy-AM"/>
        </w:rPr>
        <w:t>.</w:t>
      </w:r>
      <w:r w:rsidRPr="00CF1E7B">
        <w:rPr>
          <w:rFonts w:ascii="GHEA Grapalat" w:hAnsi="GHEA Grapalat" w:cs="Sylfaen"/>
          <w:color w:val="000000" w:themeColor="text1"/>
          <w:sz w:val="20"/>
          <w:lang w:val="hy-AM"/>
        </w:rPr>
        <w:t>1 Օրենքի 3</w:t>
      </w:r>
      <w:r w:rsidR="00A747D4" w:rsidRPr="00CF1E7B">
        <w:rPr>
          <w:rFonts w:ascii="GHEA Grapalat" w:hAnsi="GHEA Grapalat" w:cs="Sylfaen"/>
          <w:color w:val="000000" w:themeColor="text1"/>
          <w:sz w:val="20"/>
          <w:lang w:val="hy-AM"/>
        </w:rPr>
        <w:t>7</w:t>
      </w:r>
      <w:r w:rsidRPr="00CF1E7B">
        <w:rPr>
          <w:rFonts w:ascii="GHEA Grapalat" w:hAnsi="GHEA Grapalat" w:cs="Sylfaen"/>
          <w:color w:val="000000" w:themeColor="text1"/>
          <w:sz w:val="20"/>
          <w:lang w:val="hy-AM"/>
        </w:rPr>
        <w:t>-րդ հոդվածի համաձայն` հանձնաժողովը սույն ընթացակարգը չկայացած է հայտարարում, եթե`</w:t>
      </w:r>
    </w:p>
    <w:p w14:paraId="31C3F523"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1) հայտերից ոչ մեկը չի համապատասխանում հրավերի պայմաններին.</w:t>
      </w:r>
    </w:p>
    <w:p w14:paraId="45A002DA" w14:textId="67923996" w:rsidR="00096865" w:rsidRPr="00CF1E7B" w:rsidRDefault="00DA0602"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 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Pr="00CF1E7B">
        <w:rPr>
          <w:rStyle w:val="FootnoteReference"/>
          <w:rFonts w:ascii="GHEA Grapalat" w:hAnsi="GHEA Grapalat" w:cs="Sylfaen"/>
          <w:color w:val="000000" w:themeColor="text1"/>
          <w:sz w:val="20"/>
          <w:lang w:val="hy-AM"/>
        </w:rPr>
        <w:t xml:space="preserve"> </w:t>
      </w:r>
      <w:r w:rsidR="006510F5" w:rsidRPr="00CF1E7B">
        <w:rPr>
          <w:rStyle w:val="FootnoteReference"/>
          <w:rFonts w:ascii="GHEA Grapalat" w:hAnsi="GHEA Grapalat" w:cs="Sylfaen"/>
          <w:color w:val="000000" w:themeColor="text1"/>
          <w:sz w:val="20"/>
          <w:lang w:val="hy-AM"/>
        </w:rPr>
        <w:footnoteReference w:id="8"/>
      </w:r>
      <w:r w:rsidR="00FF0FE2" w:rsidRPr="00CF1E7B">
        <w:rPr>
          <w:rFonts w:ascii="GHEA Grapalat" w:hAnsi="GHEA Grapalat" w:cs="Sylfaen"/>
          <w:color w:val="000000" w:themeColor="text1"/>
          <w:sz w:val="20"/>
          <w:lang w:val="hy-AM"/>
        </w:rPr>
        <w:t>:</w:t>
      </w:r>
    </w:p>
    <w:p w14:paraId="269A3572"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3) ոչ մի հայտ չի ներկայացվել.</w:t>
      </w:r>
    </w:p>
    <w:p w14:paraId="05011E80"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4) պայմանագիր չի կնքվում</w:t>
      </w:r>
      <w:r w:rsidR="004D5671" w:rsidRPr="00CF1E7B">
        <w:rPr>
          <w:rFonts w:ascii="GHEA Grapalat" w:hAnsi="GHEA Grapalat" w:cs="Sylfaen"/>
          <w:color w:val="000000" w:themeColor="text1"/>
          <w:sz w:val="20"/>
          <w:lang w:val="hy-AM"/>
        </w:rPr>
        <w:t>։</w:t>
      </w:r>
    </w:p>
    <w:p w14:paraId="16FBBDF0" w14:textId="77777777" w:rsidR="00B027EF" w:rsidRPr="00CF1E7B" w:rsidRDefault="00B027EF" w:rsidP="00B027EF">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Սույն ընթացակարգը Օրենքի 3</w:t>
      </w:r>
      <w:r w:rsidR="009B1175" w:rsidRPr="00CF1E7B">
        <w:rPr>
          <w:rFonts w:ascii="GHEA Grapalat" w:hAnsi="GHEA Grapalat" w:cs="Sylfaen"/>
          <w:color w:val="000000" w:themeColor="text1"/>
          <w:sz w:val="20"/>
          <w:lang w:val="hy-AM"/>
        </w:rPr>
        <w:t>7</w:t>
      </w:r>
      <w:r w:rsidRPr="00CF1E7B">
        <w:rPr>
          <w:rFonts w:ascii="GHEA Grapalat" w:hAnsi="GHEA Grapalat" w:cs="Sylfaen"/>
          <w:color w:val="000000" w:themeColor="text1"/>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CF1E7B" w:rsidRDefault="00731D26"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1</w:t>
      </w:r>
      <w:r w:rsidR="00030D40" w:rsidRPr="00CF1E7B">
        <w:rPr>
          <w:rFonts w:ascii="GHEA Grapalat" w:hAnsi="GHEA Grapalat" w:cs="Sylfaen"/>
          <w:color w:val="000000" w:themeColor="text1"/>
          <w:sz w:val="20"/>
          <w:lang w:val="hy-AM"/>
        </w:rPr>
        <w:t>1</w:t>
      </w:r>
      <w:r w:rsidRPr="00CF1E7B">
        <w:rPr>
          <w:rFonts w:ascii="GHEA Grapalat" w:hAnsi="GHEA Grapalat" w:cs="Sylfaen"/>
          <w:color w:val="000000" w:themeColor="text1"/>
          <w:sz w:val="20"/>
          <w:lang w:val="hy-AM"/>
        </w:rPr>
        <w:t>.2</w:t>
      </w:r>
      <w:r w:rsidR="00FE5743" w:rsidRPr="00CF1E7B">
        <w:rPr>
          <w:rFonts w:ascii="GHEA Grapalat" w:hAnsi="GHEA Grapalat" w:cs="Sylfaen"/>
          <w:color w:val="000000" w:themeColor="text1"/>
          <w:sz w:val="20"/>
          <w:lang w:val="hy-AM"/>
        </w:rPr>
        <w:t xml:space="preserve"> Գ</w:t>
      </w:r>
      <w:r w:rsidR="00CA1C11" w:rsidRPr="00CF1E7B">
        <w:rPr>
          <w:rFonts w:ascii="GHEA Grapalat" w:hAnsi="GHEA Grapalat" w:cs="Sylfaen"/>
          <w:color w:val="000000" w:themeColor="text1"/>
          <w:sz w:val="20"/>
          <w:lang w:val="hy-AM"/>
        </w:rPr>
        <w:t>նման ընթացակարգը չկայացած հայտարարվելու</w:t>
      </w:r>
      <w:r w:rsidR="00A747D4" w:rsidRPr="00CF1E7B">
        <w:rPr>
          <w:rFonts w:ascii="GHEA Grapalat" w:hAnsi="GHEA Grapalat" w:cs="Sylfaen"/>
          <w:color w:val="000000" w:themeColor="text1"/>
          <w:sz w:val="20"/>
          <w:lang w:val="hy-AM"/>
        </w:rPr>
        <w:t>ն հաջորդող աշխատանքային</w:t>
      </w:r>
      <w:r w:rsidR="00CA1C11" w:rsidRPr="00CF1E7B">
        <w:rPr>
          <w:rFonts w:ascii="GHEA Grapalat" w:hAnsi="GHEA Grapalat" w:cs="Sylfaen"/>
          <w:color w:val="000000" w:themeColor="text1"/>
          <w:sz w:val="20"/>
          <w:lang w:val="hy-AM"/>
        </w:rPr>
        <w:t xml:space="preserve"> օրվա ընթացքում, </w:t>
      </w:r>
      <w:r w:rsidR="003A2BE0" w:rsidRPr="00CF1E7B">
        <w:rPr>
          <w:rFonts w:ascii="GHEA Grapalat" w:hAnsi="GHEA Grapalat" w:cs="Sylfaen"/>
          <w:color w:val="000000" w:themeColor="text1"/>
          <w:sz w:val="20"/>
          <w:lang w:val="hy-AM"/>
        </w:rPr>
        <w:t>պ</w:t>
      </w:r>
      <w:r w:rsidR="00CA1C11" w:rsidRPr="00CF1E7B">
        <w:rPr>
          <w:rFonts w:ascii="GHEA Grapalat" w:hAnsi="GHEA Grapalat" w:cs="Sylfaen"/>
          <w:color w:val="000000" w:themeColor="text1"/>
          <w:sz w:val="20"/>
          <w:lang w:val="hy-AM"/>
        </w:rPr>
        <w:t xml:space="preserve">ատվիրատուն </w:t>
      </w:r>
      <w:r w:rsidR="00A747D4" w:rsidRPr="00CF1E7B">
        <w:rPr>
          <w:rFonts w:ascii="GHEA Grapalat" w:hAnsi="GHEA Grapalat" w:cs="Sylfaen"/>
          <w:color w:val="000000" w:themeColor="text1"/>
          <w:sz w:val="20"/>
          <w:lang w:val="hy-AM"/>
        </w:rPr>
        <w:t xml:space="preserve">տեղեկագրում </w:t>
      </w:r>
      <w:r w:rsidR="005F7C1D" w:rsidRPr="00CF1E7B">
        <w:rPr>
          <w:rFonts w:ascii="GHEA Grapalat" w:hAnsi="GHEA Grapalat" w:cs="Sylfaen"/>
          <w:color w:val="000000" w:themeColor="text1"/>
          <w:sz w:val="20"/>
          <w:lang w:val="hy-AM"/>
        </w:rPr>
        <w:t xml:space="preserve">հրապարակում է </w:t>
      </w:r>
      <w:r w:rsidR="00CA1C11" w:rsidRPr="00CF1E7B">
        <w:rPr>
          <w:rFonts w:ascii="GHEA Grapalat" w:hAnsi="GHEA Grapalat" w:cs="Sylfaen"/>
          <w:color w:val="000000" w:themeColor="text1"/>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CF1E7B" w:rsidRDefault="00CA1C11" w:rsidP="00EF3662">
      <w:pPr>
        <w:ind w:firstLine="567"/>
        <w:jc w:val="both"/>
        <w:rPr>
          <w:rFonts w:ascii="GHEA Grapalat" w:hAnsi="GHEA Grapalat" w:cs="Sylfaen"/>
          <w:color w:val="000000" w:themeColor="text1"/>
          <w:sz w:val="20"/>
          <w:lang w:val="hy-AM"/>
        </w:rPr>
      </w:pPr>
    </w:p>
    <w:p w14:paraId="4E6F7850" w14:textId="77777777" w:rsidR="00096865" w:rsidRPr="00CF1E7B" w:rsidRDefault="00096865" w:rsidP="00EF3662">
      <w:pPr>
        <w:pStyle w:val="BodyTextIndent"/>
        <w:spacing w:line="240" w:lineRule="auto"/>
        <w:rPr>
          <w:rFonts w:ascii="GHEA Grapalat" w:hAnsi="GHEA Grapalat"/>
          <w:i w:val="0"/>
          <w:color w:val="000000" w:themeColor="text1"/>
          <w:sz w:val="18"/>
          <w:szCs w:val="18"/>
          <w:u w:val="single"/>
          <w:lang w:val="hy-AM"/>
        </w:rPr>
      </w:pPr>
    </w:p>
    <w:p w14:paraId="25676C5B" w14:textId="77777777" w:rsidR="008D5016" w:rsidRPr="00CF1E7B" w:rsidRDefault="008D5016"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1</w:t>
      </w:r>
      <w:r w:rsidR="00375FD2" w:rsidRPr="00CF1E7B">
        <w:rPr>
          <w:rFonts w:ascii="GHEA Grapalat" w:hAnsi="GHEA Grapalat"/>
          <w:b/>
          <w:color w:val="000000" w:themeColor="text1"/>
          <w:sz w:val="20"/>
          <w:lang w:val="hy-AM"/>
        </w:rPr>
        <w:t>2</w:t>
      </w:r>
      <w:r w:rsidRPr="00CF1E7B">
        <w:rPr>
          <w:rFonts w:ascii="GHEA Grapalat" w:hAnsi="GHEA Grapalat"/>
          <w:b/>
          <w:color w:val="000000" w:themeColor="text1"/>
          <w:sz w:val="20"/>
          <w:lang w:val="hy-AM"/>
        </w:rPr>
        <w:t xml:space="preserve">. ԳՆՄԱՆ ԳՈՐԾԸՆԹԱՑԻ ՀԵՏ ԿԱՊՎԱԾ ԳՈՐԾՈՂՈՒԹՅՈՒՆՆԵՐԸ ԵՎ (ԿԱՄ) </w:t>
      </w:r>
    </w:p>
    <w:p w14:paraId="0BB4A9FE" w14:textId="77777777" w:rsidR="008D5016" w:rsidRPr="00CF1E7B" w:rsidRDefault="008D5016"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 xml:space="preserve">ԸՆԴՈՒՆՎԱԾ ՈՐՈՇՈՒՄՆԵՐԸ ԲՈՂՈՔԱՐԿԵԼՈՒ ՄԱՍՆԱԿՑԻ </w:t>
      </w:r>
    </w:p>
    <w:p w14:paraId="2CEA1AF7" w14:textId="77777777" w:rsidR="00096865" w:rsidRPr="00CF1E7B" w:rsidRDefault="008D5016"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ԻՐԱՎՈՒՆՔԸ ԵՎ ԿԱՐԳԸ</w:t>
      </w:r>
    </w:p>
    <w:p w14:paraId="2C193738" w14:textId="77777777" w:rsidR="00996C19" w:rsidRPr="00CF1E7B" w:rsidRDefault="00996C19" w:rsidP="00EF3662">
      <w:pPr>
        <w:jc w:val="center"/>
        <w:rPr>
          <w:rFonts w:ascii="GHEA Grapalat" w:hAnsi="GHEA Grapalat"/>
          <w:b/>
          <w:color w:val="000000" w:themeColor="text1"/>
          <w:sz w:val="20"/>
          <w:lang w:val="hy-AM"/>
        </w:rPr>
      </w:pPr>
    </w:p>
    <w:p w14:paraId="30D89643" w14:textId="77777777" w:rsidR="00D4097A" w:rsidRPr="00CF1E7B" w:rsidRDefault="00D4097A" w:rsidP="00EF3662">
      <w:pPr>
        <w:ind w:firstLine="567"/>
        <w:jc w:val="center"/>
        <w:rPr>
          <w:rFonts w:ascii="GHEA Grapalat" w:hAnsi="GHEA Grapalat" w:cs="Sylfaen"/>
          <w:b/>
          <w:color w:val="000000" w:themeColor="text1"/>
          <w:szCs w:val="22"/>
          <w:lang w:val="hy-AM"/>
        </w:rPr>
      </w:pPr>
    </w:p>
    <w:p w14:paraId="00094868" w14:textId="77777777"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CF1E7B">
        <w:rPr>
          <w:rFonts w:ascii="GHEA Grapalat" w:hAnsi="GHEA Grapalat"/>
          <w:color w:val="000000" w:themeColor="text1"/>
          <w:sz w:val="20"/>
          <w:szCs w:val="20"/>
          <w:lang w:val="hy-AM"/>
        </w:rPr>
        <w:t>:</w:t>
      </w:r>
    </w:p>
    <w:p w14:paraId="3E556BC4" w14:textId="77777777" w:rsidR="00D4097A" w:rsidRPr="00CF1E7B"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5</w:t>
      </w:r>
      <w:r w:rsidRPr="00CF1E7B">
        <w:rPr>
          <w:rFonts w:ascii="Cambria Math" w:hAnsi="Cambria Math" w:cs="Cambria Math"/>
          <w:color w:val="000000" w:themeColor="text1"/>
          <w:sz w:val="20"/>
          <w:szCs w:val="20"/>
          <w:lang w:val="hy-AM"/>
        </w:rPr>
        <w:t>․</w:t>
      </w:r>
      <w:r w:rsidRPr="00CF1E7B">
        <w:rPr>
          <w:rFonts w:ascii="GHEA Grapalat" w:hAnsi="GHEA Grapalat" w:cs="GHEA Grapalat"/>
          <w:color w:val="000000" w:themeColor="text1"/>
          <w:sz w:val="20"/>
          <w:szCs w:val="20"/>
          <w:lang w:val="hy-AM"/>
        </w:rPr>
        <w:t>Սույն</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ընթացակարգի</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հետ</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կապված</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վեճերը</w:t>
      </w:r>
      <w:r w:rsidRPr="00CF1E7B">
        <w:rPr>
          <w:rFonts w:ascii="GHEA Grapalat" w:hAnsi="GHEA Grapalat"/>
          <w:color w:val="000000" w:themeColor="text1"/>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11</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Calibri" w:hAnsi="Calibri" w:cs="Calibri"/>
          <w:color w:val="000000" w:themeColor="text1"/>
          <w:sz w:val="20"/>
          <w:szCs w:val="20"/>
          <w:lang w:val="hy-AM"/>
        </w:rPr>
        <w:t> </w:t>
      </w: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13</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17</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18</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10 </w:t>
      </w:r>
      <w:r w:rsidRPr="00CF1E7B">
        <w:rPr>
          <w:rFonts w:ascii="GHEA Grapalat" w:hAnsi="GHEA Grapalat" w:cs="GHEA Grapalat"/>
          <w:color w:val="000000" w:themeColor="text1"/>
          <w:sz w:val="20"/>
          <w:szCs w:val="20"/>
          <w:lang w:val="hy-AM"/>
        </w:rPr>
        <w:t>կետով</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նախատեսված</w:t>
      </w:r>
      <w:r w:rsidRPr="00CF1E7B">
        <w:rPr>
          <w:rFonts w:ascii="GHEA Grapalat" w:hAnsi="GHEA Grapalat"/>
          <w:color w:val="000000" w:themeColor="text1"/>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20</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Calibri" w:hAnsi="Calibri" w:cs="Calibri"/>
          <w:color w:val="000000" w:themeColor="text1"/>
          <w:sz w:val="20"/>
          <w:szCs w:val="20"/>
          <w:lang w:val="hy-AM"/>
        </w:rPr>
        <w:t> </w:t>
      </w: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21</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12.22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CF1E7B" w:rsidRDefault="00D4097A" w:rsidP="00D4097A">
      <w:pPr>
        <w:shd w:val="clear" w:color="auto" w:fill="FFFFFF"/>
        <w:ind w:firstLine="375"/>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23</w:t>
      </w:r>
      <w:r w:rsidRPr="00CF1E7B">
        <w:rPr>
          <w:rFonts w:ascii="Cambria Math" w:hAnsi="Cambria Math" w:cs="Cambria Math"/>
          <w:color w:val="000000" w:themeColor="text1"/>
          <w:sz w:val="20"/>
          <w:szCs w:val="20"/>
          <w:lang w:val="hy-AM"/>
        </w:rPr>
        <w:t>․</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Բողոքարկման</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համար</w:t>
      </w:r>
      <w:r w:rsidRPr="00CF1E7B">
        <w:rPr>
          <w:rFonts w:ascii="GHEA Grapalat" w:hAnsi="GHEA Grapalat"/>
          <w:color w:val="000000" w:themeColor="text1"/>
          <w:sz w:val="20"/>
          <w:szCs w:val="20"/>
          <w:lang w:val="hy-AM"/>
        </w:rPr>
        <w:t xml:space="preserve"> </w:t>
      </w:r>
      <w:r w:rsidRPr="00CF1E7B">
        <w:rPr>
          <w:rFonts w:ascii="GHEA Grapalat" w:hAnsi="GHEA Grapalat" w:cs="GHEA Grapalat"/>
          <w:color w:val="000000" w:themeColor="text1"/>
          <w:sz w:val="20"/>
          <w:szCs w:val="20"/>
          <w:lang w:val="hy-AM"/>
        </w:rPr>
        <w:t>գանձվող</w:t>
      </w:r>
      <w:r w:rsidRPr="00CF1E7B">
        <w:rPr>
          <w:rFonts w:ascii="GHEA Grapalat" w:hAnsi="GHEA Grapalat"/>
          <w:color w:val="000000" w:themeColor="text1"/>
          <w:sz w:val="20"/>
          <w:szCs w:val="20"/>
          <w:lang w:val="hy-AM"/>
        </w:rPr>
        <w:t xml:space="preserve"> պետական տուրքերի դրույքաչափերը սահմանված են «Պետական տուրքի մասին» օրենքով։</w:t>
      </w:r>
    </w:p>
    <w:p w14:paraId="35919B59" w14:textId="6E57365D" w:rsidR="00E74BF6" w:rsidRPr="00CF1E7B" w:rsidRDefault="00D4097A" w:rsidP="00D4097A">
      <w:pPr>
        <w:ind w:firstLine="567"/>
        <w:jc w:val="center"/>
        <w:rPr>
          <w:rFonts w:ascii="GHEA Grapalat" w:hAnsi="GHEA Grapalat" w:cs="Sylfaen"/>
          <w:b/>
          <w:color w:val="000000" w:themeColor="text1"/>
          <w:szCs w:val="22"/>
          <w:lang w:val="hy-AM"/>
        </w:rPr>
      </w:pPr>
      <w:r w:rsidRPr="00CF1E7B">
        <w:rPr>
          <w:rFonts w:ascii="GHEA Grapalat" w:hAnsi="GHEA Grapalat" w:cs="Sylfaen"/>
          <w:b/>
          <w:color w:val="000000" w:themeColor="text1"/>
          <w:szCs w:val="22"/>
          <w:lang w:val="hy-AM"/>
        </w:rPr>
        <w:br w:type="page"/>
      </w:r>
    </w:p>
    <w:p w14:paraId="2E01797A" w14:textId="2376918D" w:rsidR="00096865" w:rsidRPr="00CF1E7B" w:rsidRDefault="00096865" w:rsidP="00EF3662">
      <w:pPr>
        <w:ind w:firstLine="567"/>
        <w:jc w:val="center"/>
        <w:rPr>
          <w:rFonts w:ascii="GHEA Grapalat" w:hAnsi="GHEA Grapalat"/>
          <w:b/>
          <w:color w:val="000000" w:themeColor="text1"/>
          <w:szCs w:val="22"/>
          <w:lang w:val="hy-AM"/>
        </w:rPr>
      </w:pPr>
      <w:r w:rsidRPr="00CF1E7B">
        <w:rPr>
          <w:rFonts w:ascii="GHEA Grapalat" w:hAnsi="GHEA Grapalat" w:cs="Sylfaen"/>
          <w:b/>
          <w:color w:val="000000" w:themeColor="text1"/>
          <w:szCs w:val="22"/>
          <w:lang w:val="hy-AM"/>
        </w:rPr>
        <w:lastRenderedPageBreak/>
        <w:t>ՄԱՍ</w:t>
      </w:r>
      <w:r w:rsidRPr="00CF1E7B">
        <w:rPr>
          <w:rFonts w:ascii="GHEA Grapalat" w:hAnsi="GHEA Grapalat"/>
          <w:b/>
          <w:color w:val="000000" w:themeColor="text1"/>
          <w:szCs w:val="22"/>
          <w:lang w:val="hy-AM"/>
        </w:rPr>
        <w:t xml:space="preserve">  II</w:t>
      </w:r>
    </w:p>
    <w:p w14:paraId="099E167D" w14:textId="77777777" w:rsidR="00096865" w:rsidRPr="00CF1E7B" w:rsidRDefault="00096865" w:rsidP="00EF3662">
      <w:pPr>
        <w:pStyle w:val="BodyText"/>
        <w:ind w:right="-7"/>
        <w:jc w:val="center"/>
        <w:rPr>
          <w:rFonts w:ascii="GHEA Grapalat" w:hAnsi="GHEA Grapalat"/>
          <w:b/>
          <w:color w:val="000000" w:themeColor="text1"/>
          <w:szCs w:val="22"/>
          <w:lang w:val="hy-AM"/>
        </w:rPr>
      </w:pPr>
      <w:r w:rsidRPr="00CF1E7B">
        <w:rPr>
          <w:rFonts w:ascii="GHEA Grapalat" w:hAnsi="GHEA Grapalat" w:cs="Sylfaen"/>
          <w:b/>
          <w:color w:val="000000" w:themeColor="text1"/>
          <w:szCs w:val="22"/>
          <w:lang w:val="hy-AM"/>
        </w:rPr>
        <w:t>Հ</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Ր</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Ա</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Հ</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Ա</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Ն</w:t>
      </w:r>
      <w:r w:rsidRPr="00CF1E7B">
        <w:rPr>
          <w:rFonts w:ascii="GHEA Grapalat" w:hAnsi="GHEA Grapalat"/>
          <w:b/>
          <w:color w:val="000000" w:themeColor="text1"/>
          <w:szCs w:val="22"/>
          <w:lang w:val="hy-AM"/>
        </w:rPr>
        <w:t xml:space="preserve"> </w:t>
      </w:r>
      <w:r w:rsidRPr="00CF1E7B">
        <w:rPr>
          <w:rFonts w:ascii="GHEA Grapalat" w:hAnsi="GHEA Grapalat" w:cs="Sylfaen"/>
          <w:b/>
          <w:color w:val="000000" w:themeColor="text1"/>
          <w:szCs w:val="22"/>
          <w:lang w:val="hy-AM"/>
        </w:rPr>
        <w:t>Գ</w:t>
      </w:r>
    </w:p>
    <w:p w14:paraId="10D172BC" w14:textId="0C0F0C21" w:rsidR="00096865" w:rsidRPr="00CF1E7B" w:rsidRDefault="005019FD" w:rsidP="00EF3662">
      <w:pPr>
        <w:pStyle w:val="BodyText"/>
        <w:ind w:right="-7"/>
        <w:jc w:val="center"/>
        <w:rPr>
          <w:rFonts w:ascii="GHEA Grapalat" w:hAnsi="GHEA Grapalat" w:cs="Sylfaen"/>
          <w:b/>
          <w:color w:val="000000" w:themeColor="text1"/>
          <w:szCs w:val="22"/>
          <w:lang w:val="hy-AM"/>
        </w:rPr>
      </w:pPr>
      <w:r w:rsidRPr="00CF1E7B">
        <w:rPr>
          <w:rFonts w:ascii="GHEA Grapalat" w:hAnsi="GHEA Grapalat" w:cs="Sylfaen"/>
          <w:b/>
          <w:color w:val="000000" w:themeColor="text1"/>
          <w:szCs w:val="22"/>
          <w:lang w:val="hy-AM"/>
        </w:rPr>
        <w:t>ԳՆԱՆՇՄԱՆ ՀԱՐՑՄԱՆ</w:t>
      </w:r>
      <w:r w:rsidR="00096865" w:rsidRPr="00CF1E7B">
        <w:rPr>
          <w:rFonts w:ascii="GHEA Grapalat" w:hAnsi="GHEA Grapalat" w:cs="Sylfaen"/>
          <w:b/>
          <w:color w:val="000000" w:themeColor="text1"/>
          <w:szCs w:val="22"/>
          <w:lang w:val="hy-AM"/>
        </w:rPr>
        <w:t xml:space="preserve"> </w:t>
      </w:r>
      <w:r w:rsidRPr="00CF1E7B">
        <w:rPr>
          <w:rFonts w:ascii="GHEA Grapalat" w:hAnsi="GHEA Grapalat" w:cs="Sylfaen"/>
          <w:b/>
          <w:color w:val="000000" w:themeColor="text1"/>
          <w:szCs w:val="22"/>
          <w:lang w:val="hy-AM"/>
        </w:rPr>
        <w:t>ՀԱՅՏԸ ՊԱՏՐԱՍՏԵԼՈՒ</w:t>
      </w:r>
      <w:r w:rsidR="00096865" w:rsidRPr="00CF1E7B">
        <w:rPr>
          <w:rFonts w:ascii="GHEA Grapalat" w:hAnsi="GHEA Grapalat" w:cs="Sylfaen"/>
          <w:b/>
          <w:color w:val="000000" w:themeColor="text1"/>
          <w:szCs w:val="22"/>
          <w:lang w:val="hy-AM"/>
        </w:rPr>
        <w:t xml:space="preserve">  </w:t>
      </w:r>
    </w:p>
    <w:p w14:paraId="4E2B480C" w14:textId="77777777" w:rsidR="00096865" w:rsidRPr="00CF1E7B" w:rsidRDefault="00096865" w:rsidP="00EF3662">
      <w:pPr>
        <w:ind w:firstLine="567"/>
        <w:jc w:val="center"/>
        <w:rPr>
          <w:rFonts w:ascii="GHEA Grapalat" w:hAnsi="GHEA Grapalat"/>
          <w:color w:val="000000" w:themeColor="text1"/>
          <w:szCs w:val="22"/>
          <w:lang w:val="hy-AM"/>
        </w:rPr>
      </w:pPr>
    </w:p>
    <w:p w14:paraId="6D77E593" w14:textId="77777777" w:rsidR="00096865" w:rsidRPr="00CF1E7B" w:rsidRDefault="008D5016"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 xml:space="preserve">1. </w:t>
      </w:r>
      <w:r w:rsidRPr="00CF1E7B">
        <w:rPr>
          <w:rFonts w:ascii="GHEA Grapalat" w:hAnsi="GHEA Grapalat" w:cs="Sylfaen"/>
          <w:b/>
          <w:color w:val="000000" w:themeColor="text1"/>
          <w:sz w:val="20"/>
          <w:lang w:val="hy-AM"/>
        </w:rPr>
        <w:t>ԸՆԴՀԱՆՈՒՐ</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ԴՐՈՒՅԹՆԵՐ</w:t>
      </w:r>
    </w:p>
    <w:p w14:paraId="2BAF23DA" w14:textId="77777777" w:rsidR="00096865" w:rsidRPr="00CF1E7B" w:rsidRDefault="00096865" w:rsidP="00EF3662">
      <w:pPr>
        <w:ind w:firstLine="567"/>
        <w:jc w:val="both"/>
        <w:rPr>
          <w:rFonts w:ascii="GHEA Grapalat" w:hAnsi="GHEA Grapalat"/>
          <w:color w:val="000000" w:themeColor="text1"/>
          <w:szCs w:val="22"/>
          <w:lang w:val="hy-AM"/>
        </w:rPr>
      </w:pPr>
      <w:r w:rsidRPr="00CF1E7B">
        <w:rPr>
          <w:rFonts w:ascii="GHEA Grapalat" w:hAnsi="GHEA Grapalat"/>
          <w:color w:val="000000" w:themeColor="text1"/>
          <w:szCs w:val="22"/>
          <w:lang w:val="hy-AM"/>
        </w:rPr>
        <w:t xml:space="preserve"> </w:t>
      </w:r>
    </w:p>
    <w:p w14:paraId="78FF27F3"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1.1 Սույն հրահանգը նպատակ ունի օժանդակել </w:t>
      </w:r>
      <w:r w:rsidR="000F4B86"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ասնակիցներին հայտը պատրաստելիս</w:t>
      </w:r>
      <w:r w:rsidR="004D5671" w:rsidRPr="00CF1E7B">
        <w:rPr>
          <w:rFonts w:ascii="GHEA Grapalat" w:hAnsi="GHEA Grapalat" w:cs="Sylfaen"/>
          <w:color w:val="000000" w:themeColor="text1"/>
          <w:sz w:val="20"/>
          <w:lang w:val="hy-AM"/>
        </w:rPr>
        <w:t>։</w:t>
      </w:r>
    </w:p>
    <w:p w14:paraId="6FAC9999"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1.2 Նպատակահարմարության դեպքում </w:t>
      </w:r>
      <w:r w:rsidR="000F4B86" w:rsidRPr="00CF1E7B">
        <w:rPr>
          <w:rFonts w:ascii="GHEA Grapalat" w:hAnsi="GHEA Grapalat" w:cs="Sylfaen"/>
          <w:color w:val="000000" w:themeColor="text1"/>
          <w:sz w:val="20"/>
          <w:lang w:val="hy-AM"/>
        </w:rPr>
        <w:t>մ</w:t>
      </w:r>
      <w:r w:rsidRPr="00CF1E7B">
        <w:rPr>
          <w:rFonts w:ascii="GHEA Grapalat" w:hAnsi="GHEA Grapalat" w:cs="Sylfaen"/>
          <w:color w:val="000000" w:themeColor="text1"/>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CF1E7B">
        <w:rPr>
          <w:rFonts w:ascii="GHEA Grapalat" w:hAnsi="GHEA Grapalat" w:cs="Sylfaen"/>
          <w:color w:val="000000" w:themeColor="text1"/>
          <w:sz w:val="20"/>
          <w:lang w:val="hy-AM"/>
        </w:rPr>
        <w:t>։</w:t>
      </w:r>
    </w:p>
    <w:p w14:paraId="4B8D7A64" w14:textId="77777777" w:rsidR="00096865"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1.3 Հայտերը</w:t>
      </w:r>
      <w:r w:rsidR="00AE679C" w:rsidRPr="00CF1E7B">
        <w:rPr>
          <w:rFonts w:ascii="GHEA Grapalat" w:hAnsi="GHEA Grapalat" w:cs="Sylfaen"/>
          <w:color w:val="000000" w:themeColor="text1"/>
          <w:sz w:val="20"/>
          <w:lang w:val="hy-AM"/>
        </w:rPr>
        <w:t>,</w:t>
      </w:r>
      <w:r w:rsidRPr="00CF1E7B">
        <w:rPr>
          <w:rFonts w:ascii="GHEA Grapalat" w:hAnsi="GHEA Grapalat" w:cs="Sylfaen"/>
          <w:color w:val="000000" w:themeColor="text1"/>
          <w:sz w:val="20"/>
          <w:lang w:val="hy-AM"/>
        </w:rPr>
        <w:t xml:space="preserve"> </w:t>
      </w:r>
      <w:r w:rsidR="005D71EF" w:rsidRPr="00CF1E7B">
        <w:rPr>
          <w:rFonts w:ascii="GHEA Grapalat" w:hAnsi="GHEA Grapalat" w:cs="Sylfaen"/>
          <w:color w:val="000000" w:themeColor="text1"/>
          <w:sz w:val="20"/>
          <w:lang w:val="hy-AM"/>
        </w:rPr>
        <w:t>հայերենից բացի, կարող են ներկայացվել նաև անգլերեն կամ ռուսերեն</w:t>
      </w:r>
      <w:r w:rsidR="004D5671" w:rsidRPr="00CF1E7B">
        <w:rPr>
          <w:rFonts w:ascii="GHEA Grapalat" w:hAnsi="GHEA Grapalat" w:cs="Sylfaen"/>
          <w:color w:val="000000" w:themeColor="text1"/>
          <w:sz w:val="20"/>
          <w:lang w:val="hy-AM"/>
        </w:rPr>
        <w:t>։</w:t>
      </w:r>
      <w:r w:rsidRPr="00CF1E7B">
        <w:rPr>
          <w:rFonts w:ascii="GHEA Grapalat" w:hAnsi="GHEA Grapalat" w:cs="Sylfaen"/>
          <w:color w:val="000000" w:themeColor="text1"/>
          <w:sz w:val="20"/>
          <w:lang w:val="hy-AM"/>
        </w:rPr>
        <w:t xml:space="preserve"> </w:t>
      </w:r>
    </w:p>
    <w:p w14:paraId="0D9D3941" w14:textId="77777777" w:rsidR="00096865" w:rsidRPr="00CF1E7B" w:rsidRDefault="00096865" w:rsidP="00EF3662">
      <w:pPr>
        <w:jc w:val="center"/>
        <w:rPr>
          <w:rFonts w:ascii="GHEA Grapalat" w:hAnsi="GHEA Grapalat"/>
          <w:b/>
          <w:color w:val="000000" w:themeColor="text1"/>
          <w:szCs w:val="22"/>
          <w:lang w:val="hy-AM"/>
        </w:rPr>
      </w:pPr>
    </w:p>
    <w:p w14:paraId="63AA2DCE" w14:textId="77777777" w:rsidR="00096865" w:rsidRPr="00CF1E7B" w:rsidRDefault="008D5016" w:rsidP="00EF3662">
      <w:pPr>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 xml:space="preserve">2. </w:t>
      </w:r>
      <w:r w:rsidRPr="00CF1E7B">
        <w:rPr>
          <w:rFonts w:ascii="GHEA Grapalat" w:hAnsi="GHEA Grapalat" w:cs="Sylfaen"/>
          <w:b/>
          <w:color w:val="000000" w:themeColor="text1"/>
          <w:sz w:val="20"/>
          <w:lang w:val="hy-AM"/>
        </w:rPr>
        <w:t>ԸՆԹԱՑԱԿԱՐԳԻ</w:t>
      </w:r>
      <w:r w:rsidRPr="00CF1E7B">
        <w:rPr>
          <w:rFonts w:ascii="GHEA Grapalat" w:hAnsi="GHEA Grapalat"/>
          <w:b/>
          <w:color w:val="000000" w:themeColor="text1"/>
          <w:sz w:val="20"/>
          <w:lang w:val="hy-AM"/>
        </w:rPr>
        <w:t xml:space="preserve"> </w:t>
      </w:r>
      <w:r w:rsidRPr="00CF1E7B">
        <w:rPr>
          <w:rFonts w:ascii="GHEA Grapalat" w:hAnsi="GHEA Grapalat" w:cs="Sylfaen"/>
          <w:b/>
          <w:color w:val="000000" w:themeColor="text1"/>
          <w:sz w:val="20"/>
          <w:lang w:val="hy-AM"/>
        </w:rPr>
        <w:t>ՀԱՅՏԸ</w:t>
      </w:r>
    </w:p>
    <w:p w14:paraId="12AC24B6" w14:textId="77777777" w:rsidR="00096865" w:rsidRPr="00CF1E7B" w:rsidRDefault="00096865" w:rsidP="00EF3662">
      <w:pPr>
        <w:ind w:firstLine="720"/>
        <w:jc w:val="center"/>
        <w:rPr>
          <w:rFonts w:ascii="GHEA Grapalat" w:hAnsi="GHEA Grapalat"/>
          <w:color w:val="000000" w:themeColor="text1"/>
          <w:szCs w:val="22"/>
          <w:lang w:val="hy-AM"/>
        </w:rPr>
      </w:pPr>
    </w:p>
    <w:p w14:paraId="71090AAB" w14:textId="77777777" w:rsidR="0078387F" w:rsidRPr="00CF1E7B" w:rsidRDefault="0078387F" w:rsidP="00EF3662">
      <w:pPr>
        <w:ind w:firstLine="567"/>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Ընթացակարգին մասնակցելու համար </w:t>
      </w:r>
      <w:r w:rsidR="004F78EF" w:rsidRPr="00CF1E7B">
        <w:rPr>
          <w:rFonts w:ascii="GHEA Grapalat" w:hAnsi="GHEA Grapalat"/>
          <w:color w:val="000000" w:themeColor="text1"/>
          <w:sz w:val="20"/>
          <w:szCs w:val="20"/>
          <w:lang w:val="hy-AM"/>
        </w:rPr>
        <w:t>մ</w:t>
      </w:r>
      <w:r w:rsidRPr="00CF1E7B">
        <w:rPr>
          <w:rFonts w:ascii="GHEA Grapalat" w:hAnsi="GHEA Grapalat"/>
          <w:color w:val="000000" w:themeColor="text1"/>
          <w:sz w:val="20"/>
          <w:szCs w:val="20"/>
          <w:lang w:val="hy-AM"/>
        </w:rPr>
        <w:t xml:space="preserve">ասնակիցը </w:t>
      </w:r>
      <w:r w:rsidR="004F78EF" w:rsidRPr="00CF1E7B">
        <w:rPr>
          <w:rFonts w:ascii="GHEA Grapalat" w:hAnsi="GHEA Grapalat"/>
          <w:color w:val="000000" w:themeColor="text1"/>
          <w:sz w:val="20"/>
          <w:szCs w:val="20"/>
          <w:lang w:val="hy-AM"/>
        </w:rPr>
        <w:t>հ</w:t>
      </w:r>
      <w:r w:rsidR="001F6578" w:rsidRPr="00CF1E7B">
        <w:rPr>
          <w:rFonts w:ascii="GHEA Grapalat" w:hAnsi="GHEA Grapalat"/>
          <w:color w:val="000000" w:themeColor="text1"/>
          <w:sz w:val="20"/>
          <w:szCs w:val="20"/>
          <w:lang w:val="hy-AM"/>
        </w:rPr>
        <w:t xml:space="preserve">ամակարգի </w:t>
      </w:r>
      <w:r w:rsidRPr="00CF1E7B">
        <w:rPr>
          <w:rFonts w:ascii="GHEA Grapalat" w:hAnsi="GHEA Grapalat"/>
          <w:color w:val="000000" w:themeColor="text1"/>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CF1E7B" w:rsidRDefault="0078387F"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Մասնակիցը </w:t>
      </w:r>
      <w:r w:rsidR="002240AB" w:rsidRPr="00CF1E7B">
        <w:rPr>
          <w:rFonts w:ascii="GHEA Grapalat" w:hAnsi="GHEA Grapalat" w:cs="Sylfaen"/>
          <w:color w:val="000000" w:themeColor="text1"/>
          <w:sz w:val="20"/>
          <w:lang w:val="hy-AM"/>
        </w:rPr>
        <w:t xml:space="preserve">հայտով </w:t>
      </w:r>
      <w:r w:rsidRPr="00CF1E7B">
        <w:rPr>
          <w:rFonts w:ascii="GHEA Grapalat" w:hAnsi="GHEA Grapalat" w:cs="Sylfaen"/>
          <w:color w:val="000000" w:themeColor="text1"/>
          <w:sz w:val="20"/>
          <w:lang w:val="hy-AM"/>
        </w:rPr>
        <w:t>ներկայացնում է իր կողմից հաստատված`</w:t>
      </w:r>
    </w:p>
    <w:p w14:paraId="14A74F8F" w14:textId="77777777" w:rsidR="002D5CF0" w:rsidRPr="00CF1E7B" w:rsidRDefault="002D5CF0" w:rsidP="00EF3662">
      <w:pPr>
        <w:ind w:firstLine="567"/>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1) </w:t>
      </w:r>
      <w:r w:rsidR="00A76C15" w:rsidRPr="00CF1E7B">
        <w:rPr>
          <w:rFonts w:ascii="GHEA Grapalat" w:hAnsi="GHEA Grapalat"/>
          <w:b/>
          <w:color w:val="000000" w:themeColor="text1"/>
          <w:sz w:val="20"/>
          <w:szCs w:val="20"/>
          <w:lang w:val="hy-AM"/>
        </w:rPr>
        <w:t>«</w:t>
      </w:r>
      <w:r w:rsidRPr="00CF1E7B">
        <w:rPr>
          <w:rFonts w:ascii="GHEA Grapalat" w:hAnsi="GHEA Grapalat"/>
          <w:b/>
          <w:color w:val="000000" w:themeColor="text1"/>
          <w:sz w:val="20"/>
          <w:szCs w:val="20"/>
          <w:lang w:val="hy-AM"/>
        </w:rPr>
        <w:t>Պիտանելիության չափորոշիչ</w:t>
      </w:r>
      <w:r w:rsidR="00A76C15" w:rsidRPr="00CF1E7B">
        <w:rPr>
          <w:rFonts w:ascii="GHEA Grapalat" w:hAnsi="GHEA Grapalat"/>
          <w:b/>
          <w:color w:val="000000" w:themeColor="text1"/>
          <w:sz w:val="20"/>
          <w:szCs w:val="20"/>
          <w:lang w:val="hy-AM"/>
        </w:rPr>
        <w:t>»</w:t>
      </w:r>
      <w:r w:rsidRPr="00CF1E7B">
        <w:rPr>
          <w:rFonts w:ascii="GHEA Grapalat" w:hAnsi="GHEA Grapalat"/>
          <w:b/>
          <w:color w:val="000000" w:themeColor="text1"/>
          <w:sz w:val="20"/>
          <w:szCs w:val="20"/>
          <w:lang w:val="hy-AM"/>
        </w:rPr>
        <w:t>.</w:t>
      </w:r>
    </w:p>
    <w:p w14:paraId="71A3E788" w14:textId="77777777" w:rsidR="00096865" w:rsidRPr="00CF1E7B" w:rsidRDefault="002D5CF0"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w:t>
      </w:r>
      <w:r w:rsidR="00D76BBA" w:rsidRPr="00CF1E7B">
        <w:rPr>
          <w:rFonts w:ascii="GHEA Grapalat" w:hAnsi="GHEA Grapalat" w:cs="Sylfaen"/>
          <w:color w:val="000000" w:themeColor="text1"/>
          <w:sz w:val="20"/>
          <w:lang w:val="hy-AM"/>
        </w:rPr>
        <w:t>1</w:t>
      </w:r>
      <w:r w:rsidRPr="00CF1E7B">
        <w:rPr>
          <w:rFonts w:ascii="GHEA Grapalat" w:hAnsi="GHEA Grapalat" w:cs="Sylfaen"/>
          <w:color w:val="000000" w:themeColor="text1"/>
          <w:sz w:val="20"/>
          <w:lang w:val="hy-AM"/>
        </w:rPr>
        <w:t xml:space="preserve"> </w:t>
      </w:r>
      <w:r w:rsidR="00096865" w:rsidRPr="00CF1E7B">
        <w:rPr>
          <w:rFonts w:ascii="GHEA Grapalat" w:hAnsi="GHEA Grapalat" w:cs="Sylfaen"/>
          <w:color w:val="000000" w:themeColor="text1"/>
          <w:sz w:val="20"/>
          <w:lang w:val="hy-AM"/>
        </w:rPr>
        <w:t>ընթացակարգին մասնակցելու դիմում</w:t>
      </w:r>
      <w:r w:rsidR="00EF4630" w:rsidRPr="00CF1E7B">
        <w:rPr>
          <w:rFonts w:ascii="GHEA Grapalat" w:hAnsi="GHEA Grapalat" w:cs="Sylfaen"/>
          <w:color w:val="000000" w:themeColor="text1"/>
          <w:sz w:val="20"/>
          <w:lang w:val="hy-AM"/>
        </w:rPr>
        <w:t>-հայտարարություն</w:t>
      </w:r>
      <w:r w:rsidR="00096865" w:rsidRPr="00CF1E7B">
        <w:rPr>
          <w:rFonts w:ascii="GHEA Grapalat" w:hAnsi="GHEA Grapalat" w:cs="Sylfaen"/>
          <w:color w:val="000000" w:themeColor="text1"/>
          <w:sz w:val="20"/>
          <w:lang w:val="hy-AM"/>
        </w:rPr>
        <w:t xml:space="preserve">` </w:t>
      </w:r>
      <w:r w:rsidR="006F49AA" w:rsidRPr="00CF1E7B">
        <w:rPr>
          <w:rFonts w:ascii="GHEA Grapalat" w:hAnsi="GHEA Grapalat" w:cs="Sylfaen"/>
          <w:color w:val="000000" w:themeColor="text1"/>
          <w:sz w:val="20"/>
          <w:lang w:val="hy-AM"/>
        </w:rPr>
        <w:t>համաձայն հ</w:t>
      </w:r>
      <w:r w:rsidR="00096865" w:rsidRPr="00CF1E7B">
        <w:rPr>
          <w:rFonts w:ascii="GHEA Grapalat" w:hAnsi="GHEA Grapalat" w:cs="Sylfaen"/>
          <w:color w:val="000000" w:themeColor="text1"/>
          <w:sz w:val="20"/>
          <w:lang w:val="hy-AM"/>
        </w:rPr>
        <w:t>ավելված N 1</w:t>
      </w:r>
      <w:r w:rsidR="006F49AA" w:rsidRPr="00CF1E7B">
        <w:rPr>
          <w:rFonts w:ascii="GHEA Grapalat" w:hAnsi="GHEA Grapalat" w:cs="Sylfaen"/>
          <w:color w:val="000000" w:themeColor="text1"/>
          <w:sz w:val="20"/>
          <w:lang w:val="hy-AM"/>
        </w:rPr>
        <w:t>-ի</w:t>
      </w:r>
      <w:r w:rsidR="00BC6807" w:rsidRPr="00CF1E7B">
        <w:rPr>
          <w:rFonts w:ascii="GHEA Grapalat" w:hAnsi="GHEA Grapalat" w:cs="Sylfaen"/>
          <w:color w:val="000000" w:themeColor="text1"/>
          <w:sz w:val="20"/>
          <w:lang w:val="hy-AM"/>
        </w:rPr>
        <w:t>.</w:t>
      </w:r>
    </w:p>
    <w:p w14:paraId="37F6414C" w14:textId="77777777" w:rsidR="00EF4630" w:rsidRPr="00CF1E7B" w:rsidRDefault="00096865" w:rsidP="00EF4630">
      <w:pPr>
        <w:pStyle w:val="norm"/>
        <w:spacing w:line="276"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lang w:val="hy-AM"/>
        </w:rPr>
        <w:t>2.</w:t>
      </w:r>
      <w:r w:rsidR="00180EE9" w:rsidRPr="00CF1E7B">
        <w:rPr>
          <w:rFonts w:ascii="GHEA Grapalat" w:hAnsi="GHEA Grapalat" w:cs="Sylfaen"/>
          <w:color w:val="000000" w:themeColor="text1"/>
          <w:sz w:val="20"/>
          <w:lang w:val="hy-AM"/>
        </w:rPr>
        <w:t>2</w:t>
      </w:r>
      <w:r w:rsidRPr="00CF1E7B">
        <w:rPr>
          <w:rFonts w:ascii="GHEA Grapalat" w:hAnsi="GHEA Grapalat" w:cs="Sylfaen"/>
          <w:color w:val="000000" w:themeColor="text1"/>
          <w:sz w:val="20"/>
          <w:lang w:val="hy-AM"/>
        </w:rPr>
        <w:t xml:space="preserve"> </w:t>
      </w:r>
      <w:r w:rsidR="00C96127" w:rsidRPr="00CF1E7B">
        <w:rPr>
          <w:rFonts w:ascii="GHEA Grapalat" w:hAnsi="GHEA Grapalat" w:cs="Sylfaen"/>
          <w:color w:val="000000" w:themeColor="text1"/>
          <w:sz w:val="20"/>
          <w:lang w:val="hy-AM"/>
        </w:rPr>
        <w:t xml:space="preserve">ենթակապալի </w:t>
      </w:r>
      <w:r w:rsidR="00EF4630" w:rsidRPr="00CF1E7B">
        <w:rPr>
          <w:rFonts w:ascii="GHEA Grapalat" w:hAnsi="GHEA Grapalat" w:cs="Sylfaen"/>
          <w:color w:val="000000" w:themeColor="text1"/>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3CFC2BE0" w:rsidR="00EF4630" w:rsidRPr="00CF1E7B" w:rsidRDefault="00EF4630" w:rsidP="00505AD4">
      <w:pPr>
        <w:pStyle w:val="norm"/>
        <w:spacing w:line="240" w:lineRule="auto"/>
        <w:ind w:firstLine="567"/>
        <w:rPr>
          <w:rFonts w:ascii="GHEA Grapalat" w:hAnsi="GHEA Grapalat" w:cs="Sylfaen"/>
          <w:color w:val="000000" w:themeColor="text1"/>
          <w:sz w:val="20"/>
          <w:szCs w:val="24"/>
          <w:lang w:val="hy-AM" w:eastAsia="en-US"/>
        </w:rPr>
      </w:pPr>
      <w:r w:rsidRPr="00CF1E7B">
        <w:rPr>
          <w:rFonts w:ascii="GHEA Grapalat" w:hAnsi="GHEA Grapalat" w:cs="Sylfaen"/>
          <w:color w:val="000000" w:themeColor="text1"/>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911A5F" w:rsidRPr="00CF1E7B">
        <w:rPr>
          <w:rStyle w:val="FootnoteReference"/>
          <w:rFonts w:ascii="GHEA Grapalat" w:hAnsi="GHEA Grapalat" w:cs="Sylfaen"/>
          <w:color w:val="000000" w:themeColor="text1"/>
          <w:sz w:val="20"/>
          <w:szCs w:val="24"/>
          <w:lang w:val="hy-AM" w:eastAsia="en-US"/>
        </w:rPr>
        <w:footnoteReference w:id="9"/>
      </w:r>
    </w:p>
    <w:p w14:paraId="01E25516" w14:textId="77777777" w:rsidR="002C4DBF" w:rsidRPr="00CF1E7B" w:rsidRDefault="00505AD4" w:rsidP="00EF3662">
      <w:pPr>
        <w:tabs>
          <w:tab w:val="left" w:pos="1248"/>
        </w:tabs>
        <w:ind w:firstLine="540"/>
        <w:jc w:val="both"/>
        <w:rPr>
          <w:rFonts w:ascii="GHEA Grapalat" w:hAnsi="GHEA Grapalat"/>
          <w:color w:val="000000" w:themeColor="text1"/>
          <w:sz w:val="20"/>
          <w:szCs w:val="20"/>
          <w:lang w:val="hy-AM"/>
        </w:rPr>
      </w:pPr>
      <w:r w:rsidRPr="00CF1E7B">
        <w:rPr>
          <w:rFonts w:ascii="GHEA Grapalat" w:hAnsi="GHEA Grapalat"/>
          <w:b/>
          <w:color w:val="000000" w:themeColor="text1"/>
          <w:sz w:val="20"/>
          <w:szCs w:val="20"/>
          <w:lang w:val="hy-AM"/>
        </w:rPr>
        <w:t>2</w:t>
      </w:r>
      <w:r w:rsidR="002C4DBF" w:rsidRPr="00CF1E7B">
        <w:rPr>
          <w:rFonts w:ascii="GHEA Grapalat" w:hAnsi="GHEA Grapalat"/>
          <w:b/>
          <w:color w:val="000000" w:themeColor="text1"/>
          <w:sz w:val="20"/>
          <w:szCs w:val="20"/>
          <w:lang w:val="hy-AM"/>
        </w:rPr>
        <w:t xml:space="preserve">) </w:t>
      </w:r>
      <w:r w:rsidR="00FF3F8F" w:rsidRPr="00CF1E7B">
        <w:rPr>
          <w:rFonts w:ascii="GHEA Grapalat" w:hAnsi="GHEA Grapalat"/>
          <w:b/>
          <w:color w:val="000000" w:themeColor="text1"/>
          <w:sz w:val="20"/>
          <w:szCs w:val="20"/>
          <w:lang w:val="hy-AM"/>
        </w:rPr>
        <w:t>«</w:t>
      </w:r>
      <w:r w:rsidR="002C4DBF" w:rsidRPr="00CF1E7B">
        <w:rPr>
          <w:rFonts w:ascii="GHEA Grapalat" w:hAnsi="GHEA Grapalat"/>
          <w:b/>
          <w:color w:val="000000" w:themeColor="text1"/>
          <w:sz w:val="20"/>
          <w:szCs w:val="20"/>
          <w:lang w:val="hy-AM"/>
        </w:rPr>
        <w:t>Ֆինանսական</w:t>
      </w:r>
      <w:r w:rsidR="00FF3F8F" w:rsidRPr="00CF1E7B">
        <w:rPr>
          <w:rFonts w:ascii="GHEA Grapalat" w:hAnsi="GHEA Grapalat"/>
          <w:b/>
          <w:color w:val="000000" w:themeColor="text1"/>
          <w:sz w:val="20"/>
          <w:szCs w:val="20"/>
          <w:lang w:val="hy-AM"/>
        </w:rPr>
        <w:t xml:space="preserve"> չափորոշիչ»</w:t>
      </w:r>
      <w:r w:rsidR="00FF3F8F" w:rsidRPr="00CF1E7B">
        <w:rPr>
          <w:rFonts w:ascii="GHEA Grapalat" w:hAnsi="GHEA Grapalat" w:cs="Sylfaen"/>
          <w:color w:val="000000" w:themeColor="text1"/>
          <w:sz w:val="20"/>
          <w:lang w:val="hy-AM"/>
        </w:rPr>
        <w:t>.</w:t>
      </w:r>
    </w:p>
    <w:p w14:paraId="62E6CE55" w14:textId="77777777" w:rsidR="002E11D1" w:rsidRPr="00CF1E7B" w:rsidRDefault="00096865"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w:t>
      </w:r>
      <w:r w:rsidR="002E11D1" w:rsidRPr="00CF1E7B">
        <w:rPr>
          <w:rFonts w:ascii="GHEA Grapalat" w:hAnsi="GHEA Grapalat" w:cs="Sylfaen"/>
          <w:color w:val="000000" w:themeColor="text1"/>
          <w:sz w:val="20"/>
          <w:lang w:val="hy-AM"/>
        </w:rPr>
        <w:t>5</w:t>
      </w:r>
      <w:r w:rsidR="001C336A" w:rsidRPr="00CF1E7B">
        <w:rPr>
          <w:rFonts w:ascii="GHEA Grapalat" w:hAnsi="GHEA Grapalat" w:cs="Sylfaen"/>
          <w:color w:val="000000" w:themeColor="text1"/>
          <w:sz w:val="20"/>
          <w:lang w:val="hy-AM"/>
        </w:rPr>
        <w:t xml:space="preserve"> </w:t>
      </w:r>
      <w:r w:rsidR="00E67BA7" w:rsidRPr="00CF1E7B">
        <w:rPr>
          <w:rFonts w:ascii="GHEA Grapalat" w:hAnsi="GHEA Grapalat" w:cs="Sylfaen"/>
          <w:color w:val="000000" w:themeColor="text1"/>
          <w:sz w:val="20"/>
          <w:lang w:val="hy-AM"/>
        </w:rPr>
        <w:t>գնային առաջարկ</w:t>
      </w:r>
      <w:r w:rsidR="00294FFF" w:rsidRPr="00CF1E7B">
        <w:rPr>
          <w:rFonts w:ascii="GHEA Grapalat" w:hAnsi="GHEA Grapalat" w:cs="Sylfaen"/>
          <w:color w:val="000000" w:themeColor="text1"/>
          <w:sz w:val="20"/>
          <w:lang w:val="hy-AM"/>
        </w:rPr>
        <w:t xml:space="preserve">` համաձայն հավելված N </w:t>
      </w:r>
      <w:r w:rsidR="004D557A" w:rsidRPr="00CF1E7B">
        <w:rPr>
          <w:rFonts w:ascii="GHEA Grapalat" w:hAnsi="GHEA Grapalat" w:cs="Sylfaen"/>
          <w:color w:val="000000" w:themeColor="text1"/>
          <w:sz w:val="20"/>
          <w:lang w:val="hy-AM"/>
        </w:rPr>
        <w:t>2</w:t>
      </w:r>
      <w:r w:rsidR="00294FFF" w:rsidRPr="00CF1E7B">
        <w:rPr>
          <w:rFonts w:ascii="GHEA Grapalat" w:hAnsi="GHEA Grapalat" w:cs="Sylfaen"/>
          <w:color w:val="000000" w:themeColor="text1"/>
          <w:sz w:val="20"/>
          <w:lang w:val="hy-AM"/>
        </w:rPr>
        <w:t>-ի: Գնային առաջարկը</w:t>
      </w:r>
      <w:r w:rsidR="00E67BA7" w:rsidRPr="00CF1E7B">
        <w:rPr>
          <w:rFonts w:ascii="GHEA Grapalat" w:hAnsi="GHEA Grapalat" w:cs="Sylfaen"/>
          <w:color w:val="000000" w:themeColor="text1"/>
          <w:sz w:val="20"/>
          <w:lang w:val="hy-AM"/>
        </w:rPr>
        <w:t xml:space="preserve"> ներկայացվում է </w:t>
      </w:r>
      <w:r w:rsidR="00DD2073" w:rsidRPr="00CF1E7B">
        <w:rPr>
          <w:rFonts w:ascii="GHEA Grapalat" w:hAnsi="GHEA Grapalat" w:cs="Sylfaen"/>
          <w:color w:val="000000" w:themeColor="text1"/>
          <w:sz w:val="20"/>
          <w:lang w:val="hy-AM"/>
        </w:rPr>
        <w:t xml:space="preserve">արժեք (ինքնարժեքի և կանխատեսվող շահույթի հանրագումարը) </w:t>
      </w:r>
      <w:r w:rsidR="00E67BA7" w:rsidRPr="00CF1E7B">
        <w:rPr>
          <w:rFonts w:ascii="GHEA Grapalat" w:hAnsi="GHEA Grapalat" w:cs="Sylfaen"/>
          <w:color w:val="000000" w:themeColor="text1"/>
          <w:sz w:val="20"/>
          <w:lang w:val="hy-AM"/>
        </w:rPr>
        <w:t>և ավելացված արժեքի հարկ</w:t>
      </w:r>
      <w:r w:rsidR="00E67BA7" w:rsidRPr="00CF1E7B" w:rsidDel="001A1F55">
        <w:rPr>
          <w:rFonts w:ascii="GHEA Grapalat" w:hAnsi="GHEA Grapalat" w:cs="Sylfaen"/>
          <w:color w:val="000000" w:themeColor="text1"/>
          <w:sz w:val="20"/>
          <w:lang w:val="hy-AM"/>
        </w:rPr>
        <w:t xml:space="preserve"> </w:t>
      </w:r>
      <w:r w:rsidR="00E67BA7" w:rsidRPr="00CF1E7B">
        <w:rPr>
          <w:rFonts w:ascii="GHEA Grapalat" w:hAnsi="GHEA Grapalat" w:cs="Sylfaen"/>
          <w:color w:val="000000" w:themeColor="text1"/>
          <w:sz w:val="20"/>
          <w:lang w:val="hy-AM"/>
        </w:rPr>
        <w:t xml:space="preserve">ընդհանրական բաղադրիչներից բաղկացած հաշվարկի ձևով։ </w:t>
      </w:r>
      <w:r w:rsidR="00E93241" w:rsidRPr="00CF1E7B">
        <w:rPr>
          <w:rFonts w:ascii="GHEA Grapalat" w:hAnsi="GHEA Grapalat" w:cs="Sylfaen"/>
          <w:color w:val="000000" w:themeColor="text1"/>
          <w:sz w:val="20"/>
          <w:lang w:val="hy-AM"/>
        </w:rPr>
        <w:t xml:space="preserve">Արժեքի </w:t>
      </w:r>
      <w:r w:rsidR="00E67BA7" w:rsidRPr="00CF1E7B">
        <w:rPr>
          <w:rFonts w:ascii="GHEA Grapalat" w:hAnsi="GHEA Grapalat" w:cs="Sylfaen"/>
          <w:color w:val="000000" w:themeColor="text1"/>
          <w:sz w:val="20"/>
          <w:lang w:val="hy-AM"/>
        </w:rPr>
        <w:t>բաղադրիչների հաշվարկ` բացվածք կամ այլ մանրամասներ չեն պահանջվում և ներկայացվում</w:t>
      </w:r>
      <w:r w:rsidR="002E11D1" w:rsidRPr="00CF1E7B">
        <w:rPr>
          <w:rFonts w:ascii="GHEA Grapalat" w:hAnsi="GHEA Grapalat" w:cs="Sylfaen"/>
          <w:color w:val="000000" w:themeColor="text1"/>
          <w:sz w:val="20"/>
          <w:lang w:val="hy-AM"/>
        </w:rPr>
        <w:t>.</w:t>
      </w:r>
    </w:p>
    <w:p w14:paraId="48873DCE" w14:textId="77777777" w:rsidR="00A67EAC" w:rsidRPr="00CF1E7B" w:rsidRDefault="002B01B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w:t>
      </w:r>
      <w:r w:rsidR="001557AE" w:rsidRPr="00CF1E7B">
        <w:rPr>
          <w:rFonts w:ascii="GHEA Grapalat" w:hAnsi="GHEA Grapalat" w:cs="Sylfaen"/>
          <w:color w:val="000000" w:themeColor="text1"/>
          <w:sz w:val="20"/>
          <w:lang w:val="hy-AM"/>
        </w:rPr>
        <w:t>7</w:t>
      </w:r>
      <w:r w:rsidR="00A67EAC" w:rsidRPr="00CF1E7B">
        <w:rPr>
          <w:rFonts w:ascii="GHEA Grapalat" w:hAnsi="GHEA Grapalat" w:cs="Sylfaen"/>
          <w:color w:val="000000" w:themeColor="text1"/>
          <w:sz w:val="20"/>
          <w:lang w:val="hy-AM"/>
        </w:rPr>
        <w:t xml:space="preserve"> </w:t>
      </w:r>
      <w:r w:rsidR="003946B4" w:rsidRPr="00CF1E7B">
        <w:rPr>
          <w:rFonts w:ascii="GHEA Grapalat" w:hAnsi="GHEA Grapalat" w:cs="Sylfaen"/>
          <w:color w:val="000000" w:themeColor="text1"/>
          <w:sz w:val="20"/>
          <w:lang w:val="hy-AM"/>
        </w:rPr>
        <w:t xml:space="preserve">Սույն հրավերով նախատեսված` </w:t>
      </w:r>
      <w:r w:rsidR="00EE0EB3" w:rsidRPr="00CF1E7B">
        <w:rPr>
          <w:rFonts w:ascii="GHEA Grapalat" w:hAnsi="GHEA Grapalat" w:cs="Sylfaen"/>
          <w:color w:val="000000" w:themeColor="text1"/>
          <w:sz w:val="20"/>
          <w:lang w:val="hy-AM"/>
        </w:rPr>
        <w:t>մ</w:t>
      </w:r>
      <w:r w:rsidR="003946B4" w:rsidRPr="00CF1E7B">
        <w:rPr>
          <w:rFonts w:ascii="GHEA Grapalat" w:hAnsi="GHEA Grapalat" w:cs="Sylfaen"/>
          <w:color w:val="000000" w:themeColor="text1"/>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CF1E7B" w:rsidRDefault="002B01B8" w:rsidP="00EF3662">
      <w:pPr>
        <w:ind w:firstLine="567"/>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w:t>
      </w:r>
      <w:r w:rsidR="001557AE" w:rsidRPr="00CF1E7B">
        <w:rPr>
          <w:rFonts w:ascii="GHEA Grapalat" w:hAnsi="GHEA Grapalat" w:cs="Sylfaen"/>
          <w:color w:val="000000" w:themeColor="text1"/>
          <w:sz w:val="20"/>
          <w:lang w:val="hy-AM"/>
        </w:rPr>
        <w:t>8</w:t>
      </w:r>
      <w:r w:rsidR="00A67EAC" w:rsidRPr="00CF1E7B">
        <w:rPr>
          <w:rFonts w:ascii="GHEA Grapalat" w:hAnsi="GHEA Grapalat" w:cs="Sylfaen"/>
          <w:color w:val="000000" w:themeColor="text1"/>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425D14DE" w14:textId="77777777" w:rsidR="00460CA5" w:rsidRPr="00CF1E7B" w:rsidRDefault="00460CA5" w:rsidP="00EF3662">
      <w:pPr>
        <w:jc w:val="center"/>
        <w:rPr>
          <w:rFonts w:ascii="GHEA Grapalat" w:hAnsi="GHEA Grapalat"/>
          <w:b/>
          <w:color w:val="000000" w:themeColor="text1"/>
          <w:sz w:val="20"/>
          <w:lang w:val="hy-AM"/>
        </w:rPr>
      </w:pPr>
    </w:p>
    <w:p w14:paraId="07F66424" w14:textId="77777777" w:rsidR="00E74BF6" w:rsidRPr="00CF1E7B" w:rsidRDefault="00E74BF6" w:rsidP="00EF3662">
      <w:pPr>
        <w:pStyle w:val="norm"/>
        <w:spacing w:line="240" w:lineRule="auto"/>
        <w:ind w:firstLine="284"/>
        <w:jc w:val="right"/>
        <w:rPr>
          <w:rFonts w:ascii="GHEA Grapalat" w:hAnsi="GHEA Grapalat" w:cs="Sylfaen"/>
          <w:b/>
          <w:color w:val="000000" w:themeColor="text1"/>
          <w:sz w:val="20"/>
          <w:lang w:val="hy-AM"/>
        </w:rPr>
      </w:pPr>
    </w:p>
    <w:p w14:paraId="126C643D" w14:textId="77777777" w:rsidR="00E74BF6" w:rsidRPr="00CF1E7B" w:rsidRDefault="00E74BF6" w:rsidP="00EF3662">
      <w:pPr>
        <w:pStyle w:val="norm"/>
        <w:spacing w:line="240" w:lineRule="auto"/>
        <w:ind w:firstLine="284"/>
        <w:jc w:val="right"/>
        <w:rPr>
          <w:rFonts w:ascii="GHEA Grapalat" w:hAnsi="GHEA Grapalat" w:cs="Sylfaen"/>
          <w:b/>
          <w:color w:val="000000" w:themeColor="text1"/>
          <w:sz w:val="20"/>
          <w:lang w:val="hy-AM"/>
        </w:rPr>
      </w:pPr>
    </w:p>
    <w:p w14:paraId="634E439C" w14:textId="77777777" w:rsidR="00E74BF6" w:rsidRPr="00CF1E7B" w:rsidRDefault="00E74BF6" w:rsidP="00EF3662">
      <w:pPr>
        <w:pStyle w:val="norm"/>
        <w:spacing w:line="240" w:lineRule="auto"/>
        <w:ind w:firstLine="284"/>
        <w:jc w:val="right"/>
        <w:rPr>
          <w:rFonts w:ascii="GHEA Grapalat" w:hAnsi="GHEA Grapalat" w:cs="Sylfaen"/>
          <w:b/>
          <w:color w:val="000000" w:themeColor="text1"/>
          <w:sz w:val="20"/>
          <w:lang w:val="hy-AM"/>
        </w:rPr>
      </w:pPr>
    </w:p>
    <w:p w14:paraId="4C84B481" w14:textId="77777777" w:rsidR="00E74BF6" w:rsidRPr="00CF1E7B" w:rsidRDefault="006C3873" w:rsidP="00EF3662">
      <w:pPr>
        <w:pStyle w:val="norm"/>
        <w:spacing w:line="240" w:lineRule="auto"/>
        <w:ind w:firstLine="284"/>
        <w:jc w:val="right"/>
        <w:rPr>
          <w:rFonts w:ascii="GHEA Grapalat" w:hAnsi="GHEA Grapalat" w:cs="Sylfaen"/>
          <w:b/>
          <w:color w:val="000000" w:themeColor="text1"/>
          <w:sz w:val="20"/>
          <w:lang w:val="hy-AM"/>
        </w:rPr>
      </w:pPr>
      <w:r w:rsidRPr="00CF1E7B">
        <w:rPr>
          <w:rFonts w:ascii="GHEA Grapalat" w:hAnsi="GHEA Grapalat" w:cs="Sylfaen"/>
          <w:b/>
          <w:color w:val="000000" w:themeColor="text1"/>
          <w:sz w:val="20"/>
          <w:lang w:val="hy-AM"/>
        </w:rPr>
        <w:br w:type="page"/>
      </w:r>
    </w:p>
    <w:p w14:paraId="1A0D83DF" w14:textId="77777777" w:rsidR="00E74BF6" w:rsidRPr="00CF1E7B" w:rsidRDefault="00E74BF6" w:rsidP="00EF3662">
      <w:pPr>
        <w:pStyle w:val="norm"/>
        <w:spacing w:line="240" w:lineRule="auto"/>
        <w:ind w:firstLine="284"/>
        <w:jc w:val="right"/>
        <w:rPr>
          <w:rFonts w:ascii="GHEA Grapalat" w:hAnsi="GHEA Grapalat" w:cs="Sylfaen"/>
          <w:b/>
          <w:color w:val="000000" w:themeColor="text1"/>
          <w:sz w:val="20"/>
          <w:lang w:val="hy-AM"/>
        </w:rPr>
      </w:pPr>
    </w:p>
    <w:p w14:paraId="1388AEAC" w14:textId="77777777" w:rsidR="00B2572B" w:rsidRPr="00CF1E7B" w:rsidRDefault="00B2572B" w:rsidP="00EF3662">
      <w:pPr>
        <w:pStyle w:val="norm"/>
        <w:spacing w:line="240" w:lineRule="auto"/>
        <w:ind w:firstLine="284"/>
        <w:jc w:val="right"/>
        <w:rPr>
          <w:rFonts w:ascii="GHEA Grapalat" w:hAnsi="GHEA Grapalat" w:cs="Arial"/>
          <w:b/>
          <w:color w:val="000000" w:themeColor="text1"/>
          <w:sz w:val="20"/>
          <w:lang w:val="hy-AM"/>
        </w:rPr>
      </w:pPr>
      <w:r w:rsidRPr="00CF1E7B">
        <w:rPr>
          <w:rFonts w:ascii="GHEA Grapalat" w:hAnsi="GHEA Grapalat" w:cs="Sylfaen"/>
          <w:b/>
          <w:color w:val="000000" w:themeColor="text1"/>
          <w:sz w:val="20"/>
          <w:lang w:val="hy-AM"/>
        </w:rPr>
        <w:t>Հավելված</w:t>
      </w:r>
      <w:r w:rsidRPr="00CF1E7B">
        <w:rPr>
          <w:rFonts w:ascii="GHEA Grapalat" w:hAnsi="GHEA Grapalat" w:cs="Arial"/>
          <w:b/>
          <w:color w:val="000000" w:themeColor="text1"/>
          <w:sz w:val="20"/>
          <w:lang w:val="hy-AM"/>
        </w:rPr>
        <w:t xml:space="preserve">  N 1</w:t>
      </w:r>
    </w:p>
    <w:p w14:paraId="7DA1B9D9" w14:textId="6A8F5802" w:rsidR="00B2572B" w:rsidRPr="00CF1E7B" w:rsidRDefault="00A45024" w:rsidP="00EF3662">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w:t>
      </w:r>
      <w:r w:rsidR="00822C80" w:rsidRPr="00CF1E7B">
        <w:rPr>
          <w:rFonts w:ascii="GHEA Grapalat" w:hAnsi="GHEA Grapalat" w:cs="Sylfaen"/>
          <w:b/>
          <w:color w:val="000000" w:themeColor="text1"/>
          <w:lang w:val="hy-AM"/>
        </w:rPr>
        <w:t>ԵՔ-ԳՀԱՇՁԲ-</w:t>
      </w:r>
      <w:r w:rsidR="00F400E7" w:rsidRPr="00CF1E7B">
        <w:rPr>
          <w:rFonts w:ascii="GHEA Grapalat" w:hAnsi="GHEA Grapalat" w:cs="Sylfaen"/>
          <w:b/>
          <w:color w:val="000000" w:themeColor="text1"/>
          <w:lang w:val="hy-AM"/>
        </w:rPr>
        <w:t>26/28</w:t>
      </w:r>
      <w:r w:rsidRPr="00CF1E7B">
        <w:rPr>
          <w:rFonts w:ascii="GHEA Grapalat" w:hAnsi="GHEA Grapalat" w:cs="Sylfaen"/>
          <w:b/>
          <w:color w:val="000000" w:themeColor="text1"/>
          <w:lang w:val="hy-AM"/>
        </w:rPr>
        <w:t>»*</w:t>
      </w:r>
      <w:r w:rsidRPr="00CF1E7B">
        <w:rPr>
          <w:rFonts w:ascii="GHEA Grapalat" w:hAnsi="GHEA Grapalat"/>
          <w:i/>
          <w:color w:val="000000" w:themeColor="text1"/>
          <w:lang w:val="hy-AM"/>
        </w:rPr>
        <w:t xml:space="preserve"> </w:t>
      </w:r>
      <w:r w:rsidR="00B2572B" w:rsidRPr="00CF1E7B">
        <w:rPr>
          <w:rFonts w:ascii="GHEA Grapalat" w:hAnsi="GHEA Grapalat" w:cs="Sylfaen"/>
          <w:b/>
          <w:color w:val="000000" w:themeColor="text1"/>
          <w:lang w:val="hy-AM"/>
        </w:rPr>
        <w:t>ծածկագրով</w:t>
      </w:r>
    </w:p>
    <w:p w14:paraId="4063B0F8" w14:textId="17610BD9" w:rsidR="00B2572B" w:rsidRPr="00CF1E7B" w:rsidRDefault="00800678" w:rsidP="00EF3662">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գ</w:t>
      </w:r>
      <w:r w:rsidR="00A45024" w:rsidRPr="00CF1E7B">
        <w:rPr>
          <w:rFonts w:ascii="GHEA Grapalat" w:hAnsi="GHEA Grapalat" w:cs="Sylfaen"/>
          <w:b/>
          <w:color w:val="000000" w:themeColor="text1"/>
          <w:lang w:val="hy-AM"/>
        </w:rPr>
        <w:t>նանշման հարցման</w:t>
      </w:r>
      <w:r w:rsidR="00B2572B" w:rsidRPr="00CF1E7B">
        <w:rPr>
          <w:rFonts w:ascii="GHEA Grapalat" w:hAnsi="GHEA Grapalat" w:cs="Arial"/>
          <w:b/>
          <w:color w:val="000000" w:themeColor="text1"/>
          <w:lang w:val="hy-AM"/>
        </w:rPr>
        <w:t xml:space="preserve"> </w:t>
      </w:r>
      <w:r w:rsidR="00B2572B" w:rsidRPr="00CF1E7B">
        <w:rPr>
          <w:rFonts w:ascii="GHEA Grapalat" w:hAnsi="GHEA Grapalat" w:cs="Sylfaen"/>
          <w:b/>
          <w:color w:val="000000" w:themeColor="text1"/>
          <w:lang w:val="hy-AM"/>
        </w:rPr>
        <w:t>հրավերի</w:t>
      </w:r>
    </w:p>
    <w:p w14:paraId="4B88ECBD" w14:textId="77777777" w:rsidR="00B2572B" w:rsidRPr="00CF1E7B" w:rsidRDefault="00B2572B" w:rsidP="00EF3662">
      <w:pPr>
        <w:jc w:val="center"/>
        <w:rPr>
          <w:rFonts w:ascii="GHEA Grapalat" w:hAnsi="GHEA Grapalat" w:cs="Sylfaen"/>
          <w:b/>
          <w:color w:val="000000" w:themeColor="text1"/>
          <w:lang w:val="hy-AM"/>
        </w:rPr>
      </w:pPr>
    </w:p>
    <w:p w14:paraId="5EEEF5E9" w14:textId="77777777" w:rsidR="00B2572B" w:rsidRPr="00CF1E7B" w:rsidRDefault="00B2572B" w:rsidP="00EF3662">
      <w:pPr>
        <w:jc w:val="center"/>
        <w:rPr>
          <w:rFonts w:ascii="GHEA Grapalat" w:hAnsi="GHEA Grapalat" w:cs="Arial"/>
          <w:b/>
          <w:color w:val="000000" w:themeColor="text1"/>
          <w:lang w:val="hy-AM"/>
        </w:rPr>
      </w:pPr>
      <w:r w:rsidRPr="00CF1E7B">
        <w:rPr>
          <w:rFonts w:ascii="GHEA Grapalat" w:hAnsi="GHEA Grapalat" w:cs="Sylfaen"/>
          <w:b/>
          <w:color w:val="000000" w:themeColor="text1"/>
          <w:lang w:val="hy-AM"/>
        </w:rPr>
        <w:t>ԴԻՄՈՒՄ</w:t>
      </w:r>
      <w:r w:rsidR="006C3873" w:rsidRPr="00CF1E7B">
        <w:rPr>
          <w:rFonts w:ascii="GHEA Grapalat" w:hAnsi="GHEA Grapalat" w:cs="Sylfaen"/>
          <w:b/>
          <w:color w:val="000000" w:themeColor="text1"/>
          <w:lang w:val="hy-AM"/>
        </w:rPr>
        <w:t>ՀԱՅՏԱՐԱՐՈՒԹՅՈՒՆ</w:t>
      </w:r>
      <w:r w:rsidRPr="00CF1E7B">
        <w:rPr>
          <w:rFonts w:ascii="GHEA Grapalat" w:hAnsi="GHEA Grapalat" w:cs="Sylfaen"/>
          <w:b/>
          <w:color w:val="000000" w:themeColor="text1"/>
          <w:lang w:val="hy-AM"/>
        </w:rPr>
        <w:t>*</w:t>
      </w:r>
    </w:p>
    <w:p w14:paraId="105CD107" w14:textId="4CE6BFD6" w:rsidR="00B2572B" w:rsidRPr="00CF1E7B" w:rsidRDefault="005019FD" w:rsidP="00EF3662">
      <w:pPr>
        <w:pStyle w:val="Heading6"/>
        <w:jc w:val="center"/>
        <w:rPr>
          <w:rFonts w:ascii="GHEA Grapalat" w:hAnsi="GHEA Grapalat" w:cs="Arial"/>
          <w:color w:val="000000" w:themeColor="text1"/>
          <w:sz w:val="24"/>
          <w:szCs w:val="24"/>
          <w:lang w:val="hy-AM"/>
        </w:rPr>
      </w:pPr>
      <w:r w:rsidRPr="00CF1E7B">
        <w:rPr>
          <w:rFonts w:ascii="GHEA Grapalat" w:hAnsi="GHEA Grapalat" w:cs="Sylfaen"/>
          <w:color w:val="000000" w:themeColor="text1"/>
          <w:sz w:val="24"/>
          <w:szCs w:val="24"/>
          <w:lang w:val="hy-AM"/>
        </w:rPr>
        <w:t>գնանշման հարցմանը</w:t>
      </w:r>
      <w:r w:rsidR="00B2572B" w:rsidRPr="00CF1E7B">
        <w:rPr>
          <w:rFonts w:ascii="GHEA Grapalat" w:hAnsi="GHEA Grapalat" w:cs="Sylfaen"/>
          <w:color w:val="000000" w:themeColor="text1"/>
          <w:sz w:val="24"/>
          <w:szCs w:val="24"/>
          <w:lang w:val="hy-AM"/>
        </w:rPr>
        <w:t xml:space="preserve"> մասնակցելու</w:t>
      </w:r>
      <w:r w:rsidR="00B2572B" w:rsidRPr="00CF1E7B">
        <w:rPr>
          <w:rFonts w:ascii="GHEA Grapalat" w:hAnsi="GHEA Grapalat" w:cs="Arial"/>
          <w:color w:val="000000" w:themeColor="text1"/>
          <w:sz w:val="24"/>
          <w:szCs w:val="24"/>
          <w:lang w:val="hy-AM"/>
        </w:rPr>
        <w:t xml:space="preserve">  </w:t>
      </w:r>
    </w:p>
    <w:p w14:paraId="53CBA3CD" w14:textId="77777777" w:rsidR="00B2572B" w:rsidRPr="00CF1E7B" w:rsidRDefault="00B2572B" w:rsidP="00EF3662">
      <w:pPr>
        <w:rPr>
          <w:color w:val="000000" w:themeColor="text1"/>
          <w:lang w:val="hy-AM" w:eastAsia="ru-RU"/>
        </w:rPr>
      </w:pPr>
    </w:p>
    <w:p w14:paraId="4657DA65" w14:textId="77777777" w:rsidR="00B2572B" w:rsidRPr="00CF1E7B" w:rsidRDefault="00B2572B" w:rsidP="00EF3662">
      <w:pPr>
        <w:jc w:val="both"/>
        <w:rPr>
          <w:rFonts w:ascii="GHEA Grapalat" w:hAnsi="GHEA Grapalat" w:cs="Arial"/>
          <w:color w:val="000000" w:themeColor="text1"/>
          <w:sz w:val="20"/>
          <w:szCs w:val="20"/>
          <w:lang w:val="hy-AM"/>
        </w:rPr>
      </w:pPr>
      <w:r w:rsidRPr="00CF1E7B">
        <w:rPr>
          <w:rFonts w:ascii="GHEA Grapalat" w:hAnsi="GHEA Grapalat"/>
          <w:color w:val="000000" w:themeColor="text1"/>
          <w:sz w:val="22"/>
          <w:szCs w:val="22"/>
          <w:u w:val="single"/>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lang w:val="hy-AM"/>
        </w:rPr>
        <w:t xml:space="preserve"> </w:t>
      </w:r>
      <w:r w:rsidRPr="00CF1E7B">
        <w:rPr>
          <w:rFonts w:ascii="GHEA Grapalat" w:hAnsi="GHEA Grapalat" w:cs="Sylfaen"/>
          <w:color w:val="000000" w:themeColor="text1"/>
          <w:sz w:val="20"/>
          <w:szCs w:val="20"/>
          <w:lang w:val="hy-AM"/>
        </w:rPr>
        <w:t>հայտնում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ցանկություն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ունի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մասնակցել</w:t>
      </w:r>
    </w:p>
    <w:p w14:paraId="33623640" w14:textId="77777777" w:rsidR="00B2572B" w:rsidRPr="00CF1E7B" w:rsidRDefault="00B2572B" w:rsidP="00EF3662">
      <w:pPr>
        <w:jc w:val="both"/>
        <w:rPr>
          <w:rFonts w:ascii="GHEA Grapalat" w:hAnsi="GHEA Grapalat"/>
          <w:color w:val="000000" w:themeColor="text1"/>
          <w:sz w:val="22"/>
          <w:szCs w:val="22"/>
          <w:vertAlign w:val="superscript"/>
          <w:lang w:val="hy-AM"/>
        </w:rPr>
      </w:pPr>
      <w:r w:rsidRPr="00CF1E7B">
        <w:rPr>
          <w:rFonts w:ascii="GHEA Grapalat" w:hAnsi="GHEA Grapalat"/>
          <w:color w:val="000000" w:themeColor="text1"/>
          <w:vertAlign w:val="superscript"/>
          <w:lang w:val="hy-AM"/>
        </w:rPr>
        <w:t xml:space="preserve">               </w:t>
      </w:r>
      <w:r w:rsidRPr="00CF1E7B">
        <w:rPr>
          <w:rFonts w:ascii="GHEA Grapalat" w:hAnsi="GHEA Grapalat"/>
          <w:color w:val="000000" w:themeColor="text1"/>
          <w:lang w:val="hy-AM"/>
        </w:rPr>
        <w:t xml:space="preserve">            </w:t>
      </w:r>
      <w:r w:rsidRPr="00CF1E7B">
        <w:rPr>
          <w:rFonts w:ascii="GHEA Grapalat" w:hAnsi="GHEA Grapalat" w:cs="Sylfaen"/>
          <w:color w:val="000000" w:themeColor="text1"/>
          <w:vertAlign w:val="superscript"/>
          <w:lang w:val="hy-AM"/>
        </w:rPr>
        <w:t>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r w:rsidRPr="00CF1E7B">
        <w:rPr>
          <w:rFonts w:ascii="GHEA Grapalat" w:hAnsi="GHEA Grapalat" w:cs="Arial"/>
          <w:color w:val="000000" w:themeColor="text1"/>
          <w:vertAlign w:val="superscript"/>
          <w:lang w:val="hy-AM"/>
        </w:rPr>
        <w:t xml:space="preserve"> </w:t>
      </w:r>
    </w:p>
    <w:p w14:paraId="59C7FBC2" w14:textId="0BB7D3D5" w:rsidR="00B2572B" w:rsidRPr="00CF1E7B" w:rsidRDefault="00B2572B" w:rsidP="00EF3662">
      <w:pPr>
        <w:jc w:val="both"/>
        <w:rPr>
          <w:rFonts w:ascii="GHEA Grapalat" w:hAnsi="GHEA Grapalat"/>
          <w:color w:val="000000" w:themeColor="text1"/>
          <w:sz w:val="22"/>
          <w:szCs w:val="22"/>
          <w:u w:val="single"/>
          <w:lang w:val="hy-AM"/>
        </w:rPr>
      </w:pP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lang w:val="hy-AM"/>
        </w:rPr>
        <w:t>-</w:t>
      </w:r>
      <w:r w:rsidRPr="00CF1E7B">
        <w:rPr>
          <w:rFonts w:ascii="GHEA Grapalat" w:hAnsi="GHEA Grapalat" w:cs="Sylfaen"/>
          <w:color w:val="000000" w:themeColor="text1"/>
          <w:sz w:val="20"/>
          <w:szCs w:val="20"/>
          <w:lang w:val="hy-AM"/>
        </w:rPr>
        <w:t>ի կողմից</w:t>
      </w:r>
      <w:r w:rsidR="00800678" w:rsidRPr="00CF1E7B">
        <w:rPr>
          <w:rFonts w:ascii="GHEA Grapalat" w:hAnsi="GHEA Grapalat"/>
          <w:color w:val="000000" w:themeColor="text1"/>
          <w:sz w:val="22"/>
          <w:szCs w:val="22"/>
          <w:lang w:val="hy-AM"/>
        </w:rPr>
        <w:t xml:space="preserve"> «</w:t>
      </w:r>
      <w:r w:rsidR="00822C80" w:rsidRPr="00CF1E7B">
        <w:rPr>
          <w:rFonts w:ascii="GHEA Grapalat" w:hAnsi="GHEA Grapalat"/>
          <w:b/>
          <w:bCs/>
          <w:color w:val="000000" w:themeColor="text1"/>
          <w:lang w:val="hy-AM"/>
        </w:rPr>
        <w:t>ԵՔ-ԳՀԱՇՁԲ-</w:t>
      </w:r>
      <w:r w:rsidR="00F400E7" w:rsidRPr="00CF1E7B">
        <w:rPr>
          <w:rFonts w:ascii="GHEA Grapalat" w:hAnsi="GHEA Grapalat"/>
          <w:b/>
          <w:bCs/>
          <w:color w:val="000000" w:themeColor="text1"/>
          <w:lang w:val="hy-AM"/>
        </w:rPr>
        <w:t>26/28</w:t>
      </w:r>
      <w:r w:rsidR="00800678" w:rsidRPr="00CF1E7B">
        <w:rPr>
          <w:rFonts w:ascii="GHEA Grapalat" w:hAnsi="GHEA Grapalat"/>
          <w:b/>
          <w:bCs/>
          <w:i/>
          <w:color w:val="000000" w:themeColor="text1"/>
          <w:lang w:val="hy-AM"/>
        </w:rPr>
        <w:t>»</w:t>
      </w:r>
      <w:r w:rsidR="00800678" w:rsidRPr="00CF1E7B">
        <w:rPr>
          <w:rFonts w:ascii="GHEA Grapalat" w:hAnsi="GHEA Grapalat" w:cs="Arial"/>
          <w:b/>
          <w:bCs/>
          <w:color w:val="000000" w:themeColor="text1"/>
          <w:sz w:val="20"/>
          <w:szCs w:val="20"/>
          <w:lang w:val="hy-AM"/>
        </w:rPr>
        <w:t xml:space="preserve"> </w:t>
      </w:r>
      <w:r w:rsidRPr="00CF1E7B">
        <w:rPr>
          <w:rFonts w:ascii="GHEA Grapalat" w:hAnsi="GHEA Grapalat" w:cs="Sylfaen"/>
          <w:color w:val="000000" w:themeColor="text1"/>
          <w:sz w:val="20"/>
          <w:szCs w:val="20"/>
          <w:lang w:val="hy-AM"/>
        </w:rPr>
        <w:t>ծածկագրով հայտարարված</w:t>
      </w:r>
    </w:p>
    <w:p w14:paraId="68121864" w14:textId="77777777" w:rsidR="00B2572B" w:rsidRPr="00CF1E7B" w:rsidRDefault="00B2572B" w:rsidP="00EF3662">
      <w:pPr>
        <w:jc w:val="both"/>
        <w:rPr>
          <w:rFonts w:ascii="GHEA Grapalat" w:hAnsi="GHEA Grapalat" w:cs="Sylfaen"/>
          <w:color w:val="000000" w:themeColor="text1"/>
          <w:vertAlign w:val="superscript"/>
          <w:lang w:val="hy-AM"/>
        </w:rPr>
      </w:pPr>
      <w:r w:rsidRPr="00CF1E7B">
        <w:rPr>
          <w:rFonts w:ascii="GHEA Grapalat" w:hAnsi="GHEA Grapalat" w:cs="Sylfaen"/>
          <w:color w:val="000000" w:themeColor="text1"/>
          <w:vertAlign w:val="superscript"/>
          <w:lang w:val="hy-AM"/>
        </w:rPr>
        <w:t xml:space="preserve">                       </w:t>
      </w:r>
      <w:r w:rsidR="00476A47" w:rsidRPr="00CF1E7B">
        <w:rPr>
          <w:rFonts w:ascii="GHEA Grapalat" w:hAnsi="GHEA Grapalat" w:cs="Sylfaen"/>
          <w:color w:val="000000" w:themeColor="text1"/>
          <w:vertAlign w:val="superscript"/>
          <w:lang w:val="hy-AM"/>
        </w:rPr>
        <w:t>պ</w:t>
      </w:r>
      <w:r w:rsidRPr="00CF1E7B">
        <w:rPr>
          <w:rFonts w:ascii="GHEA Grapalat" w:hAnsi="GHEA Grapalat" w:cs="Sylfaen"/>
          <w:color w:val="000000" w:themeColor="text1"/>
          <w:vertAlign w:val="superscript"/>
          <w:lang w:val="hy-AM"/>
        </w:rPr>
        <w:t>ատվիրատուի անվանումը</w:t>
      </w:r>
    </w:p>
    <w:p w14:paraId="193EA925" w14:textId="6830C66F" w:rsidR="00B2572B" w:rsidRPr="00CF1E7B" w:rsidRDefault="005019FD" w:rsidP="00EF3662">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գնանշման հարցման</w:t>
      </w:r>
      <w:r w:rsidR="00B2572B" w:rsidRPr="00CF1E7B">
        <w:rPr>
          <w:rFonts w:ascii="GHEA Grapalat" w:hAnsi="GHEA Grapalat" w:cs="Arial"/>
          <w:color w:val="000000" w:themeColor="text1"/>
          <w:sz w:val="16"/>
          <w:szCs w:val="16"/>
          <w:lang w:val="hy-AM"/>
        </w:rPr>
        <w:t xml:space="preserve"> </w:t>
      </w:r>
      <w:r w:rsidR="00B2572B" w:rsidRPr="00CF1E7B">
        <w:rPr>
          <w:rFonts w:ascii="GHEA Grapalat" w:hAnsi="GHEA Grapalat"/>
          <w:color w:val="000000" w:themeColor="text1"/>
          <w:u w:val="single"/>
          <w:lang w:val="hy-AM"/>
        </w:rPr>
        <w:tab/>
        <w:t xml:space="preserve">    </w:t>
      </w:r>
      <w:r w:rsidR="00B2572B" w:rsidRPr="00CF1E7B">
        <w:rPr>
          <w:rFonts w:ascii="GHEA Grapalat" w:hAnsi="GHEA Grapalat"/>
          <w:color w:val="000000" w:themeColor="text1"/>
          <w:u w:val="single"/>
          <w:lang w:val="hy-AM"/>
        </w:rPr>
        <w:tab/>
      </w:r>
      <w:r w:rsidR="00B2572B" w:rsidRPr="00CF1E7B">
        <w:rPr>
          <w:rFonts w:ascii="GHEA Grapalat" w:hAnsi="GHEA Grapalat"/>
          <w:color w:val="000000" w:themeColor="text1"/>
          <w:u w:val="single"/>
          <w:lang w:val="hy-AM"/>
        </w:rPr>
        <w:tab/>
      </w:r>
      <w:r w:rsidR="00B2572B" w:rsidRPr="00CF1E7B">
        <w:rPr>
          <w:rFonts w:ascii="GHEA Grapalat" w:hAnsi="GHEA Grapalat"/>
          <w:color w:val="000000" w:themeColor="text1"/>
          <w:u w:val="single"/>
          <w:lang w:val="hy-AM"/>
        </w:rPr>
        <w:tab/>
      </w:r>
      <w:r w:rsidR="00B2572B" w:rsidRPr="00CF1E7B">
        <w:rPr>
          <w:rFonts w:ascii="GHEA Grapalat" w:hAnsi="GHEA Grapalat"/>
          <w:color w:val="000000" w:themeColor="text1"/>
          <w:u w:val="single"/>
          <w:lang w:val="hy-AM"/>
        </w:rPr>
        <w:tab/>
      </w:r>
      <w:r w:rsidR="00B2572B" w:rsidRPr="00CF1E7B">
        <w:rPr>
          <w:rFonts w:ascii="GHEA Grapalat" w:hAnsi="GHEA Grapalat"/>
          <w:color w:val="000000" w:themeColor="text1"/>
          <w:u w:val="single"/>
          <w:lang w:val="hy-AM"/>
        </w:rPr>
        <w:tab/>
        <w:t xml:space="preserve">     </w:t>
      </w:r>
      <w:r w:rsidR="00B2572B" w:rsidRPr="00CF1E7B">
        <w:rPr>
          <w:rFonts w:ascii="GHEA Grapalat" w:hAnsi="GHEA Grapalat" w:cs="Sylfaen"/>
          <w:color w:val="000000" w:themeColor="text1"/>
          <w:sz w:val="20"/>
          <w:szCs w:val="20"/>
          <w:lang w:val="hy-AM"/>
        </w:rPr>
        <w:t xml:space="preserve"> չափաբաժնին</w:t>
      </w:r>
      <w:r w:rsidR="00B2572B" w:rsidRPr="00CF1E7B">
        <w:rPr>
          <w:rFonts w:ascii="GHEA Grapalat" w:hAnsi="GHEA Grapalat" w:cs="Arial"/>
          <w:color w:val="000000" w:themeColor="text1"/>
          <w:sz w:val="20"/>
          <w:szCs w:val="20"/>
          <w:lang w:val="hy-AM"/>
        </w:rPr>
        <w:t xml:space="preserve">  (</w:t>
      </w:r>
      <w:r w:rsidR="00B2572B" w:rsidRPr="00CF1E7B">
        <w:rPr>
          <w:rFonts w:ascii="GHEA Grapalat" w:hAnsi="GHEA Grapalat" w:cs="Sylfaen"/>
          <w:color w:val="000000" w:themeColor="text1"/>
          <w:sz w:val="20"/>
          <w:szCs w:val="20"/>
          <w:lang w:val="hy-AM"/>
        </w:rPr>
        <w:t>չափաբաժիններին</w:t>
      </w:r>
      <w:r w:rsidR="00B2572B" w:rsidRPr="00CF1E7B">
        <w:rPr>
          <w:rFonts w:ascii="GHEA Grapalat" w:hAnsi="GHEA Grapalat" w:cs="Arial"/>
          <w:color w:val="000000" w:themeColor="text1"/>
          <w:sz w:val="20"/>
          <w:szCs w:val="20"/>
          <w:lang w:val="hy-AM"/>
        </w:rPr>
        <w:t xml:space="preserve">) </w:t>
      </w:r>
      <w:r w:rsidR="00B2572B" w:rsidRPr="00CF1E7B">
        <w:rPr>
          <w:rFonts w:ascii="GHEA Grapalat" w:hAnsi="GHEA Grapalat" w:cs="Sylfaen"/>
          <w:color w:val="000000" w:themeColor="text1"/>
          <w:sz w:val="20"/>
          <w:szCs w:val="20"/>
          <w:lang w:val="hy-AM"/>
        </w:rPr>
        <w:t>և</w:t>
      </w:r>
      <w:r w:rsidR="00B2572B" w:rsidRPr="00CF1E7B">
        <w:rPr>
          <w:rFonts w:ascii="GHEA Grapalat" w:hAnsi="GHEA Grapalat" w:cs="Arial"/>
          <w:color w:val="000000" w:themeColor="text1"/>
          <w:sz w:val="20"/>
          <w:szCs w:val="20"/>
          <w:lang w:val="hy-AM"/>
        </w:rPr>
        <w:t xml:space="preserve"> </w:t>
      </w:r>
      <w:r w:rsidR="00B2572B" w:rsidRPr="00CF1E7B">
        <w:rPr>
          <w:rFonts w:ascii="GHEA Grapalat" w:hAnsi="GHEA Grapalat" w:cs="Sylfaen"/>
          <w:color w:val="000000" w:themeColor="text1"/>
          <w:sz w:val="20"/>
          <w:szCs w:val="20"/>
          <w:lang w:val="hy-AM"/>
        </w:rPr>
        <w:t xml:space="preserve">հրավերի </w:t>
      </w:r>
    </w:p>
    <w:p w14:paraId="13EBAABD" w14:textId="77777777" w:rsidR="00B2572B" w:rsidRPr="00CF1E7B" w:rsidRDefault="00B2572B" w:rsidP="00EF3662">
      <w:pPr>
        <w:jc w:val="both"/>
        <w:rPr>
          <w:rFonts w:ascii="GHEA Grapalat" w:hAnsi="GHEA Grapalat"/>
          <w:color w:val="000000" w:themeColor="text1"/>
          <w:vertAlign w:val="superscript"/>
          <w:lang w:val="hy-AM"/>
        </w:rPr>
      </w:pPr>
      <w:r w:rsidRPr="00CF1E7B">
        <w:rPr>
          <w:rFonts w:ascii="GHEA Grapalat" w:hAnsi="GHEA Grapalat" w:cs="Sylfaen"/>
          <w:color w:val="000000" w:themeColor="text1"/>
          <w:vertAlign w:val="superscript"/>
          <w:lang w:val="hy-AM"/>
        </w:rPr>
        <w:t xml:space="preserve">                                            չափաբաժնի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չափաբաժինների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համարը</w:t>
      </w:r>
    </w:p>
    <w:p w14:paraId="5301D446" w14:textId="77777777" w:rsidR="00B2572B" w:rsidRPr="00CF1E7B" w:rsidRDefault="00B2572B" w:rsidP="00EF3662">
      <w:pPr>
        <w:jc w:val="both"/>
        <w:rPr>
          <w:rFonts w:ascii="GHEA Grapalat" w:hAnsi="GHEA Grapalat"/>
          <w:color w:val="000000" w:themeColor="text1"/>
          <w:sz w:val="20"/>
          <w:szCs w:val="20"/>
          <w:lang w:val="hy-AM"/>
        </w:rPr>
      </w:pPr>
      <w:r w:rsidRPr="00CF1E7B">
        <w:rPr>
          <w:rFonts w:ascii="GHEA Grapalat" w:hAnsi="GHEA Grapalat"/>
          <w:color w:val="000000" w:themeColor="text1"/>
          <w:vertAlign w:val="superscript"/>
          <w:lang w:val="hy-AM"/>
        </w:rPr>
        <w:t xml:space="preserve"> </w:t>
      </w:r>
      <w:r w:rsidRPr="00CF1E7B">
        <w:rPr>
          <w:rFonts w:ascii="GHEA Grapalat" w:hAnsi="GHEA Grapalat" w:cs="Sylfaen"/>
          <w:color w:val="000000" w:themeColor="text1"/>
          <w:sz w:val="20"/>
          <w:szCs w:val="20"/>
          <w:lang w:val="hy-AM"/>
        </w:rPr>
        <w:t>պահանջներին համապատասխան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ներկայացնում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հայտ:</w:t>
      </w:r>
    </w:p>
    <w:p w14:paraId="08396371" w14:textId="77777777" w:rsidR="00B2572B" w:rsidRPr="00CF1E7B" w:rsidRDefault="00B2572B" w:rsidP="00EF3662">
      <w:pPr>
        <w:jc w:val="both"/>
        <w:rPr>
          <w:rFonts w:ascii="GHEA Grapalat" w:hAnsi="GHEA Grapalat"/>
          <w:color w:val="000000" w:themeColor="text1"/>
          <w:sz w:val="12"/>
          <w:szCs w:val="12"/>
          <w:u w:val="single"/>
          <w:lang w:val="hy-AM"/>
        </w:rPr>
      </w:pPr>
    </w:p>
    <w:p w14:paraId="1CA889A5" w14:textId="77777777" w:rsidR="00B2572B" w:rsidRPr="00CF1E7B" w:rsidRDefault="00B2572B" w:rsidP="00EF3662">
      <w:pPr>
        <w:jc w:val="both"/>
        <w:rPr>
          <w:rFonts w:ascii="GHEA Grapalat" w:hAnsi="GHEA Grapalat" w:cs="Sylfaen"/>
          <w:color w:val="000000" w:themeColor="text1"/>
          <w:sz w:val="20"/>
          <w:szCs w:val="20"/>
          <w:lang w:val="hy-AM"/>
        </w:rPr>
      </w:pPr>
      <w:r w:rsidRPr="00CF1E7B">
        <w:rPr>
          <w:rFonts w:ascii="GHEA Grapalat" w:hAnsi="GHEA Grapalat"/>
          <w:color w:val="000000" w:themeColor="text1"/>
          <w:sz w:val="22"/>
          <w:szCs w:val="22"/>
          <w:u w:val="single"/>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lang w:val="hy-AM"/>
        </w:rPr>
        <w:t>-</w:t>
      </w:r>
      <w:r w:rsidRPr="00CF1E7B">
        <w:rPr>
          <w:rFonts w:ascii="GHEA Grapalat" w:hAnsi="GHEA Grapalat" w:cs="Sylfaen"/>
          <w:color w:val="000000" w:themeColor="text1"/>
          <w:sz w:val="20"/>
          <w:szCs w:val="20"/>
          <w:lang w:val="hy-AM"/>
        </w:rPr>
        <w:t>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հայտնում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հավաստում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որ հանդիսանում է </w:t>
      </w:r>
    </w:p>
    <w:p w14:paraId="08B53D23" w14:textId="77777777" w:rsidR="00B2572B" w:rsidRPr="00CF1E7B" w:rsidRDefault="00B2572B" w:rsidP="00EF3662">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vertAlign w:val="superscript"/>
          <w:lang w:val="hy-AM"/>
        </w:rPr>
        <w:t xml:space="preserve">                                             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p>
    <w:p w14:paraId="2BF7120D" w14:textId="77777777" w:rsidR="00B2572B" w:rsidRPr="00CF1E7B" w:rsidRDefault="00B2572B" w:rsidP="00EF3662">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u w:val="single"/>
          <w:lang w:val="hy-AM"/>
        </w:rPr>
        <w:tab/>
      </w:r>
      <w:r w:rsidRPr="00CF1E7B">
        <w:rPr>
          <w:rFonts w:ascii="GHEA Grapalat" w:hAnsi="GHEA Grapalat" w:cs="Sylfaen"/>
          <w:color w:val="000000" w:themeColor="text1"/>
          <w:sz w:val="20"/>
          <w:szCs w:val="20"/>
          <w:lang w:val="hy-AM"/>
        </w:rPr>
        <w:t xml:space="preserve">ռեզիդենտ:  </w:t>
      </w:r>
    </w:p>
    <w:p w14:paraId="407C4840" w14:textId="77777777" w:rsidR="00B2572B" w:rsidRPr="00CF1E7B" w:rsidRDefault="00B2572B" w:rsidP="00EF3662">
      <w:pPr>
        <w:jc w:val="both"/>
        <w:rPr>
          <w:rFonts w:ascii="GHEA Grapalat" w:hAnsi="GHEA Grapalat" w:cs="Arial"/>
          <w:color w:val="000000" w:themeColor="text1"/>
          <w:vertAlign w:val="superscript"/>
          <w:lang w:val="hy-AM"/>
        </w:rPr>
      </w:pPr>
      <w:r w:rsidRPr="00CF1E7B">
        <w:rPr>
          <w:rFonts w:ascii="GHEA Grapalat" w:hAnsi="GHEA Grapalat" w:cs="Arial"/>
          <w:color w:val="000000" w:themeColor="text1"/>
          <w:vertAlign w:val="superscript"/>
          <w:lang w:val="hy-AM"/>
        </w:rPr>
        <w:t xml:space="preserve">                                               երկրի անվանումը</w:t>
      </w:r>
    </w:p>
    <w:p w14:paraId="7AEC9CAF" w14:textId="77777777" w:rsidR="00B2572B" w:rsidRPr="00CF1E7B" w:rsidDel="00437CDB" w:rsidRDefault="00B2572B" w:rsidP="00EF3662">
      <w:pPr>
        <w:jc w:val="both"/>
        <w:rPr>
          <w:rFonts w:ascii="GHEA Grapalat" w:hAnsi="GHEA Grapalat" w:cs="Sylfaen"/>
          <w:color w:val="000000" w:themeColor="text1"/>
          <w:sz w:val="20"/>
          <w:szCs w:val="20"/>
          <w:lang w:val="hy-AM"/>
        </w:rPr>
      </w:pPr>
    </w:p>
    <w:p w14:paraId="6243D2D1" w14:textId="77777777" w:rsidR="00B2572B" w:rsidRPr="00CF1E7B" w:rsidRDefault="00B2572B" w:rsidP="00EF3662">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5EFB95D5" w14:textId="77777777" w:rsidR="001C336A" w:rsidRPr="00CF1E7B" w:rsidRDefault="00B2572B" w:rsidP="00EF3662">
      <w:pPr>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u w:val="single"/>
          <w:lang w:val="hy-AM"/>
        </w:rPr>
        <w:t xml:space="preserve">                                         </w:t>
      </w:r>
      <w:r w:rsidRPr="00CF1E7B">
        <w:rPr>
          <w:rFonts w:ascii="GHEA Grapalat" w:hAnsi="GHEA Grapalat"/>
          <w:color w:val="000000" w:themeColor="text1"/>
          <w:sz w:val="20"/>
          <w:szCs w:val="20"/>
          <w:lang w:val="hy-AM"/>
        </w:rPr>
        <w:t>-</w:t>
      </w:r>
      <w:r w:rsidRPr="00CF1E7B">
        <w:rPr>
          <w:rFonts w:ascii="GHEA Grapalat" w:hAnsi="GHEA Grapalat" w:cs="Sylfaen"/>
          <w:color w:val="000000" w:themeColor="text1"/>
          <w:sz w:val="20"/>
          <w:szCs w:val="20"/>
          <w:lang w:val="hy-AM"/>
        </w:rPr>
        <w:t>ի</w:t>
      </w:r>
      <w:r w:rsidR="001C336A" w:rsidRPr="00CF1E7B">
        <w:rPr>
          <w:rFonts w:ascii="GHEA Grapalat" w:hAnsi="GHEA Grapalat" w:cs="Sylfaen"/>
          <w:color w:val="000000" w:themeColor="text1"/>
          <w:sz w:val="20"/>
          <w:szCs w:val="20"/>
          <w:lang w:val="hy-AM"/>
        </w:rPr>
        <w:t>՝</w:t>
      </w:r>
    </w:p>
    <w:p w14:paraId="74AFFA85" w14:textId="77777777" w:rsidR="001C336A" w:rsidRPr="00CF1E7B" w:rsidRDefault="001C336A" w:rsidP="00EF3662">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vertAlign w:val="superscript"/>
          <w:lang w:val="hy-AM"/>
        </w:rPr>
        <w:t xml:space="preserve">           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p>
    <w:p w14:paraId="1E2AC0F8" w14:textId="77777777" w:rsidR="00B2572B" w:rsidRPr="00CF1E7B" w:rsidRDefault="00B2572B" w:rsidP="001C336A">
      <w:pPr>
        <w:numPr>
          <w:ilvl w:val="0"/>
          <w:numId w:val="18"/>
        </w:numPr>
        <w:jc w:val="both"/>
        <w:rPr>
          <w:rFonts w:ascii="GHEA Grapalat" w:hAnsi="GHEA Grapalat" w:cs="Arial"/>
          <w:color w:val="000000" w:themeColor="text1"/>
          <w:szCs w:val="22"/>
          <w:u w:val="single"/>
          <w:lang w:val="hy-AM"/>
        </w:rPr>
      </w:pPr>
      <w:r w:rsidRPr="00CF1E7B">
        <w:rPr>
          <w:rFonts w:ascii="GHEA Grapalat" w:hAnsi="GHEA Grapalat" w:cs="Arial"/>
          <w:color w:val="000000" w:themeColor="text1"/>
          <w:sz w:val="20"/>
          <w:szCs w:val="20"/>
          <w:lang w:val="hy-AM"/>
        </w:rPr>
        <w:t xml:space="preserve">հարկ վճարողի հաշվառման համարն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w:t>
      </w:r>
      <w:r w:rsidRPr="00CF1E7B">
        <w:rPr>
          <w:rFonts w:ascii="GHEA Grapalat" w:hAnsi="GHEA Grapalat" w:cs="Arial"/>
          <w:color w:val="000000" w:themeColor="text1"/>
          <w:szCs w:val="22"/>
          <w:lang w:val="hy-AM"/>
        </w:rPr>
        <w:t xml:space="preserve"> </w:t>
      </w:r>
      <w:r w:rsidRPr="00CF1E7B">
        <w:rPr>
          <w:rFonts w:ascii="GHEA Grapalat" w:hAnsi="GHEA Grapalat" w:cs="Arial"/>
          <w:color w:val="000000" w:themeColor="text1"/>
          <w:szCs w:val="22"/>
          <w:u w:val="single"/>
          <w:lang w:val="hy-AM"/>
        </w:rPr>
        <w:tab/>
      </w:r>
      <w:r w:rsidRPr="00CF1E7B">
        <w:rPr>
          <w:rFonts w:ascii="GHEA Grapalat" w:hAnsi="GHEA Grapalat" w:cs="Arial"/>
          <w:color w:val="000000" w:themeColor="text1"/>
          <w:szCs w:val="22"/>
          <w:u w:val="single"/>
          <w:lang w:val="hy-AM"/>
        </w:rPr>
        <w:tab/>
      </w:r>
      <w:r w:rsidRPr="00CF1E7B">
        <w:rPr>
          <w:rFonts w:ascii="GHEA Grapalat" w:hAnsi="GHEA Grapalat" w:cs="Arial"/>
          <w:color w:val="000000" w:themeColor="text1"/>
          <w:szCs w:val="22"/>
          <w:u w:val="single"/>
          <w:lang w:val="hy-AM"/>
        </w:rPr>
        <w:tab/>
      </w:r>
      <w:r w:rsidRPr="00CF1E7B">
        <w:rPr>
          <w:rFonts w:ascii="GHEA Grapalat" w:hAnsi="GHEA Grapalat" w:cs="Arial"/>
          <w:color w:val="000000" w:themeColor="text1"/>
          <w:szCs w:val="22"/>
          <w:u w:val="single"/>
          <w:lang w:val="hy-AM"/>
        </w:rPr>
        <w:tab/>
      </w:r>
      <w:r w:rsidRPr="00CF1E7B">
        <w:rPr>
          <w:rFonts w:ascii="GHEA Grapalat" w:hAnsi="GHEA Grapalat" w:cs="Arial"/>
          <w:color w:val="000000" w:themeColor="text1"/>
          <w:szCs w:val="22"/>
          <w:u w:val="single"/>
          <w:lang w:val="hy-AM"/>
        </w:rPr>
        <w:tab/>
      </w:r>
      <w:r w:rsidR="001C336A" w:rsidRPr="00CF1E7B">
        <w:rPr>
          <w:rFonts w:ascii="GHEA Grapalat" w:hAnsi="GHEA Grapalat" w:cs="Arial"/>
          <w:color w:val="000000" w:themeColor="text1"/>
          <w:szCs w:val="22"/>
          <w:u w:val="single"/>
          <w:lang w:val="hy-AM"/>
        </w:rPr>
        <w:t>.</w:t>
      </w:r>
    </w:p>
    <w:p w14:paraId="6939BF49" w14:textId="3E80D2D1" w:rsidR="00B2572B" w:rsidRPr="00CF1E7B" w:rsidRDefault="00B2572B" w:rsidP="00EF3662">
      <w:pPr>
        <w:jc w:val="both"/>
        <w:rPr>
          <w:rFonts w:ascii="GHEA Grapalat" w:hAnsi="GHEA Grapalat" w:cs="Arial"/>
          <w:color w:val="000000" w:themeColor="text1"/>
          <w:vertAlign w:val="superscript"/>
          <w:lang w:val="hy-AM"/>
        </w:rPr>
      </w:pPr>
      <w:r w:rsidRPr="00CF1E7B">
        <w:rPr>
          <w:rFonts w:ascii="GHEA Grapalat" w:hAnsi="GHEA Grapalat" w:cs="Sylfaen"/>
          <w:color w:val="000000" w:themeColor="text1"/>
          <w:vertAlign w:val="superscript"/>
          <w:lang w:val="hy-AM"/>
        </w:rPr>
        <w:t xml:space="preserve">           </w:t>
      </w:r>
      <w:r w:rsidRPr="00CF1E7B">
        <w:rPr>
          <w:rFonts w:ascii="GHEA Grapalat" w:hAnsi="GHEA Grapalat" w:cs="Arial"/>
          <w:color w:val="000000" w:themeColor="text1"/>
          <w:vertAlign w:val="superscript"/>
          <w:lang w:val="hy-AM"/>
        </w:rPr>
        <w:t xml:space="preserve">                                                                                                           հարկ վճարողի հաշվառման համարը</w:t>
      </w:r>
    </w:p>
    <w:p w14:paraId="676C4183" w14:textId="77777777" w:rsidR="00B2572B" w:rsidRPr="00CF1E7B" w:rsidRDefault="00B2572B" w:rsidP="001C336A">
      <w:pPr>
        <w:numPr>
          <w:ilvl w:val="0"/>
          <w:numId w:val="18"/>
        </w:numPr>
        <w:jc w:val="both"/>
        <w:rPr>
          <w:rFonts w:ascii="GHEA Grapalat" w:hAnsi="GHEA Grapalat"/>
          <w:color w:val="000000" w:themeColor="text1"/>
          <w:sz w:val="22"/>
          <w:szCs w:val="22"/>
          <w:u w:val="single"/>
          <w:lang w:val="hy-AM"/>
        </w:rPr>
      </w:pPr>
      <w:r w:rsidRPr="00CF1E7B">
        <w:rPr>
          <w:rFonts w:ascii="GHEA Grapalat" w:hAnsi="GHEA Grapalat" w:cs="Sylfaen"/>
          <w:color w:val="000000" w:themeColor="text1"/>
          <w:sz w:val="20"/>
          <w:szCs w:val="20"/>
          <w:lang w:val="hy-AM"/>
        </w:rPr>
        <w:t>էլեկտրոնային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փոստի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հասցեն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w:t>
      </w:r>
      <w:r w:rsidRPr="00CF1E7B">
        <w:rPr>
          <w:rFonts w:ascii="GHEA Grapalat" w:hAnsi="GHEA Grapalat" w:cs="Arial"/>
          <w:color w:val="000000" w:themeColor="text1"/>
          <w:szCs w:val="22"/>
          <w:lang w:val="hy-AM"/>
        </w:rPr>
        <w:t xml:space="preserve"> </w:t>
      </w:r>
      <w:r w:rsidRPr="00CF1E7B">
        <w:rPr>
          <w:rFonts w:ascii="GHEA Grapalat" w:hAnsi="GHEA Grapalat"/>
          <w:color w:val="000000" w:themeColor="text1"/>
          <w:u w:val="single"/>
          <w:lang w:val="hy-AM"/>
        </w:rPr>
        <w:tab/>
      </w:r>
      <w:r w:rsidRPr="00CF1E7B">
        <w:rPr>
          <w:rFonts w:ascii="GHEA Grapalat" w:hAnsi="GHEA Grapalat"/>
          <w:color w:val="000000" w:themeColor="text1"/>
          <w:u w:val="single"/>
          <w:lang w:val="hy-AM"/>
        </w:rPr>
        <w:tab/>
      </w:r>
      <w:r w:rsidRPr="00CF1E7B">
        <w:rPr>
          <w:rFonts w:ascii="GHEA Grapalat" w:hAnsi="GHEA Grapalat"/>
          <w:color w:val="000000" w:themeColor="text1"/>
          <w:u w:val="single"/>
          <w:lang w:val="hy-AM"/>
        </w:rPr>
        <w:tab/>
      </w:r>
      <w:r w:rsidRPr="00CF1E7B">
        <w:rPr>
          <w:rFonts w:ascii="GHEA Grapalat" w:hAnsi="GHEA Grapalat"/>
          <w:color w:val="000000" w:themeColor="text1"/>
          <w:u w:val="single"/>
          <w:lang w:val="hy-AM"/>
        </w:rPr>
        <w:tab/>
      </w:r>
      <w:r w:rsidRPr="00CF1E7B">
        <w:rPr>
          <w:rFonts w:ascii="GHEA Grapalat" w:hAnsi="GHEA Grapalat"/>
          <w:color w:val="000000" w:themeColor="text1"/>
          <w:u w:val="single"/>
          <w:lang w:val="hy-AM"/>
        </w:rPr>
        <w:tab/>
      </w:r>
      <w:r w:rsidR="001C336A" w:rsidRPr="00CF1E7B">
        <w:rPr>
          <w:rFonts w:ascii="GHEA Grapalat" w:hAnsi="GHEA Grapalat"/>
          <w:color w:val="000000" w:themeColor="text1"/>
          <w:u w:val="single"/>
          <w:lang w:val="hy-AM"/>
        </w:rPr>
        <w:tab/>
      </w:r>
      <w:r w:rsidR="001C336A" w:rsidRPr="00CF1E7B">
        <w:rPr>
          <w:rFonts w:ascii="GHEA Grapalat" w:hAnsi="GHEA Grapalat"/>
          <w:color w:val="000000" w:themeColor="text1"/>
          <w:u w:val="single"/>
          <w:lang w:val="hy-AM"/>
        </w:rPr>
        <w:tab/>
        <w:t>.</w:t>
      </w:r>
    </w:p>
    <w:p w14:paraId="3F1A314E" w14:textId="77777777" w:rsidR="00B2572B" w:rsidRPr="00CF1E7B" w:rsidRDefault="00B2572B" w:rsidP="001C336A">
      <w:pPr>
        <w:ind w:left="2832" w:firstLine="708"/>
        <w:jc w:val="both"/>
        <w:rPr>
          <w:rFonts w:ascii="GHEA Grapalat" w:hAnsi="GHEA Grapalat"/>
          <w:color w:val="000000" w:themeColor="text1"/>
          <w:sz w:val="10"/>
          <w:szCs w:val="10"/>
          <w:lang w:val="hy-AM"/>
        </w:rPr>
      </w:pPr>
      <w:r w:rsidRPr="00CF1E7B">
        <w:rPr>
          <w:rFonts w:ascii="GHEA Grapalat" w:hAnsi="GHEA Grapalat" w:cs="Arial"/>
          <w:color w:val="000000" w:themeColor="text1"/>
          <w:vertAlign w:val="superscript"/>
          <w:lang w:val="hy-AM"/>
        </w:rPr>
        <w:t xml:space="preserve">     էլեկտրոնային փոստի հասցեն</w:t>
      </w:r>
    </w:p>
    <w:p w14:paraId="6AE25AB2" w14:textId="77777777" w:rsidR="00B2572B" w:rsidRPr="00CF1E7B" w:rsidRDefault="00B2572B" w:rsidP="00EF3662">
      <w:pPr>
        <w:jc w:val="right"/>
        <w:rPr>
          <w:rFonts w:ascii="GHEA Grapalat" w:hAnsi="GHEA Grapalat"/>
          <w:color w:val="000000" w:themeColor="text1"/>
          <w:sz w:val="10"/>
          <w:szCs w:val="10"/>
          <w:lang w:val="hy-AM"/>
        </w:rPr>
      </w:pPr>
    </w:p>
    <w:p w14:paraId="08BE44F2" w14:textId="77777777" w:rsidR="00B2572B" w:rsidRPr="00CF1E7B" w:rsidRDefault="00B2572B" w:rsidP="00EF3662">
      <w:pPr>
        <w:jc w:val="right"/>
        <w:rPr>
          <w:rFonts w:ascii="GHEA Grapalat" w:hAnsi="GHEA Grapalat"/>
          <w:color w:val="000000" w:themeColor="text1"/>
          <w:sz w:val="10"/>
          <w:szCs w:val="10"/>
          <w:lang w:val="hy-AM"/>
        </w:rPr>
      </w:pPr>
    </w:p>
    <w:p w14:paraId="0667A925" w14:textId="77777777" w:rsidR="00B2572B" w:rsidRPr="00CF1E7B" w:rsidRDefault="00B2572B" w:rsidP="00EF3662">
      <w:pPr>
        <w:jc w:val="right"/>
        <w:rPr>
          <w:rFonts w:ascii="GHEA Grapalat" w:hAnsi="GHEA Grapalat"/>
          <w:color w:val="000000" w:themeColor="text1"/>
          <w:sz w:val="10"/>
          <w:szCs w:val="10"/>
          <w:lang w:val="hy-AM"/>
        </w:rPr>
      </w:pPr>
    </w:p>
    <w:p w14:paraId="51D0B0E1" w14:textId="77777777" w:rsidR="00B2572B" w:rsidRPr="00CF1E7B" w:rsidRDefault="00B2572B" w:rsidP="00EF3662">
      <w:pPr>
        <w:jc w:val="right"/>
        <w:rPr>
          <w:rFonts w:ascii="GHEA Grapalat" w:hAnsi="GHEA Grapalat"/>
          <w:color w:val="000000" w:themeColor="text1"/>
          <w:sz w:val="10"/>
          <w:szCs w:val="10"/>
          <w:lang w:val="hy-AM"/>
        </w:rPr>
      </w:pPr>
    </w:p>
    <w:p w14:paraId="4E1E89AB" w14:textId="77777777" w:rsidR="003257F0" w:rsidRPr="00CF1E7B" w:rsidRDefault="003257F0" w:rsidP="007320DA">
      <w:pPr>
        <w:numPr>
          <w:ilvl w:val="0"/>
          <w:numId w:val="18"/>
        </w:numPr>
        <w:jc w:val="both"/>
        <w:rPr>
          <w:rFonts w:ascii="GHEA Grapalat" w:hAnsi="GHEA Grapalat" w:cs="Arial"/>
          <w:color w:val="000000" w:themeColor="text1"/>
          <w:vertAlign w:val="superscript"/>
          <w:lang w:val="hy-AM"/>
        </w:rPr>
      </w:pPr>
      <w:r w:rsidRPr="00CF1E7B">
        <w:rPr>
          <w:rFonts w:ascii="GHEA Grapalat" w:hAnsi="GHEA Grapalat"/>
          <w:color w:val="000000" w:themeColor="text1"/>
          <w:sz w:val="20"/>
          <w:szCs w:val="20"/>
          <w:lang w:val="hy-AM"/>
        </w:rPr>
        <w:t xml:space="preserve">գործունեության հասցեն է՝ </w:t>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lang w:val="hy-AM"/>
        </w:rPr>
        <w:t>.</w:t>
      </w:r>
      <w:r w:rsidRPr="00CF1E7B">
        <w:rPr>
          <w:rFonts w:ascii="GHEA Grapalat" w:hAnsi="GHEA Grapalat"/>
          <w:color w:val="000000" w:themeColor="text1"/>
          <w:sz w:val="20"/>
          <w:szCs w:val="20"/>
          <w:lang w:val="hy-AM"/>
        </w:rPr>
        <w:t xml:space="preserve">                                     </w:t>
      </w:r>
    </w:p>
    <w:p w14:paraId="04944E79" w14:textId="77777777" w:rsidR="003257F0" w:rsidRPr="00CF1E7B" w:rsidRDefault="003257F0" w:rsidP="003257F0">
      <w:pPr>
        <w:jc w:val="both"/>
        <w:rPr>
          <w:rFonts w:ascii="GHEA Grapalat" w:hAnsi="GHEA Grapalat"/>
          <w:color w:val="000000" w:themeColor="text1"/>
          <w:sz w:val="16"/>
          <w:szCs w:val="16"/>
          <w:lang w:val="hy-AM"/>
        </w:rPr>
      </w:pPr>
      <w:r w:rsidRPr="00CF1E7B">
        <w:rPr>
          <w:rFonts w:ascii="GHEA Grapalat" w:hAnsi="GHEA Grapalat"/>
          <w:color w:val="000000" w:themeColor="text1"/>
          <w:sz w:val="20"/>
          <w:szCs w:val="20"/>
          <w:lang w:val="hy-AM"/>
        </w:rPr>
        <w:t xml:space="preserve">     </w:t>
      </w:r>
      <w:r w:rsidRPr="00CF1E7B">
        <w:rPr>
          <w:rFonts w:ascii="GHEA Grapalat" w:hAnsi="GHEA Grapalat"/>
          <w:color w:val="000000" w:themeColor="text1"/>
          <w:sz w:val="16"/>
          <w:szCs w:val="16"/>
          <w:lang w:val="hy-AM"/>
        </w:rPr>
        <w:t xml:space="preserve">                                                                                                      գործունեության հասցեն</w:t>
      </w:r>
    </w:p>
    <w:p w14:paraId="48933A45" w14:textId="77777777" w:rsidR="003257F0" w:rsidRPr="00CF1E7B" w:rsidRDefault="003257F0" w:rsidP="003257F0">
      <w:pPr>
        <w:jc w:val="right"/>
        <w:rPr>
          <w:rFonts w:ascii="GHEA Grapalat" w:hAnsi="GHEA Grapalat"/>
          <w:color w:val="000000" w:themeColor="text1"/>
          <w:sz w:val="10"/>
          <w:szCs w:val="10"/>
          <w:lang w:val="hy-AM"/>
        </w:rPr>
      </w:pPr>
    </w:p>
    <w:p w14:paraId="532F3964" w14:textId="77777777" w:rsidR="003257F0" w:rsidRPr="00CF1E7B" w:rsidRDefault="003257F0" w:rsidP="003257F0">
      <w:pPr>
        <w:ind w:firstLine="708"/>
        <w:jc w:val="both"/>
        <w:rPr>
          <w:rFonts w:ascii="GHEA Grapalat" w:hAnsi="GHEA Grapalat" w:cs="Arial"/>
          <w:color w:val="000000" w:themeColor="text1"/>
          <w:sz w:val="20"/>
          <w:szCs w:val="20"/>
          <w:lang w:val="hy-AM"/>
        </w:rPr>
      </w:pPr>
    </w:p>
    <w:p w14:paraId="55B98060" w14:textId="77777777" w:rsidR="003257F0" w:rsidRPr="00CF1E7B" w:rsidRDefault="003257F0" w:rsidP="007320DA">
      <w:pPr>
        <w:numPr>
          <w:ilvl w:val="0"/>
          <w:numId w:val="18"/>
        </w:numPr>
        <w:jc w:val="both"/>
        <w:rPr>
          <w:rFonts w:ascii="GHEA Grapalat" w:hAnsi="GHEA Grapalat" w:cs="Arial"/>
          <w:color w:val="000000" w:themeColor="text1"/>
          <w:vertAlign w:val="superscript"/>
          <w:lang w:val="hy-AM"/>
        </w:rPr>
      </w:pPr>
      <w:r w:rsidRPr="00CF1E7B">
        <w:rPr>
          <w:rFonts w:ascii="GHEA Grapalat" w:hAnsi="GHEA Grapalat"/>
          <w:color w:val="000000" w:themeColor="text1"/>
          <w:sz w:val="20"/>
          <w:szCs w:val="20"/>
          <w:lang w:val="hy-AM"/>
        </w:rPr>
        <w:t xml:space="preserve">հեռախոսահամարն է՝ </w:t>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r>
      <w:r w:rsidR="007320DA" w:rsidRPr="00CF1E7B">
        <w:rPr>
          <w:rFonts w:ascii="GHEA Grapalat" w:hAnsi="GHEA Grapalat"/>
          <w:color w:val="000000" w:themeColor="text1"/>
          <w:sz w:val="20"/>
          <w:szCs w:val="20"/>
          <w:u w:val="single"/>
          <w:lang w:val="hy-AM"/>
        </w:rPr>
        <w:tab/>
        <w:t>.</w:t>
      </w:r>
      <w:r w:rsidRPr="00CF1E7B">
        <w:rPr>
          <w:rFonts w:ascii="GHEA Grapalat" w:hAnsi="GHEA Grapalat"/>
          <w:color w:val="000000" w:themeColor="text1"/>
          <w:sz w:val="20"/>
          <w:szCs w:val="20"/>
          <w:lang w:val="hy-AM"/>
        </w:rPr>
        <w:t xml:space="preserve">                                     </w:t>
      </w:r>
    </w:p>
    <w:p w14:paraId="487ED4EA" w14:textId="77777777" w:rsidR="003257F0" w:rsidRPr="00CF1E7B" w:rsidRDefault="003257F0" w:rsidP="003257F0">
      <w:pPr>
        <w:jc w:val="both"/>
        <w:rPr>
          <w:rFonts w:ascii="GHEA Grapalat" w:hAnsi="GHEA Grapalat"/>
          <w:color w:val="000000" w:themeColor="text1"/>
          <w:sz w:val="16"/>
          <w:szCs w:val="16"/>
          <w:lang w:val="hy-AM"/>
        </w:rPr>
      </w:pPr>
      <w:r w:rsidRPr="00CF1E7B">
        <w:rPr>
          <w:rFonts w:ascii="GHEA Grapalat" w:hAnsi="GHEA Grapalat"/>
          <w:color w:val="000000" w:themeColor="text1"/>
          <w:sz w:val="16"/>
          <w:szCs w:val="16"/>
          <w:lang w:val="hy-AM"/>
        </w:rPr>
        <w:t xml:space="preserve">                                                                                                     հեռախոսի համարը</w:t>
      </w:r>
    </w:p>
    <w:p w14:paraId="44BB0061" w14:textId="77777777" w:rsidR="00A5473D" w:rsidRPr="00CF1E7B" w:rsidRDefault="00A5473D" w:rsidP="00975F7E">
      <w:pPr>
        <w:ind w:firstLine="709"/>
        <w:jc w:val="both"/>
        <w:rPr>
          <w:rFonts w:ascii="GHEA Grapalat" w:hAnsi="GHEA Grapalat" w:cs="Arial"/>
          <w:color w:val="000000" w:themeColor="text1"/>
          <w:sz w:val="20"/>
          <w:szCs w:val="20"/>
          <w:lang w:val="hy-AM"/>
        </w:rPr>
      </w:pPr>
    </w:p>
    <w:p w14:paraId="550A6E3E" w14:textId="77777777" w:rsidR="006C3873" w:rsidRPr="00CF1E7B" w:rsidRDefault="006C3873" w:rsidP="00975F7E">
      <w:pPr>
        <w:ind w:firstLine="709"/>
        <w:jc w:val="both"/>
        <w:rPr>
          <w:rFonts w:ascii="GHEA Grapalat" w:hAnsi="GHEA Grapalat"/>
          <w:color w:val="000000" w:themeColor="text1"/>
          <w:sz w:val="20"/>
          <w:lang w:val="hy-AM"/>
        </w:rPr>
      </w:pPr>
      <w:r w:rsidRPr="00CF1E7B">
        <w:rPr>
          <w:rFonts w:ascii="GHEA Grapalat" w:hAnsi="GHEA Grapalat" w:cs="Arial"/>
          <w:color w:val="000000" w:themeColor="text1"/>
          <w:sz w:val="20"/>
          <w:szCs w:val="20"/>
          <w:lang w:val="hy-AM"/>
        </w:rPr>
        <w:t>Սույնով</w:t>
      </w:r>
      <w:r w:rsidRPr="00CF1E7B">
        <w:rPr>
          <w:rFonts w:ascii="GHEA Grapalat" w:hAnsi="GHEA Grapalat"/>
          <w:color w:val="000000" w:themeColor="text1"/>
          <w:sz w:val="20"/>
          <w:lang w:val="hy-AM"/>
        </w:rPr>
        <w:t xml:space="preserve">  </w:t>
      </w:r>
      <w:r w:rsidRPr="00CF1E7B">
        <w:rPr>
          <w:rFonts w:ascii="GHEA Grapalat" w:hAnsi="GHEA Grapalat"/>
          <w:color w:val="000000" w:themeColor="text1"/>
          <w:sz w:val="20"/>
          <w:u w:val="single"/>
          <w:lang w:val="hy-AM"/>
        </w:rPr>
        <w:t xml:space="preserve">                                                                                   </w:t>
      </w:r>
      <w:r w:rsidRPr="00CF1E7B">
        <w:rPr>
          <w:rFonts w:ascii="GHEA Grapalat" w:hAnsi="GHEA Grapalat"/>
          <w:color w:val="000000" w:themeColor="text1"/>
          <w:lang w:val="hy-AM"/>
        </w:rPr>
        <w:t>-</w:t>
      </w:r>
      <w:r w:rsidRPr="00CF1E7B">
        <w:rPr>
          <w:rFonts w:ascii="GHEA Grapalat" w:hAnsi="GHEA Grapalat" w:cs="Arial"/>
          <w:color w:val="000000" w:themeColor="text1"/>
          <w:sz w:val="20"/>
          <w:szCs w:val="20"/>
          <w:lang w:val="hy-AM"/>
        </w:rPr>
        <w:t>ն հայտարարում և հավաստում է, որ՝</w:t>
      </w:r>
      <w:r w:rsidRPr="00CF1E7B">
        <w:rPr>
          <w:rFonts w:ascii="GHEA Grapalat" w:hAnsi="GHEA Grapalat" w:cs="Arial"/>
          <w:color w:val="000000" w:themeColor="text1"/>
          <w:lang w:val="hy-AM"/>
        </w:rPr>
        <w:t xml:space="preserve"> </w:t>
      </w:r>
    </w:p>
    <w:p w14:paraId="0C3414AC" w14:textId="77777777" w:rsidR="006C3873" w:rsidRPr="00CF1E7B" w:rsidRDefault="006C3873" w:rsidP="00975F7E">
      <w:pPr>
        <w:jc w:val="both"/>
        <w:rPr>
          <w:rFonts w:ascii="GHEA Grapalat" w:hAnsi="GHEA Grapalat"/>
          <w:i/>
          <w:color w:val="000000" w:themeColor="text1"/>
          <w:sz w:val="16"/>
          <w:vertAlign w:val="superscript"/>
          <w:lang w:val="hy-AM"/>
        </w:rPr>
      </w:pPr>
      <w:r w:rsidRPr="00CF1E7B">
        <w:rPr>
          <w:rFonts w:ascii="GHEA Grapalat" w:hAnsi="GHEA Grapalat"/>
          <w:color w:val="000000" w:themeColor="text1"/>
          <w:sz w:val="20"/>
          <w:lang w:val="hy-AM"/>
        </w:rPr>
        <w:tab/>
      </w:r>
      <w:r w:rsidRPr="00CF1E7B">
        <w:rPr>
          <w:rFonts w:ascii="GHEA Grapalat" w:hAnsi="GHEA Grapalat"/>
          <w:color w:val="000000" w:themeColor="text1"/>
          <w:sz w:val="20"/>
          <w:lang w:val="hy-AM"/>
        </w:rPr>
        <w:tab/>
        <w:t xml:space="preserve">                                    </w:t>
      </w:r>
      <w:r w:rsidRPr="00CF1E7B">
        <w:rPr>
          <w:rFonts w:ascii="GHEA Grapalat" w:hAnsi="GHEA Grapalat" w:cs="Sylfaen"/>
          <w:color w:val="000000" w:themeColor="text1"/>
          <w:vertAlign w:val="superscript"/>
          <w:lang w:val="hy-AM"/>
        </w:rPr>
        <w:t>մասնակցի անվանում</w:t>
      </w:r>
    </w:p>
    <w:p w14:paraId="122AB600" w14:textId="1A2A7CE2" w:rsidR="000E5F1F" w:rsidRPr="00CF1E7B" w:rsidRDefault="000E5F1F" w:rsidP="00403A28">
      <w:pPr>
        <w:ind w:firstLine="709"/>
        <w:jc w:val="both"/>
        <w:rPr>
          <w:rFonts w:ascii="GHEA Grapalat" w:hAnsi="GHEA Grapalat"/>
          <w:color w:val="000000" w:themeColor="text1"/>
          <w:sz w:val="20"/>
          <w:lang w:val="hy-AM"/>
        </w:rPr>
      </w:pPr>
      <w:r w:rsidRPr="00CF1E7B">
        <w:rPr>
          <w:rFonts w:ascii="GHEA Grapalat" w:hAnsi="GHEA Grapalat" w:cs="Arial"/>
          <w:color w:val="000000" w:themeColor="text1"/>
          <w:sz w:val="20"/>
          <w:szCs w:val="20"/>
          <w:lang w:val="hy-AM"/>
        </w:rPr>
        <w:t>1)</w:t>
      </w:r>
      <w:r w:rsidRPr="00CF1E7B">
        <w:rPr>
          <w:rFonts w:ascii="GHEA Grapalat" w:hAnsi="GHEA Grapalat"/>
          <w:color w:val="000000" w:themeColor="text1"/>
          <w:sz w:val="20"/>
          <w:lang w:val="hy-AM"/>
        </w:rPr>
        <w:t xml:space="preserve">  </w:t>
      </w:r>
      <w:r w:rsidRPr="00CF1E7B">
        <w:rPr>
          <w:rFonts w:ascii="GHEA Grapalat" w:hAnsi="GHEA Grapalat"/>
          <w:color w:val="000000" w:themeColor="text1"/>
          <w:sz w:val="20"/>
          <w:u w:val="single"/>
          <w:lang w:val="hy-AM"/>
        </w:rPr>
        <w:t xml:space="preserve">                                                                                   </w:t>
      </w:r>
      <w:r w:rsidRPr="00CF1E7B">
        <w:rPr>
          <w:rFonts w:ascii="GHEA Grapalat" w:hAnsi="GHEA Grapalat"/>
          <w:color w:val="000000" w:themeColor="text1"/>
          <w:lang w:val="hy-AM"/>
        </w:rPr>
        <w:t>-</w:t>
      </w:r>
      <w:r w:rsidRPr="00CF1E7B">
        <w:rPr>
          <w:rFonts w:ascii="GHEA Grapalat" w:hAnsi="GHEA Grapalat" w:cs="Arial"/>
          <w:color w:val="000000" w:themeColor="text1"/>
          <w:sz w:val="20"/>
          <w:szCs w:val="20"/>
          <w:lang w:val="hy-AM"/>
        </w:rPr>
        <w:t>ն և իրեն փոխկապակցված անձինք</w:t>
      </w:r>
    </w:p>
    <w:p w14:paraId="0B94DD2B" w14:textId="77777777" w:rsidR="000E5F1F" w:rsidRPr="00CF1E7B" w:rsidRDefault="000E5F1F" w:rsidP="00403A28">
      <w:pPr>
        <w:jc w:val="both"/>
        <w:rPr>
          <w:rFonts w:ascii="GHEA Grapalat" w:hAnsi="GHEA Grapalat"/>
          <w:i/>
          <w:color w:val="000000" w:themeColor="text1"/>
          <w:sz w:val="16"/>
          <w:vertAlign w:val="superscript"/>
          <w:lang w:val="hy-AM"/>
        </w:rPr>
      </w:pPr>
      <w:r w:rsidRPr="00CF1E7B">
        <w:rPr>
          <w:rFonts w:ascii="GHEA Grapalat" w:hAnsi="GHEA Grapalat"/>
          <w:color w:val="000000" w:themeColor="text1"/>
          <w:sz w:val="20"/>
          <w:lang w:val="hy-AM"/>
        </w:rPr>
        <w:tab/>
      </w:r>
      <w:r w:rsidRPr="00CF1E7B">
        <w:rPr>
          <w:rFonts w:ascii="GHEA Grapalat" w:hAnsi="GHEA Grapalat"/>
          <w:color w:val="000000" w:themeColor="text1"/>
          <w:sz w:val="20"/>
          <w:lang w:val="hy-AM"/>
        </w:rPr>
        <w:tab/>
        <w:t xml:space="preserve">                                    </w:t>
      </w:r>
      <w:r w:rsidRPr="00CF1E7B">
        <w:rPr>
          <w:rFonts w:ascii="GHEA Grapalat" w:hAnsi="GHEA Grapalat" w:cs="Sylfaen"/>
          <w:color w:val="000000" w:themeColor="text1"/>
          <w:vertAlign w:val="superscript"/>
          <w:lang w:val="hy-AM"/>
        </w:rPr>
        <w:t>մասնակցի անվանում</w:t>
      </w:r>
    </w:p>
    <w:p w14:paraId="68207EA2" w14:textId="6EDC0C48" w:rsidR="000E5F1F" w:rsidRPr="00CF1E7B" w:rsidRDefault="006C3873" w:rsidP="00403A28">
      <w:pPr>
        <w:jc w:val="both"/>
        <w:rPr>
          <w:rFonts w:ascii="GHEA Grapalat" w:hAnsi="GHEA Grapalat" w:cs="Sylfaen"/>
          <w:color w:val="000000" w:themeColor="text1"/>
          <w:sz w:val="20"/>
          <w:lang w:val="hy-AM"/>
        </w:rPr>
      </w:pPr>
      <w:r w:rsidRPr="00CF1E7B">
        <w:rPr>
          <w:rFonts w:ascii="GHEA Grapalat" w:hAnsi="GHEA Grapalat" w:cs="Arial"/>
          <w:color w:val="000000" w:themeColor="text1"/>
          <w:sz w:val="20"/>
          <w:szCs w:val="20"/>
          <w:lang w:val="hy-AM"/>
        </w:rPr>
        <w:t xml:space="preserve"> </w:t>
      </w:r>
      <w:r w:rsidR="000E5F1F" w:rsidRPr="00CF1E7B">
        <w:rPr>
          <w:rFonts w:ascii="GHEA Grapalat" w:hAnsi="GHEA Grapalat" w:cs="Arial"/>
          <w:color w:val="000000" w:themeColor="text1"/>
          <w:sz w:val="20"/>
          <w:szCs w:val="20"/>
          <w:lang w:val="hy-AM"/>
        </w:rPr>
        <w:t xml:space="preserve"> </w:t>
      </w:r>
      <w:r w:rsidR="00A174F2" w:rsidRPr="00CF1E7B">
        <w:rPr>
          <w:rFonts w:ascii="GHEA Grapalat" w:hAnsi="GHEA Grapalat" w:cs="Arial"/>
          <w:color w:val="000000" w:themeColor="text1"/>
          <w:sz w:val="20"/>
          <w:szCs w:val="20"/>
          <w:lang w:val="hy-AM"/>
        </w:rPr>
        <w:t xml:space="preserve">բավարարում են </w:t>
      </w:r>
      <w:bookmarkStart w:id="10" w:name="_Hlk194308769"/>
      <w:r w:rsidRPr="00CF1E7B">
        <w:rPr>
          <w:rFonts w:ascii="GHEA Grapalat" w:hAnsi="GHEA Grapalat" w:cs="Arial"/>
          <w:b/>
          <w:bCs/>
          <w:color w:val="000000" w:themeColor="text1"/>
          <w:sz w:val="20"/>
          <w:szCs w:val="20"/>
          <w:lang w:val="hy-AM"/>
        </w:rPr>
        <w:t>«</w:t>
      </w:r>
      <w:r w:rsidR="00822C80" w:rsidRPr="00CF1E7B">
        <w:rPr>
          <w:rFonts w:ascii="GHEA Grapalat" w:hAnsi="GHEA Grapalat"/>
          <w:b/>
          <w:bCs/>
          <w:color w:val="000000" w:themeColor="text1"/>
          <w:lang w:val="hy-AM"/>
        </w:rPr>
        <w:t>ԵՔ-ԳՀԱՇՁԲ-</w:t>
      </w:r>
      <w:r w:rsidR="00F400E7" w:rsidRPr="00CF1E7B">
        <w:rPr>
          <w:rFonts w:ascii="GHEA Grapalat" w:hAnsi="GHEA Grapalat"/>
          <w:b/>
          <w:bCs/>
          <w:color w:val="000000" w:themeColor="text1"/>
          <w:lang w:val="hy-AM"/>
        </w:rPr>
        <w:t>26/28</w:t>
      </w:r>
      <w:r w:rsidRPr="00CF1E7B">
        <w:rPr>
          <w:rFonts w:ascii="GHEA Grapalat" w:hAnsi="GHEA Grapalat" w:cs="Arial"/>
          <w:b/>
          <w:bCs/>
          <w:color w:val="000000" w:themeColor="text1"/>
          <w:sz w:val="20"/>
          <w:szCs w:val="20"/>
          <w:lang w:val="hy-AM"/>
        </w:rPr>
        <w:t>»*</w:t>
      </w:r>
      <w:r w:rsidRPr="00CF1E7B">
        <w:rPr>
          <w:rFonts w:ascii="GHEA Grapalat" w:hAnsi="GHEA Grapalat" w:cs="Arial"/>
          <w:color w:val="000000" w:themeColor="text1"/>
          <w:sz w:val="20"/>
          <w:szCs w:val="20"/>
          <w:lang w:val="hy-AM"/>
        </w:rPr>
        <w:t xml:space="preserve">  </w:t>
      </w:r>
      <w:bookmarkEnd w:id="10"/>
      <w:r w:rsidRPr="00CF1E7B">
        <w:rPr>
          <w:rFonts w:ascii="GHEA Grapalat" w:hAnsi="GHEA Grapalat" w:cs="Arial"/>
          <w:color w:val="000000" w:themeColor="text1"/>
          <w:sz w:val="20"/>
          <w:szCs w:val="20"/>
          <w:lang w:val="hy-AM"/>
        </w:rPr>
        <w:t xml:space="preserve">ծածկագրով  </w:t>
      </w:r>
      <w:r w:rsidR="005019FD" w:rsidRPr="00CF1E7B">
        <w:rPr>
          <w:rFonts w:ascii="GHEA Grapalat" w:hAnsi="GHEA Grapalat" w:cs="Arial"/>
          <w:color w:val="000000" w:themeColor="text1"/>
          <w:sz w:val="20"/>
          <w:szCs w:val="20"/>
          <w:lang w:val="hy-AM"/>
        </w:rPr>
        <w:t>գնանշման հարցման</w:t>
      </w:r>
      <w:r w:rsidRPr="00CF1E7B">
        <w:rPr>
          <w:rFonts w:ascii="GHEA Grapalat" w:hAnsi="GHEA Grapalat" w:cs="Arial"/>
          <w:color w:val="000000" w:themeColor="text1"/>
          <w:sz w:val="20"/>
          <w:szCs w:val="20"/>
          <w:lang w:val="hy-AM"/>
        </w:rPr>
        <w:t xml:space="preserve"> հրավերով սահմանված մասնակցության իրավունքի պահանջներին </w:t>
      </w:r>
      <w:r w:rsidR="00EB07BB" w:rsidRPr="00CF1E7B">
        <w:rPr>
          <w:rFonts w:ascii="GHEA Grapalat" w:hAnsi="GHEA Grapalat" w:cs="Arial"/>
          <w:color w:val="000000" w:themeColor="text1"/>
          <w:sz w:val="20"/>
          <w:szCs w:val="20"/>
          <w:lang w:val="hy-AM"/>
        </w:rPr>
        <w:t xml:space="preserve"> և </w:t>
      </w:r>
      <w:r w:rsidR="000E5F1F" w:rsidRPr="00CF1E7B">
        <w:rPr>
          <w:rFonts w:ascii="GHEA Grapalat" w:hAnsi="GHEA Grapalat"/>
          <w:color w:val="000000" w:themeColor="text1"/>
          <w:sz w:val="20"/>
          <w:u w:val="single"/>
          <w:lang w:val="hy-AM"/>
        </w:rPr>
        <w:t xml:space="preserve">                                                                                 </w:t>
      </w:r>
      <w:r w:rsidR="000E5F1F" w:rsidRPr="00CF1E7B">
        <w:rPr>
          <w:rFonts w:ascii="GHEA Grapalat" w:hAnsi="GHEA Grapalat"/>
          <w:color w:val="000000" w:themeColor="text1"/>
          <w:lang w:val="hy-AM"/>
        </w:rPr>
        <w:t>-</w:t>
      </w:r>
      <w:r w:rsidR="000E5F1F" w:rsidRPr="00CF1E7B">
        <w:rPr>
          <w:rFonts w:ascii="GHEA Grapalat" w:hAnsi="GHEA Grapalat" w:cs="Arial"/>
          <w:color w:val="000000" w:themeColor="text1"/>
          <w:sz w:val="20"/>
          <w:szCs w:val="20"/>
          <w:lang w:val="hy-AM"/>
        </w:rPr>
        <w:t>ն</w:t>
      </w:r>
      <w:r w:rsidR="000E5F1F" w:rsidRPr="00CF1E7B">
        <w:rPr>
          <w:rFonts w:ascii="GHEA Grapalat" w:hAnsi="GHEA Grapalat" w:cs="Sylfaen"/>
          <w:color w:val="000000" w:themeColor="text1"/>
          <w:sz w:val="20"/>
          <w:lang w:val="hy-AM"/>
        </w:rPr>
        <w:t xml:space="preserve"> </w:t>
      </w:r>
      <w:r w:rsidR="00361308" w:rsidRPr="00CF1E7B">
        <w:rPr>
          <w:rFonts w:ascii="GHEA Grapalat" w:hAnsi="GHEA Grapalat" w:cs="Sylfaen"/>
          <w:color w:val="000000" w:themeColor="text1"/>
          <w:sz w:val="20"/>
          <w:lang w:val="hy-AM"/>
        </w:rPr>
        <w:t>պարտավորվում</w:t>
      </w:r>
      <w:r w:rsidR="00403A28" w:rsidRPr="00CF1E7B">
        <w:rPr>
          <w:rFonts w:ascii="GHEA Grapalat" w:hAnsi="GHEA Grapalat" w:cs="Sylfaen"/>
          <w:color w:val="000000" w:themeColor="text1"/>
          <w:sz w:val="20"/>
          <w:lang w:val="hy-AM"/>
        </w:rPr>
        <w:t xml:space="preserve"> է ընտրված</w:t>
      </w:r>
    </w:p>
    <w:p w14:paraId="4B133912" w14:textId="1E5CBD95" w:rsidR="000E5F1F" w:rsidRPr="00CF1E7B" w:rsidRDefault="00A174F2" w:rsidP="00403A28">
      <w:pPr>
        <w:tabs>
          <w:tab w:val="left" w:pos="6450"/>
        </w:tabs>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 </w:t>
      </w:r>
      <w:r w:rsidR="00403A28" w:rsidRPr="00CF1E7B">
        <w:rPr>
          <w:rFonts w:ascii="GHEA Grapalat" w:hAnsi="GHEA Grapalat" w:cs="Sylfaen"/>
          <w:color w:val="000000" w:themeColor="text1"/>
          <w:sz w:val="20"/>
          <w:lang w:val="hy-AM"/>
        </w:rPr>
        <w:t xml:space="preserve">                                                         </w:t>
      </w:r>
      <w:r w:rsidR="000E5F1F" w:rsidRPr="00CF1E7B">
        <w:rPr>
          <w:rFonts w:ascii="GHEA Grapalat" w:hAnsi="GHEA Grapalat" w:cs="Sylfaen"/>
          <w:color w:val="000000" w:themeColor="text1"/>
          <w:vertAlign w:val="superscript"/>
          <w:lang w:val="hy-AM"/>
        </w:rPr>
        <w:t>մասնակցի անվանում</w:t>
      </w:r>
    </w:p>
    <w:p w14:paraId="195FED71" w14:textId="53CC55B1" w:rsidR="008E4CA9" w:rsidRPr="00CF1E7B" w:rsidRDefault="00EB07BB" w:rsidP="00403A28">
      <w:pPr>
        <w:jc w:val="both"/>
        <w:rPr>
          <w:rFonts w:ascii="GHEA Grapalat" w:hAnsi="GHEA Grapalat" w:cs="Arial"/>
          <w:color w:val="000000" w:themeColor="text1"/>
          <w:sz w:val="20"/>
          <w:szCs w:val="20"/>
          <w:lang w:val="hy-AM"/>
        </w:rPr>
      </w:pPr>
      <w:r w:rsidRPr="00CF1E7B">
        <w:rPr>
          <w:rFonts w:ascii="GHEA Grapalat" w:hAnsi="GHEA Grapalat" w:cs="Sylfaen"/>
          <w:color w:val="000000" w:themeColor="text1"/>
          <w:sz w:val="20"/>
          <w:lang w:val="hy-AM"/>
        </w:rPr>
        <w:t>մասնակից ճանաչվելու դեպքում, հրավերով սահմանված կարգով և ժամկետում, ներկայաց</w:t>
      </w:r>
      <w:r w:rsidR="00361308" w:rsidRPr="00CF1E7B">
        <w:rPr>
          <w:rFonts w:ascii="GHEA Grapalat" w:hAnsi="GHEA Grapalat" w:cs="Sylfaen"/>
          <w:color w:val="000000" w:themeColor="text1"/>
          <w:sz w:val="20"/>
          <w:lang w:val="hy-AM"/>
        </w:rPr>
        <w:t>նել</w:t>
      </w:r>
      <w:r w:rsidRPr="00CF1E7B">
        <w:rPr>
          <w:rFonts w:ascii="GHEA Grapalat" w:hAnsi="GHEA Grapalat" w:cs="Sylfaen"/>
          <w:color w:val="000000" w:themeColor="text1"/>
          <w:sz w:val="20"/>
          <w:lang w:val="hy-AM"/>
        </w:rPr>
        <w:t xml:space="preserve"> որակավորման ապահովում</w:t>
      </w:r>
      <w:r w:rsidR="00E22E43" w:rsidRPr="00CF1E7B">
        <w:rPr>
          <w:rFonts w:ascii="GHEA Grapalat" w:hAnsi="GHEA Grapalat" w:cs="Sylfaen"/>
          <w:color w:val="000000" w:themeColor="text1"/>
          <w:sz w:val="22"/>
          <w:szCs w:val="22"/>
          <w:lang w:val="hy-AM"/>
        </w:rPr>
        <w:t xml:space="preserve">  </w:t>
      </w:r>
    </w:p>
    <w:p w14:paraId="21AF7935" w14:textId="7AB3B626" w:rsidR="006C3873" w:rsidRPr="00CF1E7B" w:rsidRDefault="00887807" w:rsidP="00975F7E">
      <w:pPr>
        <w:ind w:firstLine="708"/>
        <w:jc w:val="both"/>
        <w:rPr>
          <w:rFonts w:ascii="GHEA Grapalat" w:hAnsi="GHEA Grapalat" w:cs="Arial"/>
          <w:color w:val="000000" w:themeColor="text1"/>
          <w:sz w:val="22"/>
          <w:szCs w:val="22"/>
          <w:lang w:val="hy-AM"/>
        </w:rPr>
      </w:pPr>
      <w:r w:rsidRPr="00CF1E7B">
        <w:rPr>
          <w:rFonts w:ascii="GHEA Grapalat" w:hAnsi="GHEA Grapalat" w:cs="Arial"/>
          <w:color w:val="000000" w:themeColor="text1"/>
          <w:sz w:val="20"/>
          <w:szCs w:val="20"/>
          <w:lang w:val="hy-AM"/>
        </w:rPr>
        <w:t>2</w:t>
      </w:r>
      <w:r w:rsidR="006C3873" w:rsidRPr="00CF1E7B">
        <w:rPr>
          <w:rFonts w:ascii="GHEA Grapalat" w:hAnsi="GHEA Grapalat" w:cs="Arial"/>
          <w:color w:val="000000" w:themeColor="text1"/>
          <w:sz w:val="20"/>
          <w:szCs w:val="20"/>
          <w:lang w:val="hy-AM"/>
        </w:rPr>
        <w:t xml:space="preserve">) </w:t>
      </w:r>
      <w:r w:rsidR="00A45024" w:rsidRPr="00CF1E7B">
        <w:rPr>
          <w:rFonts w:ascii="GHEA Grapalat" w:hAnsi="GHEA Grapalat" w:cs="Arial"/>
          <w:b/>
          <w:bCs/>
          <w:color w:val="000000" w:themeColor="text1"/>
          <w:sz w:val="20"/>
          <w:szCs w:val="20"/>
          <w:lang w:val="hy-AM"/>
        </w:rPr>
        <w:t>«</w:t>
      </w:r>
      <w:r w:rsidR="00822C80" w:rsidRPr="00CF1E7B">
        <w:rPr>
          <w:rFonts w:ascii="GHEA Grapalat" w:hAnsi="GHEA Grapalat"/>
          <w:b/>
          <w:bCs/>
          <w:color w:val="000000" w:themeColor="text1"/>
          <w:lang w:val="hy-AM"/>
        </w:rPr>
        <w:t>ԵՔ-ԳՀԱՇՁԲ-</w:t>
      </w:r>
      <w:r w:rsidR="00F400E7" w:rsidRPr="00CF1E7B">
        <w:rPr>
          <w:rFonts w:ascii="GHEA Grapalat" w:hAnsi="GHEA Grapalat"/>
          <w:b/>
          <w:bCs/>
          <w:color w:val="000000" w:themeColor="text1"/>
          <w:lang w:val="hy-AM"/>
        </w:rPr>
        <w:t>26/28</w:t>
      </w:r>
      <w:r w:rsidR="00A45024" w:rsidRPr="00CF1E7B">
        <w:rPr>
          <w:rFonts w:ascii="GHEA Grapalat" w:hAnsi="GHEA Grapalat" w:cs="Arial"/>
          <w:b/>
          <w:bCs/>
          <w:color w:val="000000" w:themeColor="text1"/>
          <w:sz w:val="20"/>
          <w:szCs w:val="20"/>
          <w:lang w:val="hy-AM"/>
        </w:rPr>
        <w:t xml:space="preserve">»* </w:t>
      </w:r>
      <w:r w:rsidR="006C3873" w:rsidRPr="00CF1E7B">
        <w:rPr>
          <w:rFonts w:ascii="GHEA Grapalat" w:hAnsi="GHEA Grapalat" w:cs="Arial"/>
          <w:color w:val="000000" w:themeColor="text1"/>
          <w:sz w:val="20"/>
          <w:szCs w:val="20"/>
          <w:lang w:val="hy-AM"/>
        </w:rPr>
        <w:t xml:space="preserve">ծածկագրով </w:t>
      </w:r>
      <w:r w:rsidR="005019FD" w:rsidRPr="00CF1E7B">
        <w:rPr>
          <w:rFonts w:ascii="GHEA Grapalat" w:hAnsi="GHEA Grapalat" w:cs="Arial"/>
          <w:color w:val="000000" w:themeColor="text1"/>
          <w:sz w:val="20"/>
          <w:szCs w:val="20"/>
          <w:lang w:val="hy-AM"/>
        </w:rPr>
        <w:t>գնանշման հարցմանը</w:t>
      </w:r>
      <w:r w:rsidR="006C3873" w:rsidRPr="00CF1E7B">
        <w:rPr>
          <w:rFonts w:ascii="GHEA Grapalat" w:hAnsi="GHEA Grapalat" w:cs="Arial"/>
          <w:color w:val="000000" w:themeColor="text1"/>
          <w:sz w:val="20"/>
          <w:szCs w:val="20"/>
          <w:lang w:val="hy-AM"/>
        </w:rPr>
        <w:t xml:space="preserve"> մասնակցելու շրջանակում`</w:t>
      </w:r>
      <w:r w:rsidR="006C3873" w:rsidRPr="00CF1E7B">
        <w:rPr>
          <w:rFonts w:ascii="GHEA Grapalat" w:hAnsi="GHEA Grapalat" w:cs="Sylfaen"/>
          <w:color w:val="000000" w:themeColor="text1"/>
          <w:sz w:val="22"/>
          <w:szCs w:val="22"/>
          <w:lang w:val="hy-AM"/>
        </w:rPr>
        <w:t xml:space="preserve">  </w:t>
      </w:r>
    </w:p>
    <w:p w14:paraId="63C99801" w14:textId="49140C2B" w:rsidR="006C3873" w:rsidRPr="00CF1E7B" w:rsidRDefault="006C3873" w:rsidP="00975F7E">
      <w:pPr>
        <w:numPr>
          <w:ilvl w:val="0"/>
          <w:numId w:val="18"/>
        </w:numPr>
        <w:ind w:left="0" w:firstLine="720"/>
        <w:jc w:val="both"/>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 xml:space="preserve">թույլ չի տվել և (կամ) թույլ չի տալու </w:t>
      </w:r>
      <w:r w:rsidR="00D4097A" w:rsidRPr="00CF1E7B">
        <w:rPr>
          <w:rFonts w:ascii="GHEA Grapalat" w:hAnsi="GHEA Grapalat" w:cs="Arial"/>
          <w:color w:val="000000" w:themeColor="text1"/>
          <w:sz w:val="20"/>
          <w:szCs w:val="20"/>
          <w:lang w:val="hy-AM"/>
        </w:rPr>
        <w:t xml:space="preserve">անբարեխիղճ մրցակցություն, </w:t>
      </w:r>
      <w:r w:rsidRPr="00CF1E7B">
        <w:rPr>
          <w:rFonts w:ascii="GHEA Grapalat" w:hAnsi="GHEA Grapalat" w:cs="Arial"/>
          <w:color w:val="000000" w:themeColor="text1"/>
          <w:sz w:val="20"/>
          <w:szCs w:val="20"/>
          <w:lang w:val="hy-AM"/>
        </w:rPr>
        <w:t>գերիշխող դիրքի չարաշահում և հակամրցակցային համաձայնություն,</w:t>
      </w:r>
    </w:p>
    <w:p w14:paraId="47D94F94" w14:textId="77777777" w:rsidR="006C3873" w:rsidRPr="00CF1E7B" w:rsidRDefault="006C3873" w:rsidP="00975F7E">
      <w:pPr>
        <w:numPr>
          <w:ilvl w:val="0"/>
          <w:numId w:val="18"/>
        </w:numPr>
        <w:ind w:left="0" w:firstLine="720"/>
        <w:jc w:val="both"/>
        <w:rPr>
          <w:rFonts w:ascii="GHEA Grapalat" w:hAnsi="GHEA Grapalat"/>
          <w:color w:val="000000" w:themeColor="text1"/>
          <w:sz w:val="22"/>
          <w:szCs w:val="22"/>
          <w:lang w:val="hy-AM"/>
        </w:rPr>
      </w:pPr>
      <w:r w:rsidRPr="00CF1E7B">
        <w:rPr>
          <w:rFonts w:ascii="GHEA Grapalat" w:hAnsi="GHEA Grapalat" w:cs="Arial"/>
          <w:color w:val="000000" w:themeColor="text1"/>
          <w:sz w:val="20"/>
          <w:szCs w:val="20"/>
          <w:lang w:val="hy-AM"/>
        </w:rPr>
        <w:t>բացակայում է հրավերով սահմանված`</w:t>
      </w:r>
      <w:r w:rsidRPr="00CF1E7B">
        <w:rPr>
          <w:rFonts w:ascii="GHEA Grapalat" w:hAnsi="GHEA Grapalat"/>
          <w:color w:val="000000" w:themeColor="text1"/>
          <w:sz w:val="22"/>
          <w:szCs w:val="22"/>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00975F7E" w:rsidRPr="00CF1E7B">
        <w:rPr>
          <w:rFonts w:ascii="GHEA Grapalat" w:hAnsi="GHEA Grapalat"/>
          <w:color w:val="000000" w:themeColor="text1"/>
          <w:sz w:val="22"/>
          <w:szCs w:val="22"/>
          <w:u w:val="single"/>
          <w:lang w:val="hy-AM"/>
        </w:rPr>
        <w:tab/>
      </w:r>
      <w:r w:rsidR="00975F7E" w:rsidRPr="00CF1E7B">
        <w:rPr>
          <w:rFonts w:ascii="GHEA Grapalat" w:hAnsi="GHEA Grapalat"/>
          <w:color w:val="000000" w:themeColor="text1"/>
          <w:sz w:val="22"/>
          <w:szCs w:val="22"/>
          <w:u w:val="single"/>
          <w:lang w:val="hy-AM"/>
        </w:rPr>
        <w:tab/>
      </w:r>
      <w:r w:rsidRPr="00CF1E7B">
        <w:rPr>
          <w:rFonts w:ascii="GHEA Grapalat" w:hAnsi="GHEA Grapalat" w:cs="Arial"/>
          <w:color w:val="000000" w:themeColor="text1"/>
          <w:sz w:val="20"/>
          <w:szCs w:val="20"/>
          <w:lang w:val="hy-AM"/>
        </w:rPr>
        <w:t>-ին</w:t>
      </w:r>
      <w:r w:rsidRPr="00CF1E7B">
        <w:rPr>
          <w:rFonts w:ascii="GHEA Grapalat" w:hAnsi="GHEA Grapalat"/>
          <w:color w:val="000000" w:themeColor="text1"/>
          <w:sz w:val="22"/>
          <w:szCs w:val="22"/>
          <w:lang w:val="hy-AM"/>
        </w:rPr>
        <w:t xml:space="preserve"> </w:t>
      </w:r>
    </w:p>
    <w:p w14:paraId="76CECC36" w14:textId="77777777" w:rsidR="006C3873" w:rsidRPr="00CF1E7B" w:rsidRDefault="006C3873" w:rsidP="00975F7E">
      <w:pPr>
        <w:jc w:val="both"/>
        <w:rPr>
          <w:rFonts w:ascii="GHEA Grapalat" w:hAnsi="GHEA Grapalat" w:cs="Arial"/>
          <w:color w:val="000000" w:themeColor="text1"/>
          <w:vertAlign w:val="superscript"/>
          <w:lang w:val="hy-AM"/>
        </w:rPr>
      </w:pPr>
      <w:r w:rsidRPr="00CF1E7B">
        <w:rPr>
          <w:rFonts w:ascii="GHEA Grapalat" w:hAnsi="GHEA Grapalat"/>
          <w:color w:val="000000" w:themeColor="text1"/>
          <w:vertAlign w:val="superscript"/>
          <w:lang w:val="hy-AM"/>
        </w:rPr>
        <w:t xml:space="preserve"> </w:t>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r>
      <w:r w:rsidRPr="00CF1E7B">
        <w:rPr>
          <w:rFonts w:ascii="GHEA Grapalat" w:hAnsi="GHEA Grapalat"/>
          <w:color w:val="000000" w:themeColor="text1"/>
          <w:vertAlign w:val="superscript"/>
          <w:lang w:val="hy-AM"/>
        </w:rPr>
        <w:tab/>
        <w:t xml:space="preserve">      </w:t>
      </w:r>
      <w:r w:rsidRPr="00CF1E7B">
        <w:rPr>
          <w:rFonts w:ascii="GHEA Grapalat" w:hAnsi="GHEA Grapalat" w:cs="Sylfaen"/>
          <w:color w:val="000000" w:themeColor="text1"/>
          <w:vertAlign w:val="superscript"/>
          <w:lang w:val="hy-AM"/>
        </w:rPr>
        <w:t>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r w:rsidRPr="00CF1E7B">
        <w:rPr>
          <w:rFonts w:ascii="GHEA Grapalat" w:hAnsi="GHEA Grapalat" w:cs="Arial"/>
          <w:color w:val="000000" w:themeColor="text1"/>
          <w:vertAlign w:val="superscript"/>
          <w:lang w:val="hy-AM"/>
        </w:rPr>
        <w:t xml:space="preserve"> </w:t>
      </w:r>
    </w:p>
    <w:p w14:paraId="767D1F96" w14:textId="77777777" w:rsidR="006C3873" w:rsidRPr="00CF1E7B" w:rsidRDefault="006C3873" w:rsidP="00975F7E">
      <w:pPr>
        <w:jc w:val="both"/>
        <w:rPr>
          <w:rFonts w:ascii="GHEA Grapalat" w:hAnsi="GHEA Grapalat"/>
          <w:color w:val="000000" w:themeColor="text1"/>
          <w:sz w:val="22"/>
          <w:szCs w:val="22"/>
          <w:u w:val="single"/>
          <w:lang w:val="hy-AM"/>
        </w:rPr>
      </w:pPr>
      <w:r w:rsidRPr="00CF1E7B">
        <w:rPr>
          <w:rFonts w:ascii="GHEA Grapalat" w:hAnsi="GHEA Grapalat" w:cs="Arial"/>
          <w:color w:val="000000" w:themeColor="text1"/>
          <w:sz w:val="20"/>
          <w:szCs w:val="20"/>
          <w:lang w:val="hy-AM"/>
        </w:rPr>
        <w:t>փոխկապակցված անձանց և (կամ)</w:t>
      </w:r>
      <w:r w:rsidRPr="00CF1E7B">
        <w:rPr>
          <w:rFonts w:ascii="GHEA Grapalat" w:hAnsi="GHEA Grapalat"/>
          <w:color w:val="000000" w:themeColor="text1"/>
          <w:sz w:val="22"/>
          <w:szCs w:val="22"/>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s="Arial"/>
          <w:color w:val="000000" w:themeColor="text1"/>
          <w:sz w:val="20"/>
          <w:szCs w:val="20"/>
          <w:lang w:val="hy-AM"/>
        </w:rPr>
        <w:t>-ի</w:t>
      </w:r>
      <w:r w:rsidRPr="00CF1E7B">
        <w:rPr>
          <w:rFonts w:ascii="GHEA Grapalat" w:hAnsi="GHEA Grapalat"/>
          <w:color w:val="000000" w:themeColor="text1"/>
          <w:sz w:val="22"/>
          <w:szCs w:val="22"/>
          <w:u w:val="single"/>
          <w:lang w:val="hy-AM"/>
        </w:rPr>
        <w:t xml:space="preserve">  </w:t>
      </w:r>
    </w:p>
    <w:p w14:paraId="3931B3F4" w14:textId="77777777" w:rsidR="006C3873" w:rsidRPr="00CF1E7B" w:rsidRDefault="006C3873" w:rsidP="00975F7E">
      <w:pPr>
        <w:jc w:val="both"/>
        <w:rPr>
          <w:rFonts w:ascii="GHEA Grapalat" w:hAnsi="GHEA Grapalat"/>
          <w:color w:val="000000" w:themeColor="text1"/>
          <w:sz w:val="22"/>
          <w:szCs w:val="22"/>
          <w:u w:val="single"/>
          <w:lang w:val="hy-AM"/>
        </w:rPr>
      </w:pP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t>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p>
    <w:p w14:paraId="42D17839" w14:textId="77777777" w:rsidR="006C3873" w:rsidRPr="00CF1E7B" w:rsidRDefault="006C3873" w:rsidP="00975F7E">
      <w:pPr>
        <w:jc w:val="both"/>
        <w:rPr>
          <w:rFonts w:ascii="GHEA Grapalat" w:hAnsi="GHEA Grapalat"/>
          <w:color w:val="000000" w:themeColor="text1"/>
          <w:sz w:val="22"/>
          <w:szCs w:val="22"/>
          <w:u w:val="single"/>
          <w:lang w:val="hy-AM"/>
        </w:rPr>
      </w:pPr>
      <w:r w:rsidRPr="00CF1E7B">
        <w:rPr>
          <w:rFonts w:ascii="GHEA Grapalat" w:hAnsi="GHEA Grapalat" w:cs="Arial"/>
          <w:color w:val="000000" w:themeColor="text1"/>
          <w:sz w:val="20"/>
          <w:szCs w:val="20"/>
          <w:lang w:val="hy-AM"/>
        </w:rPr>
        <w:lastRenderedPageBreak/>
        <w:t>կողմից հիմնադրված կամ ավելի քան հիսուն տոկոս</w:t>
      </w:r>
      <w:r w:rsidRPr="00CF1E7B">
        <w:rPr>
          <w:rFonts w:ascii="GHEA Grapalat" w:hAnsi="GHEA Grapalat"/>
          <w:color w:val="000000" w:themeColor="text1"/>
          <w:sz w:val="22"/>
          <w:szCs w:val="22"/>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s="Arial"/>
          <w:color w:val="000000" w:themeColor="text1"/>
          <w:sz w:val="20"/>
          <w:szCs w:val="20"/>
          <w:lang w:val="hy-AM"/>
        </w:rPr>
        <w:t>-ին</w:t>
      </w:r>
    </w:p>
    <w:p w14:paraId="78FE01B7" w14:textId="77777777" w:rsidR="006C3873" w:rsidRPr="00CF1E7B" w:rsidRDefault="006C3873" w:rsidP="00975F7E">
      <w:pPr>
        <w:jc w:val="both"/>
        <w:rPr>
          <w:rFonts w:ascii="GHEA Grapalat" w:hAnsi="GHEA Grapalat"/>
          <w:color w:val="000000" w:themeColor="text1"/>
          <w:sz w:val="22"/>
          <w:szCs w:val="22"/>
          <w:lang w:val="hy-AM"/>
        </w:rPr>
      </w:pPr>
      <w:r w:rsidRPr="00CF1E7B">
        <w:rPr>
          <w:rFonts w:ascii="GHEA Grapalat" w:hAnsi="GHEA Grapalat" w:cs="Sylfaen"/>
          <w:color w:val="000000" w:themeColor="text1"/>
          <w:vertAlign w:val="superscript"/>
          <w:lang w:val="hy-AM"/>
        </w:rPr>
        <w:t xml:space="preserve">                                                                     </w:t>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r>
      <w:r w:rsidRPr="00CF1E7B">
        <w:rPr>
          <w:rFonts w:ascii="GHEA Grapalat" w:hAnsi="GHEA Grapalat" w:cs="Sylfaen"/>
          <w:color w:val="000000" w:themeColor="text1"/>
          <w:vertAlign w:val="superscript"/>
          <w:lang w:val="hy-AM"/>
        </w:rPr>
        <w:tab/>
        <w:t>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p>
    <w:p w14:paraId="4394AF9C" w14:textId="77777777" w:rsidR="006C3873" w:rsidRPr="00CF1E7B" w:rsidRDefault="006C3873" w:rsidP="00975F7E">
      <w:pPr>
        <w:jc w:val="both"/>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պատկանող բաժնեմաս (փայաբաժին) ունեցող կազմակերպությունների միաժամանակյա մասնակցության դեպք:</w:t>
      </w:r>
    </w:p>
    <w:p w14:paraId="1D1F09B6" w14:textId="0A064919" w:rsidR="007E39F5" w:rsidRPr="00CF1E7B" w:rsidRDefault="007E39F5" w:rsidP="007E39F5">
      <w:pPr>
        <w:jc w:val="both"/>
        <w:rPr>
          <w:rFonts w:ascii="GHEA Grapalat" w:hAnsi="GHEA Grapalat"/>
          <w:color w:val="000000" w:themeColor="text1"/>
          <w:sz w:val="22"/>
          <w:szCs w:val="22"/>
          <w:u w:val="single"/>
          <w:lang w:val="hy-AM"/>
        </w:rPr>
      </w:pPr>
      <w:r w:rsidRPr="00CF1E7B">
        <w:rPr>
          <w:rFonts w:ascii="GHEA Grapalat" w:hAnsi="GHEA Grapalat" w:cs="Arial"/>
          <w:color w:val="000000" w:themeColor="text1"/>
          <w:sz w:val="20"/>
          <w:szCs w:val="20"/>
          <w:lang w:val="hy-AM"/>
        </w:rPr>
        <w:t>Ս</w:t>
      </w:r>
      <w:r w:rsidR="006C3873" w:rsidRPr="00CF1E7B">
        <w:rPr>
          <w:rFonts w:ascii="GHEA Grapalat" w:hAnsi="GHEA Grapalat" w:cs="Arial"/>
          <w:color w:val="000000" w:themeColor="text1"/>
          <w:sz w:val="20"/>
          <w:szCs w:val="20"/>
          <w:lang w:val="hy-AM"/>
        </w:rPr>
        <w:t xml:space="preserve">տորև ներկայացնում  </w:t>
      </w:r>
      <w:r w:rsidRPr="00CF1E7B">
        <w:rPr>
          <w:rFonts w:ascii="GHEA Grapalat" w:hAnsi="GHEA Grapalat" w:cs="Arial"/>
          <w:color w:val="000000" w:themeColor="text1"/>
          <w:sz w:val="20"/>
          <w:szCs w:val="20"/>
          <w:lang w:val="hy-AM"/>
        </w:rPr>
        <w:t xml:space="preserve">է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s="Arial"/>
          <w:color w:val="000000" w:themeColor="text1"/>
          <w:sz w:val="20"/>
          <w:szCs w:val="20"/>
          <w:lang w:val="hy-AM"/>
        </w:rPr>
        <w:t>-ի իրական  շահառուների</w:t>
      </w:r>
    </w:p>
    <w:p w14:paraId="4AC4444A" w14:textId="4ED903FB" w:rsidR="007E39F5" w:rsidRPr="00CF1E7B" w:rsidRDefault="007E39F5" w:rsidP="007E39F5">
      <w:pPr>
        <w:jc w:val="both"/>
        <w:rPr>
          <w:rFonts w:ascii="GHEA Grapalat" w:hAnsi="GHEA Grapalat"/>
          <w:color w:val="000000" w:themeColor="text1"/>
          <w:sz w:val="22"/>
          <w:szCs w:val="22"/>
          <w:lang w:val="hy-AM"/>
        </w:rPr>
      </w:pPr>
      <w:r w:rsidRPr="00CF1E7B">
        <w:rPr>
          <w:rFonts w:ascii="GHEA Grapalat" w:hAnsi="GHEA Grapalat" w:cs="Sylfaen"/>
          <w:color w:val="000000" w:themeColor="text1"/>
          <w:vertAlign w:val="superscript"/>
          <w:lang w:val="hy-AM"/>
        </w:rPr>
        <w:t xml:space="preserve">                                                                             մասնակցի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p>
    <w:p w14:paraId="0FD9FFD4" w14:textId="2427922A" w:rsidR="000E20A1" w:rsidRPr="00CF1E7B" w:rsidRDefault="000E20A1" w:rsidP="007E39F5">
      <w:pPr>
        <w:jc w:val="both"/>
        <w:rPr>
          <w:rFonts w:ascii="GHEA Grapalat" w:hAnsi="GHEA Grapalat" w:cs="Sylfaen"/>
          <w:color w:val="000000" w:themeColor="text1"/>
          <w:sz w:val="20"/>
          <w:lang w:val="hy-AM"/>
        </w:rPr>
      </w:pPr>
    </w:p>
    <w:p w14:paraId="3FA4C516" w14:textId="3B88F07B" w:rsidR="000E20A1" w:rsidRPr="00CF1E7B" w:rsidRDefault="000E20A1" w:rsidP="007E39F5">
      <w:pPr>
        <w:ind w:left="-142" w:firstLine="284"/>
        <w:jc w:val="both"/>
        <w:rPr>
          <w:rFonts w:ascii="GHEA Grapalat" w:hAnsi="GHEA Grapalat" w:cs="Sylfaen"/>
          <w:color w:val="000000" w:themeColor="text1"/>
          <w:sz w:val="20"/>
          <w:lang w:val="hy-AM"/>
        </w:rPr>
      </w:pPr>
      <w:r w:rsidRPr="00CF1E7B">
        <w:rPr>
          <w:rFonts w:ascii="GHEA Grapalat" w:hAnsi="GHEA Grapalat" w:cs="Arial"/>
          <w:color w:val="000000" w:themeColor="text1"/>
          <w:sz w:val="20"/>
          <w:szCs w:val="20"/>
          <w:lang w:val="hy-AM"/>
        </w:rPr>
        <w:t xml:space="preserve">  վերաբերյալ տեղեկություններ պարունակող կայքէջի հղումը՝ --------------------------------------------</w:t>
      </w:r>
      <w:r w:rsidRPr="00CF1E7B">
        <w:rPr>
          <w:rFonts w:cs="Arial"/>
          <w:color w:val="000000" w:themeColor="text1"/>
          <w:sz w:val="18"/>
          <w:szCs w:val="18"/>
          <w:lang w:val="hy-AM"/>
        </w:rPr>
        <w:t>**</w:t>
      </w:r>
    </w:p>
    <w:p w14:paraId="08E1337A" w14:textId="77777777" w:rsidR="006C3873" w:rsidRPr="00CF1E7B" w:rsidRDefault="006C3873" w:rsidP="006C3873">
      <w:pPr>
        <w:jc w:val="right"/>
        <w:rPr>
          <w:rFonts w:ascii="GHEA Grapalat" w:hAnsi="GHEA Grapalat"/>
          <w:color w:val="000000" w:themeColor="text1"/>
          <w:sz w:val="10"/>
          <w:szCs w:val="10"/>
          <w:lang w:val="hy-AM"/>
        </w:rPr>
      </w:pPr>
    </w:p>
    <w:p w14:paraId="5990A1FA" w14:textId="77777777" w:rsidR="002E11D1" w:rsidRPr="00CF1E7B" w:rsidRDefault="002E11D1" w:rsidP="00CE3A99">
      <w:pPr>
        <w:ind w:firstLine="708"/>
        <w:jc w:val="both"/>
        <w:rPr>
          <w:rFonts w:ascii="GHEA Grapalat" w:hAnsi="GHEA Grapalat"/>
          <w:color w:val="000000" w:themeColor="text1"/>
          <w:sz w:val="20"/>
          <w:lang w:val="hy-AM"/>
        </w:rPr>
      </w:pPr>
    </w:p>
    <w:p w14:paraId="1CA2C98A" w14:textId="77777777" w:rsidR="00E97AB0" w:rsidRPr="00CF1E7B" w:rsidRDefault="00E97AB0" w:rsidP="00CE3A99">
      <w:pPr>
        <w:ind w:firstLine="708"/>
        <w:jc w:val="both"/>
        <w:rPr>
          <w:rFonts w:ascii="GHEA Grapalat" w:hAnsi="GHEA Grapalat"/>
          <w:color w:val="000000" w:themeColor="text1"/>
          <w:sz w:val="20"/>
          <w:lang w:val="hy-AM"/>
        </w:rPr>
      </w:pPr>
    </w:p>
    <w:p w14:paraId="2C1A852E" w14:textId="77777777" w:rsidR="00E97AB0" w:rsidRPr="00CF1E7B" w:rsidRDefault="00E97AB0" w:rsidP="00CE3A99">
      <w:pPr>
        <w:ind w:firstLine="708"/>
        <w:jc w:val="both"/>
        <w:rPr>
          <w:rFonts w:ascii="GHEA Grapalat" w:hAnsi="GHEA Grapalat"/>
          <w:color w:val="000000" w:themeColor="text1"/>
          <w:sz w:val="20"/>
          <w:lang w:val="hy-AM"/>
        </w:rPr>
      </w:pPr>
    </w:p>
    <w:p w14:paraId="4EED0CC0" w14:textId="77777777" w:rsidR="00B2572B" w:rsidRPr="00CF1E7B" w:rsidRDefault="00B2572B" w:rsidP="00EF3662">
      <w:pPr>
        <w:jc w:val="both"/>
        <w:rPr>
          <w:rFonts w:ascii="GHEA Grapalat" w:hAnsi="GHEA Grapalat"/>
          <w:color w:val="000000" w:themeColor="text1"/>
          <w:sz w:val="20"/>
          <w:lang w:val="hy-AM"/>
        </w:rPr>
      </w:pPr>
    </w:p>
    <w:p w14:paraId="770EEF5F" w14:textId="77777777" w:rsidR="00B2572B" w:rsidRPr="00CF1E7B" w:rsidRDefault="00B2572B" w:rsidP="00EF3662">
      <w:pPr>
        <w:jc w:val="both"/>
        <w:rPr>
          <w:rFonts w:ascii="GHEA Grapalat" w:hAnsi="GHEA Grapalat" w:cs="Arial"/>
          <w:color w:val="000000" w:themeColor="text1"/>
          <w:sz w:val="20"/>
          <w:vertAlign w:val="superscript"/>
          <w:lang w:val="hy-AM"/>
        </w:rPr>
      </w:pPr>
      <w:r w:rsidRPr="00CF1E7B">
        <w:rPr>
          <w:rFonts w:ascii="GHEA Grapalat" w:hAnsi="GHEA Grapalat"/>
          <w:color w:val="000000" w:themeColor="text1"/>
          <w:sz w:val="20"/>
          <w:lang w:val="hy-AM"/>
        </w:rPr>
        <w:t xml:space="preserve">   ___________________________________________________ </w:t>
      </w:r>
      <w:r w:rsidRPr="00CF1E7B">
        <w:rPr>
          <w:rFonts w:ascii="GHEA Grapalat" w:hAnsi="GHEA Grapalat"/>
          <w:color w:val="000000" w:themeColor="text1"/>
          <w:sz w:val="20"/>
          <w:lang w:val="hy-AM"/>
        </w:rPr>
        <w:tab/>
        <w:t xml:space="preserve">                _____________</w:t>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lang w:val="hy-AM"/>
        </w:rPr>
        <w:tab/>
      </w:r>
      <w:r w:rsidRPr="00CF1E7B">
        <w:rPr>
          <w:rFonts w:ascii="GHEA Grapalat" w:hAnsi="GHEA Grapalat"/>
          <w:color w:val="000000" w:themeColor="text1"/>
          <w:sz w:val="20"/>
          <w:lang w:val="hy-AM"/>
        </w:rPr>
        <w:tab/>
        <w:t xml:space="preserve"> </w:t>
      </w:r>
      <w:r w:rsidRPr="00CF1E7B">
        <w:rPr>
          <w:rFonts w:ascii="GHEA Grapalat" w:hAnsi="GHEA Grapalat" w:cs="Sylfaen"/>
          <w:color w:val="000000" w:themeColor="text1"/>
          <w:sz w:val="20"/>
          <w:vertAlign w:val="superscript"/>
          <w:lang w:val="hy-AM"/>
        </w:rPr>
        <w:t>Մասնակցի</w:t>
      </w:r>
      <w:r w:rsidRPr="00CF1E7B">
        <w:rPr>
          <w:rFonts w:ascii="GHEA Grapalat" w:hAnsi="GHEA Grapalat" w:cs="Arial"/>
          <w:color w:val="000000" w:themeColor="text1"/>
          <w:sz w:val="20"/>
          <w:vertAlign w:val="superscript"/>
          <w:lang w:val="hy-AM"/>
        </w:rPr>
        <w:t xml:space="preserve"> </w:t>
      </w:r>
      <w:r w:rsidRPr="00CF1E7B">
        <w:rPr>
          <w:rFonts w:ascii="GHEA Grapalat" w:hAnsi="GHEA Grapalat" w:cs="Sylfaen"/>
          <w:color w:val="000000" w:themeColor="text1"/>
          <w:sz w:val="20"/>
          <w:vertAlign w:val="superscript"/>
          <w:lang w:val="hy-AM"/>
        </w:rPr>
        <w:t>անվանումը</w:t>
      </w:r>
      <w:r w:rsidRPr="00CF1E7B">
        <w:rPr>
          <w:rFonts w:ascii="GHEA Grapalat" w:hAnsi="GHEA Grapalat" w:cs="Arial"/>
          <w:color w:val="000000" w:themeColor="text1"/>
          <w:sz w:val="20"/>
          <w:vertAlign w:val="superscript"/>
          <w:lang w:val="hy-AM"/>
        </w:rPr>
        <w:t xml:space="preserve"> </w:t>
      </w:r>
      <w:r w:rsidRPr="00CF1E7B">
        <w:rPr>
          <w:rFonts w:ascii="GHEA Grapalat" w:hAnsi="GHEA Grapalat"/>
          <w:color w:val="000000" w:themeColor="text1"/>
          <w:sz w:val="20"/>
          <w:vertAlign w:val="superscript"/>
          <w:lang w:val="hy-AM"/>
        </w:rPr>
        <w:t xml:space="preserve"> (</w:t>
      </w:r>
      <w:r w:rsidRPr="00CF1E7B">
        <w:rPr>
          <w:rFonts w:ascii="GHEA Grapalat" w:hAnsi="GHEA Grapalat" w:cs="Sylfaen"/>
          <w:color w:val="000000" w:themeColor="text1"/>
          <w:sz w:val="20"/>
          <w:vertAlign w:val="superscript"/>
          <w:lang w:val="hy-AM"/>
        </w:rPr>
        <w:t>ղեկավարի</w:t>
      </w:r>
      <w:r w:rsidRPr="00CF1E7B">
        <w:rPr>
          <w:rFonts w:ascii="GHEA Grapalat" w:hAnsi="GHEA Grapalat" w:cs="Arial"/>
          <w:color w:val="000000" w:themeColor="text1"/>
          <w:sz w:val="20"/>
          <w:vertAlign w:val="superscript"/>
          <w:lang w:val="hy-AM"/>
        </w:rPr>
        <w:t xml:space="preserve"> </w:t>
      </w:r>
      <w:r w:rsidRPr="00CF1E7B">
        <w:rPr>
          <w:rFonts w:ascii="GHEA Grapalat" w:hAnsi="GHEA Grapalat" w:cs="Sylfaen"/>
          <w:color w:val="000000" w:themeColor="text1"/>
          <w:sz w:val="20"/>
          <w:vertAlign w:val="superscript"/>
          <w:lang w:val="hy-AM"/>
        </w:rPr>
        <w:t>պաշտոնը</w:t>
      </w:r>
      <w:r w:rsidRPr="00CF1E7B">
        <w:rPr>
          <w:rFonts w:ascii="GHEA Grapalat" w:hAnsi="GHEA Grapalat" w:cs="Arial"/>
          <w:color w:val="000000" w:themeColor="text1"/>
          <w:sz w:val="20"/>
          <w:vertAlign w:val="superscript"/>
          <w:lang w:val="hy-AM"/>
        </w:rPr>
        <w:t>, ա</w:t>
      </w:r>
      <w:r w:rsidRPr="00CF1E7B">
        <w:rPr>
          <w:rFonts w:ascii="GHEA Grapalat" w:hAnsi="GHEA Grapalat" w:cs="Sylfaen"/>
          <w:color w:val="000000" w:themeColor="text1"/>
          <w:sz w:val="20"/>
          <w:vertAlign w:val="superscript"/>
          <w:lang w:val="hy-AM"/>
        </w:rPr>
        <w:t>նուն</w:t>
      </w:r>
      <w:r w:rsidRPr="00CF1E7B">
        <w:rPr>
          <w:rFonts w:ascii="GHEA Grapalat" w:hAnsi="GHEA Grapalat" w:cs="Arial"/>
          <w:color w:val="000000" w:themeColor="text1"/>
          <w:sz w:val="20"/>
          <w:vertAlign w:val="superscript"/>
          <w:lang w:val="hy-AM"/>
        </w:rPr>
        <w:t xml:space="preserve"> </w:t>
      </w:r>
      <w:r w:rsidRPr="00CF1E7B">
        <w:rPr>
          <w:rFonts w:ascii="GHEA Grapalat" w:hAnsi="GHEA Grapalat" w:cs="Sylfaen"/>
          <w:color w:val="000000" w:themeColor="text1"/>
          <w:sz w:val="20"/>
          <w:vertAlign w:val="superscript"/>
          <w:lang w:val="hy-AM"/>
        </w:rPr>
        <w:t>ազգանունը</w:t>
      </w:r>
      <w:r w:rsidRPr="00CF1E7B">
        <w:rPr>
          <w:rFonts w:ascii="GHEA Grapalat" w:hAnsi="GHEA Grapalat" w:cs="Arial"/>
          <w:color w:val="000000" w:themeColor="text1"/>
          <w:sz w:val="20"/>
          <w:vertAlign w:val="superscript"/>
          <w:lang w:val="hy-AM"/>
        </w:rPr>
        <w:t xml:space="preserve">)                                                            </w:t>
      </w:r>
      <w:r w:rsidRPr="00CF1E7B">
        <w:rPr>
          <w:rFonts w:ascii="GHEA Grapalat" w:hAnsi="GHEA Grapalat" w:cs="Sylfaen"/>
          <w:color w:val="000000" w:themeColor="text1"/>
          <w:sz w:val="20"/>
          <w:vertAlign w:val="superscript"/>
          <w:lang w:val="hy-AM"/>
        </w:rPr>
        <w:t>ստորագրությունը</w:t>
      </w:r>
      <w:r w:rsidRPr="00CF1E7B">
        <w:rPr>
          <w:rFonts w:ascii="GHEA Grapalat" w:hAnsi="GHEA Grapalat" w:cs="Arial"/>
          <w:color w:val="000000" w:themeColor="text1"/>
          <w:sz w:val="20"/>
          <w:vertAlign w:val="superscript"/>
          <w:lang w:val="hy-AM"/>
        </w:rPr>
        <w:t>)</w:t>
      </w:r>
    </w:p>
    <w:p w14:paraId="1302169C" w14:textId="77777777" w:rsidR="00B2572B" w:rsidRPr="00CF1E7B" w:rsidRDefault="00B2572B" w:rsidP="00EF3662">
      <w:pPr>
        <w:jc w:val="both"/>
        <w:rPr>
          <w:rFonts w:ascii="GHEA Grapalat" w:hAnsi="GHEA Grapalat" w:cs="Arial"/>
          <w:color w:val="000000" w:themeColor="text1"/>
          <w:sz w:val="20"/>
          <w:vertAlign w:val="superscript"/>
          <w:lang w:val="hy-AM"/>
        </w:rPr>
      </w:pPr>
    </w:p>
    <w:p w14:paraId="522A2554" w14:textId="77777777" w:rsidR="00B2572B" w:rsidRPr="00CF1E7B" w:rsidRDefault="00B2572B" w:rsidP="00EF3662">
      <w:pPr>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w:t>
      </w:r>
    </w:p>
    <w:p w14:paraId="35E6EC5F" w14:textId="0CDC9F99" w:rsidR="00B2572B" w:rsidRPr="00CF1E7B" w:rsidRDefault="00B2572B" w:rsidP="00EF3662">
      <w:pPr>
        <w:jc w:val="right"/>
        <w:rPr>
          <w:rFonts w:ascii="GHEA Grapalat" w:hAnsi="GHEA Grapalat" w:cs="Arial"/>
          <w:color w:val="000000" w:themeColor="text1"/>
          <w:sz w:val="20"/>
          <w:lang w:val="hy-AM"/>
        </w:rPr>
      </w:pPr>
      <w:r w:rsidRPr="00CF1E7B">
        <w:rPr>
          <w:rFonts w:ascii="GHEA Grapalat" w:hAnsi="GHEA Grapalat" w:cs="Sylfaen"/>
          <w:color w:val="000000" w:themeColor="text1"/>
          <w:sz w:val="20"/>
          <w:lang w:val="hy-AM"/>
        </w:rPr>
        <w:t>Կ</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Տ</w:t>
      </w:r>
      <w:r w:rsidRPr="00CF1E7B">
        <w:rPr>
          <w:rFonts w:ascii="GHEA Grapalat" w:hAnsi="GHEA Grapalat" w:cs="Arial"/>
          <w:color w:val="000000" w:themeColor="text1"/>
          <w:sz w:val="20"/>
          <w:lang w:val="hy-AM"/>
        </w:rPr>
        <w:t>.</w:t>
      </w:r>
      <w:r w:rsidRPr="00CF1E7B">
        <w:rPr>
          <w:rFonts w:ascii="GHEA Grapalat" w:hAnsi="GHEA Grapalat" w:cs="Arial"/>
          <w:color w:val="000000" w:themeColor="text1"/>
          <w:sz w:val="20"/>
          <w:lang w:val="hy-AM"/>
        </w:rPr>
        <w:tab/>
      </w:r>
      <w:r w:rsidRPr="00CF1E7B">
        <w:rPr>
          <w:rFonts w:ascii="GHEA Grapalat" w:hAnsi="GHEA Grapalat" w:cs="Arial"/>
          <w:color w:val="000000" w:themeColor="text1"/>
          <w:sz w:val="20"/>
          <w:lang w:val="hy-AM"/>
        </w:rPr>
        <w:tab/>
        <w:t xml:space="preserve"> </w:t>
      </w:r>
    </w:p>
    <w:p w14:paraId="7706BEB7" w14:textId="77777777" w:rsidR="00B2572B" w:rsidRPr="00CF1E7B" w:rsidRDefault="00B2572B" w:rsidP="00EF3662">
      <w:pPr>
        <w:pStyle w:val="BodyTextIndent3"/>
        <w:spacing w:line="240" w:lineRule="auto"/>
        <w:jc w:val="right"/>
        <w:rPr>
          <w:rFonts w:ascii="GHEA Grapalat" w:hAnsi="GHEA Grapalat"/>
          <w:b/>
          <w:color w:val="000000" w:themeColor="text1"/>
          <w:lang w:val="hy-AM"/>
        </w:rPr>
      </w:pPr>
    </w:p>
    <w:p w14:paraId="58CF7A40" w14:textId="77777777" w:rsidR="00B2572B" w:rsidRPr="00CF1E7B" w:rsidRDefault="00B2572B" w:rsidP="006F5442">
      <w:pPr>
        <w:pStyle w:val="BodyTextIndent3"/>
        <w:spacing w:line="240" w:lineRule="auto"/>
        <w:jc w:val="right"/>
        <w:rPr>
          <w:rFonts w:ascii="GHEA Grapalat" w:hAnsi="GHEA Grapalat"/>
          <w:b/>
          <w:color w:val="000000" w:themeColor="text1"/>
          <w:sz w:val="18"/>
          <w:szCs w:val="18"/>
          <w:lang w:val="hy-AM"/>
        </w:rPr>
      </w:pPr>
    </w:p>
    <w:p w14:paraId="65A4C489" w14:textId="77777777" w:rsidR="006F5442" w:rsidRPr="00CF1E7B" w:rsidRDefault="006F5442" w:rsidP="00927C52">
      <w:pPr>
        <w:jc w:val="both"/>
        <w:rPr>
          <w:rFonts w:ascii="GHEA Grapalat" w:hAnsi="GHEA Grapalat"/>
          <w:i/>
          <w:color w:val="000000" w:themeColor="text1"/>
          <w:sz w:val="18"/>
          <w:szCs w:val="18"/>
          <w:lang w:val="hy-AM" w:eastAsia="ru-RU"/>
        </w:rPr>
      </w:pPr>
      <w:r w:rsidRPr="00CF1E7B">
        <w:rPr>
          <w:rFonts w:ascii="GHEA Grapalat" w:hAnsi="GHEA Grapalat"/>
          <w:i/>
          <w:color w:val="000000" w:themeColor="text1"/>
          <w:sz w:val="18"/>
          <w:szCs w:val="18"/>
          <w:lang w:val="hy-AM"/>
        </w:rPr>
        <w:t>*</w:t>
      </w:r>
      <w:r w:rsidRPr="00CF1E7B">
        <w:rPr>
          <w:rFonts w:ascii="GHEA Grapalat" w:hAnsi="GHEA Grapalat"/>
          <w:i/>
          <w:color w:val="000000" w:themeColor="text1"/>
          <w:sz w:val="18"/>
          <w:szCs w:val="18"/>
          <w:lang w:val="hy-AM" w:eastAsia="ru-RU"/>
        </w:rPr>
        <w:t>լրացվում է հանձնաժողովի քարտուղարի կողմից` մինչև հրավերը տեղեկագրում հրապարակելը:</w:t>
      </w:r>
    </w:p>
    <w:p w14:paraId="57D31C7E" w14:textId="38797C26" w:rsidR="00D968C4" w:rsidRPr="00CF1E7B" w:rsidRDefault="006F5442" w:rsidP="00927C52">
      <w:pPr>
        <w:jc w:val="both"/>
        <w:rPr>
          <w:rFonts w:ascii="GHEA Grapalat" w:hAnsi="GHEA Grapalat"/>
          <w:i/>
          <w:color w:val="000000" w:themeColor="text1"/>
          <w:sz w:val="18"/>
          <w:szCs w:val="18"/>
          <w:lang w:val="hy-AM" w:eastAsia="ru-RU"/>
        </w:rPr>
      </w:pPr>
      <w:r w:rsidRPr="00CF1E7B">
        <w:rPr>
          <w:rFonts w:ascii="GHEA Grapalat" w:hAnsi="GHEA Grapalat"/>
          <w:i/>
          <w:color w:val="000000" w:themeColor="text1"/>
          <w:sz w:val="18"/>
          <w:szCs w:val="18"/>
          <w:lang w:val="hy-AM" w:eastAsia="ru-RU"/>
        </w:rPr>
        <w:t>**-</w:t>
      </w:r>
      <w:r w:rsidR="00D968C4" w:rsidRPr="00CF1E7B">
        <w:rPr>
          <w:rFonts w:ascii="GHEA Grapalat" w:hAnsi="GHEA Grapalat"/>
          <w:i/>
          <w:color w:val="000000" w:themeColor="text1"/>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CF1E7B">
        <w:rPr>
          <w:rFonts w:ascii="Calibri" w:hAnsi="Calibri" w:cs="Calibri"/>
          <w:i/>
          <w:color w:val="000000" w:themeColor="text1"/>
          <w:sz w:val="18"/>
          <w:szCs w:val="18"/>
          <w:lang w:val="hy-AM" w:eastAsia="ru-RU"/>
        </w:rPr>
        <w:t> </w:t>
      </w:r>
      <w:r w:rsidR="00D968C4" w:rsidRPr="00CF1E7B">
        <w:rPr>
          <w:rFonts w:ascii="GHEA Grapalat" w:hAnsi="GHEA Grapalat" w:cs="GHEA Grapalat"/>
          <w:i/>
          <w:color w:val="000000" w:themeColor="text1"/>
          <w:sz w:val="18"/>
          <w:szCs w:val="18"/>
          <w:lang w:val="hy-AM" w:eastAsia="ru-RU"/>
        </w:rPr>
        <w:t>մասին»</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օրենքի</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համաձայն՝</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իրավաբանական</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անձանց</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պետական</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ռեգիստրի</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գործակալությունում</w:t>
      </w:r>
      <w:r w:rsidR="00D968C4" w:rsidRPr="00CF1E7B">
        <w:rPr>
          <w:rFonts w:ascii="GHEA Grapalat" w:hAnsi="GHEA Grapalat"/>
          <w:i/>
          <w:color w:val="000000" w:themeColor="text1"/>
          <w:sz w:val="18"/>
          <w:szCs w:val="18"/>
          <w:lang w:val="hy-AM" w:eastAsia="ru-RU"/>
        </w:rPr>
        <w:t xml:space="preserve"> </w:t>
      </w:r>
      <w:r w:rsidR="00D968C4" w:rsidRPr="00CF1E7B">
        <w:rPr>
          <w:rFonts w:ascii="GHEA Grapalat" w:hAnsi="GHEA Grapalat" w:cs="GHEA Grapalat"/>
          <w:i/>
          <w:color w:val="000000" w:themeColor="text1"/>
          <w:sz w:val="18"/>
          <w:szCs w:val="18"/>
          <w:lang w:val="hy-AM" w:eastAsia="ru-RU"/>
        </w:rPr>
        <w:t>գրանցած՝</w:t>
      </w:r>
      <w:r w:rsidR="00D968C4" w:rsidRPr="00CF1E7B">
        <w:rPr>
          <w:rFonts w:ascii="GHEA Grapalat" w:hAnsi="GHEA Grapalat"/>
          <w:i/>
          <w:color w:val="000000" w:themeColor="text1"/>
          <w:sz w:val="18"/>
          <w:szCs w:val="18"/>
          <w:lang w:val="hy-AM" w:eastAsia="ru-RU"/>
        </w:rPr>
        <w:t xml:space="preserve"> իր իրական շահառուների վերաբերյալ տեղեկություններ պարունակող կայքէջի հղումը</w:t>
      </w:r>
      <w:r w:rsidR="00927C52" w:rsidRPr="00CF1E7B">
        <w:rPr>
          <w:rFonts w:ascii="GHEA Grapalat" w:hAnsi="GHEA Grapalat"/>
          <w:i/>
          <w:color w:val="000000" w:themeColor="text1"/>
          <w:sz w:val="18"/>
          <w:szCs w:val="18"/>
          <w:lang w:val="hy-AM" w:eastAsia="ru-RU"/>
        </w:rPr>
        <w:t>,</w:t>
      </w:r>
    </w:p>
    <w:p w14:paraId="453C03E3" w14:textId="5F94984A" w:rsidR="006F5442" w:rsidRPr="00CF1E7B" w:rsidRDefault="00D968C4" w:rsidP="00927C52">
      <w:pPr>
        <w:jc w:val="both"/>
        <w:rPr>
          <w:rFonts w:ascii="GHEA Grapalat" w:hAnsi="GHEA Grapalat"/>
          <w:i/>
          <w:color w:val="000000" w:themeColor="text1"/>
          <w:sz w:val="18"/>
          <w:szCs w:val="18"/>
          <w:lang w:val="hy-AM" w:eastAsia="ru-RU"/>
        </w:rPr>
      </w:pPr>
      <w:r w:rsidRPr="00CF1E7B">
        <w:rPr>
          <w:rFonts w:ascii="GHEA Grapalat" w:hAnsi="GHEA Grapalat"/>
          <w:i/>
          <w:color w:val="000000" w:themeColor="text1"/>
          <w:sz w:val="18"/>
          <w:szCs w:val="18"/>
          <w:lang w:val="hy-AM" w:eastAsia="ru-RU"/>
        </w:rPr>
        <w:t xml:space="preserve">-  </w:t>
      </w:r>
      <w:r w:rsidR="00927C52" w:rsidRPr="00CF1E7B">
        <w:rPr>
          <w:rFonts w:ascii="GHEA Grapalat" w:hAnsi="GHEA Grapalat"/>
          <w:i/>
          <w:color w:val="000000" w:themeColor="text1"/>
          <w:sz w:val="18"/>
          <w:szCs w:val="18"/>
          <w:lang w:val="hy-AM" w:eastAsia="ru-RU"/>
        </w:rPr>
        <w:t>ե</w:t>
      </w:r>
      <w:r w:rsidRPr="00CF1E7B">
        <w:rPr>
          <w:rFonts w:ascii="GHEA Grapalat" w:hAnsi="GHEA Grapalat"/>
          <w:i/>
          <w:color w:val="000000" w:themeColor="text1"/>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CF1E7B" w:rsidRDefault="00927C52" w:rsidP="006F5442">
      <w:pPr>
        <w:pStyle w:val="FootnoteText"/>
        <w:jc w:val="both"/>
        <w:rPr>
          <w:rFonts w:ascii="GHEA Grapalat" w:hAnsi="GHEA Grapalat"/>
          <w:i/>
          <w:color w:val="000000" w:themeColor="text1"/>
          <w:sz w:val="18"/>
          <w:szCs w:val="18"/>
          <w:lang w:val="hy-AM"/>
        </w:rPr>
      </w:pPr>
      <w:r w:rsidRPr="00CF1E7B">
        <w:rPr>
          <w:rFonts w:ascii="GHEA Grapalat" w:hAnsi="GHEA Grapalat"/>
          <w:i/>
          <w:color w:val="000000" w:themeColor="text1"/>
          <w:sz w:val="18"/>
          <w:szCs w:val="18"/>
          <w:lang w:val="hy-AM"/>
        </w:rPr>
        <w:t xml:space="preserve"> </w:t>
      </w:r>
      <w:r w:rsidR="006F5442" w:rsidRPr="00CF1E7B">
        <w:rPr>
          <w:rFonts w:ascii="GHEA Grapalat" w:hAnsi="GHEA Grapalat"/>
          <w:i/>
          <w:color w:val="000000" w:themeColor="text1"/>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CF1E7B" w:rsidRDefault="006F5442" w:rsidP="006F5442">
      <w:pPr>
        <w:jc w:val="both"/>
        <w:rPr>
          <w:rFonts w:ascii="GHEA Grapalat" w:hAnsi="GHEA Grapalat" w:cs="Sylfaen"/>
          <w:color w:val="000000" w:themeColor="text1"/>
          <w:sz w:val="18"/>
          <w:szCs w:val="18"/>
          <w:lang w:val="hy-AM"/>
        </w:rPr>
      </w:pPr>
      <w:r w:rsidRPr="00CF1E7B">
        <w:rPr>
          <w:rFonts w:ascii="GHEA Grapalat" w:hAnsi="GHEA Grapalat"/>
          <w:i/>
          <w:color w:val="000000" w:themeColor="text1"/>
          <w:sz w:val="18"/>
          <w:szCs w:val="18"/>
          <w:lang w:val="hy-AM" w:eastAsia="ru-RU"/>
        </w:rPr>
        <w:t>*** պարբերությունը և հավելված 1.1 հանվում են, եթե գնման առարկան չի հանդիսանում շինարարական աշխատանքներ</w:t>
      </w:r>
      <w:r w:rsidR="00927C52" w:rsidRPr="00CF1E7B">
        <w:rPr>
          <w:rFonts w:ascii="GHEA Grapalat" w:hAnsi="GHEA Grapalat"/>
          <w:i/>
          <w:color w:val="000000" w:themeColor="text1"/>
          <w:sz w:val="18"/>
          <w:szCs w:val="18"/>
          <w:lang w:val="hy-AM" w:eastAsia="ru-RU"/>
        </w:rPr>
        <w:t>:</w:t>
      </w:r>
    </w:p>
    <w:p w14:paraId="6BE8B192" w14:textId="6AB758DB" w:rsidR="00614AC6" w:rsidRPr="00CF1E7B" w:rsidRDefault="00CE3A99" w:rsidP="00800678">
      <w:pPr>
        <w:pStyle w:val="BodyTextIndent3"/>
        <w:spacing w:line="240" w:lineRule="auto"/>
        <w:jc w:val="right"/>
        <w:rPr>
          <w:rFonts w:ascii="GHEA Grapalat" w:hAnsi="GHEA Grapalat"/>
          <w:i/>
          <w:color w:val="000000" w:themeColor="text1"/>
          <w:sz w:val="16"/>
          <w:szCs w:val="16"/>
          <w:lang w:val="hy-AM"/>
        </w:rPr>
      </w:pPr>
      <w:r w:rsidRPr="00CF1E7B">
        <w:rPr>
          <w:rFonts w:ascii="GHEA Grapalat" w:hAnsi="GHEA Grapalat" w:cs="Sylfaen"/>
          <w:b/>
          <w:color w:val="000000" w:themeColor="text1"/>
          <w:lang w:val="hy-AM"/>
        </w:rPr>
        <w:br w:type="page"/>
      </w:r>
    </w:p>
    <w:p w14:paraId="58F12E77" w14:textId="77777777" w:rsidR="00614AC6" w:rsidRPr="00CF1E7B" w:rsidRDefault="00614AC6" w:rsidP="00614AC6">
      <w:pPr>
        <w:pStyle w:val="BodyTextIndent3"/>
        <w:spacing w:line="240" w:lineRule="auto"/>
        <w:ind w:firstLine="0"/>
        <w:jc w:val="right"/>
        <w:rPr>
          <w:rFonts w:ascii="GHEA Grapalat" w:hAnsi="GHEA Grapalat"/>
          <w:b/>
          <w:color w:val="000000" w:themeColor="text1"/>
          <w:lang w:val="hy-AM"/>
        </w:rPr>
      </w:pPr>
    </w:p>
    <w:p w14:paraId="727E766F" w14:textId="28542A79" w:rsidR="000E20A1" w:rsidRPr="00CF1E7B" w:rsidRDefault="000E20A1">
      <w:pPr>
        <w:pStyle w:val="Heading3"/>
        <w:spacing w:line="240" w:lineRule="auto"/>
        <w:ind w:firstLine="567"/>
        <w:jc w:val="right"/>
        <w:rPr>
          <w:rFonts w:ascii="GHEA Grapalat" w:hAnsi="GHEA Grapalat" w:cs="Arial"/>
          <w:b/>
          <w:i w:val="0"/>
          <w:color w:val="000000" w:themeColor="text1"/>
          <w:lang w:val="hy-AM"/>
        </w:rPr>
      </w:pPr>
      <w:r w:rsidRPr="00CF1E7B">
        <w:rPr>
          <w:rFonts w:ascii="GHEA Grapalat" w:hAnsi="GHEA Grapalat" w:cs="Sylfaen"/>
          <w:b/>
          <w:i w:val="0"/>
          <w:color w:val="000000" w:themeColor="text1"/>
          <w:lang w:val="hy-AM"/>
        </w:rPr>
        <w:t>Հավելված</w:t>
      </w:r>
      <w:r w:rsidRPr="00CF1E7B">
        <w:rPr>
          <w:rFonts w:ascii="GHEA Grapalat" w:hAnsi="GHEA Grapalat" w:cs="Arial"/>
          <w:b/>
          <w:i w:val="0"/>
          <w:color w:val="000000" w:themeColor="text1"/>
          <w:lang w:val="hy-AM"/>
        </w:rPr>
        <w:t xml:space="preserve"> 1.3**</w:t>
      </w:r>
    </w:p>
    <w:p w14:paraId="1AF58212" w14:textId="0626099E"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w:t>
      </w:r>
      <w:r w:rsidR="00822C80" w:rsidRPr="00CF1E7B">
        <w:rPr>
          <w:rFonts w:ascii="GHEA Grapalat" w:hAnsi="GHEA Grapalat" w:cs="Sylfaen"/>
          <w:b/>
          <w:color w:val="000000" w:themeColor="text1"/>
          <w:lang w:val="hy-AM"/>
        </w:rPr>
        <w:t>ԵՔ-ԳՀԱՇՁԲ-</w:t>
      </w:r>
      <w:r w:rsidR="00F400E7" w:rsidRPr="00CF1E7B">
        <w:rPr>
          <w:rFonts w:ascii="GHEA Grapalat" w:hAnsi="GHEA Grapalat" w:cs="Sylfaen"/>
          <w:b/>
          <w:color w:val="000000" w:themeColor="text1"/>
          <w:lang w:val="hy-AM"/>
        </w:rPr>
        <w:t>26/28</w:t>
      </w:r>
      <w:r w:rsidRPr="00CF1E7B">
        <w:rPr>
          <w:rFonts w:ascii="GHEA Grapalat" w:hAnsi="GHEA Grapalat" w:cs="Sylfaen"/>
          <w:b/>
          <w:color w:val="000000" w:themeColor="text1"/>
          <w:lang w:val="hy-AM"/>
        </w:rPr>
        <w:t>»*</w:t>
      </w:r>
      <w:r w:rsidRPr="00CF1E7B">
        <w:rPr>
          <w:rFonts w:ascii="GHEA Grapalat" w:hAnsi="GHEA Grapalat"/>
          <w:i/>
          <w:color w:val="000000" w:themeColor="text1"/>
          <w:lang w:val="hy-AM"/>
        </w:rPr>
        <w:t xml:space="preserve"> </w:t>
      </w:r>
      <w:r w:rsidRPr="00CF1E7B">
        <w:rPr>
          <w:rFonts w:ascii="GHEA Grapalat" w:hAnsi="GHEA Grapalat" w:cs="Sylfaen"/>
          <w:b/>
          <w:color w:val="000000" w:themeColor="text1"/>
          <w:lang w:val="hy-AM"/>
        </w:rPr>
        <w:t>ծածկագրով</w:t>
      </w:r>
    </w:p>
    <w:p w14:paraId="578B9E5E" w14:textId="24870A6C"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գնանշման հարցման</w:t>
      </w:r>
      <w:r w:rsidRPr="00CF1E7B">
        <w:rPr>
          <w:rFonts w:ascii="GHEA Grapalat" w:hAnsi="GHEA Grapalat" w:cs="Arial"/>
          <w:b/>
          <w:color w:val="000000" w:themeColor="text1"/>
          <w:lang w:val="hy-AM"/>
        </w:rPr>
        <w:t xml:space="preserve"> </w:t>
      </w:r>
      <w:r w:rsidRPr="00CF1E7B">
        <w:rPr>
          <w:rFonts w:ascii="GHEA Grapalat" w:hAnsi="GHEA Grapalat" w:cs="Sylfaen"/>
          <w:b/>
          <w:color w:val="000000" w:themeColor="text1"/>
          <w:lang w:val="hy-AM"/>
        </w:rPr>
        <w:t>հրավերի</w:t>
      </w:r>
    </w:p>
    <w:p w14:paraId="2FF56887" w14:textId="77777777" w:rsidR="00C17342" w:rsidRPr="00CF1E7B" w:rsidRDefault="00C17342" w:rsidP="00C17342">
      <w:pPr>
        <w:ind w:left="360" w:hanging="360"/>
        <w:jc w:val="center"/>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ՁԵՎ</w:t>
      </w:r>
    </w:p>
    <w:p w14:paraId="74B7C4E7" w14:textId="77777777" w:rsidR="00C17342" w:rsidRPr="00CF1E7B" w:rsidRDefault="00C17342" w:rsidP="00C17342">
      <w:pPr>
        <w:pStyle w:val="BodyTextIndent3"/>
        <w:tabs>
          <w:tab w:val="left" w:pos="4792"/>
        </w:tabs>
        <w:spacing w:line="240" w:lineRule="auto"/>
        <w:jc w:val="left"/>
        <w:rPr>
          <w:rFonts w:ascii="GHEA Grapalat" w:hAnsi="GHEA Grapalat" w:cs="Sylfaen"/>
          <w:b/>
          <w:color w:val="000000" w:themeColor="text1"/>
          <w:lang w:val="hy-AM"/>
        </w:rPr>
      </w:pPr>
    </w:p>
    <w:p w14:paraId="4909C528" w14:textId="77777777" w:rsidR="00C17342" w:rsidRPr="00CF1E7B" w:rsidRDefault="00C17342" w:rsidP="00C17342">
      <w:pPr>
        <w:ind w:left="360" w:hanging="360"/>
        <w:jc w:val="center"/>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ԻՐԱԿԱՆ ՇԱՀԱՌՈՒՆԵՐԻ ՎԵՐԱԲԵՐՅԱԼ ՀԱՅՏԱՐԱՐԱԳՐԻ</w:t>
      </w:r>
    </w:p>
    <w:p w14:paraId="1FE2904E"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0854F562"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5401FE3A" w14:textId="77777777" w:rsidR="000E20A1" w:rsidRPr="00CF1E7B" w:rsidRDefault="000E20A1" w:rsidP="000E20A1">
      <w:pPr>
        <w:ind w:left="360" w:hanging="360"/>
        <w:jc w:val="center"/>
        <w:rPr>
          <w:rFonts w:ascii="GHEA Grapalat" w:eastAsia="GHEA Grapalat" w:hAnsi="GHEA Grapalat" w:cs="GHEA Grapalat"/>
          <w:color w:val="000000" w:themeColor="text1"/>
          <w:lang w:val="hy-AM"/>
        </w:rPr>
      </w:pPr>
    </w:p>
    <w:p w14:paraId="6B82C7D7" w14:textId="77777777" w:rsidR="000E20A1" w:rsidRPr="00CF1E7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t>Կազմակերպությունը</w:t>
      </w:r>
    </w:p>
    <w:p w14:paraId="13397BF8"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F1E7B" w:rsidRPr="00CF1E7B" w14:paraId="3E0F3A2A" w14:textId="77777777" w:rsidTr="007E39F5">
        <w:tc>
          <w:tcPr>
            <w:tcW w:w="2836" w:type="dxa"/>
            <w:shd w:val="clear" w:color="auto" w:fill="D9E2F3"/>
            <w:vAlign w:val="center"/>
          </w:tcPr>
          <w:p w14:paraId="1F558C1F"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w:t>
            </w:r>
          </w:p>
        </w:tc>
        <w:tc>
          <w:tcPr>
            <w:tcW w:w="6180" w:type="dxa"/>
            <w:vAlign w:val="center"/>
          </w:tcPr>
          <w:p w14:paraId="2FED4F7D"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1DA0BEBC" w14:textId="77777777" w:rsidTr="007E39F5">
        <w:tc>
          <w:tcPr>
            <w:tcW w:w="2836" w:type="dxa"/>
            <w:shd w:val="clear" w:color="auto" w:fill="D9E2F3"/>
            <w:vAlign w:val="center"/>
          </w:tcPr>
          <w:p w14:paraId="6937293C"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 լատինատառ</w:t>
            </w:r>
          </w:p>
        </w:tc>
        <w:tc>
          <w:tcPr>
            <w:tcW w:w="6180" w:type="dxa"/>
            <w:vAlign w:val="center"/>
          </w:tcPr>
          <w:p w14:paraId="0435C3AF"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C07F975" w14:textId="77777777" w:rsidTr="007E39F5">
        <w:tc>
          <w:tcPr>
            <w:tcW w:w="2836" w:type="dxa"/>
            <w:shd w:val="clear" w:color="auto" w:fill="D9E2F3"/>
            <w:vAlign w:val="center"/>
          </w:tcPr>
          <w:p w14:paraId="3AC1E19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Պետական գրանցման համարը</w:t>
            </w:r>
          </w:p>
        </w:tc>
        <w:tc>
          <w:tcPr>
            <w:tcW w:w="6180" w:type="dxa"/>
            <w:vAlign w:val="center"/>
          </w:tcPr>
          <w:p w14:paraId="3AF7B5D8"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3D0728C" w14:textId="77777777" w:rsidTr="007E39F5">
        <w:tc>
          <w:tcPr>
            <w:tcW w:w="2836" w:type="dxa"/>
            <w:shd w:val="clear" w:color="auto" w:fill="D9E2F3"/>
            <w:vAlign w:val="center"/>
          </w:tcPr>
          <w:p w14:paraId="68F9DD1C"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օրը, ամիսը, տարին</w:t>
            </w:r>
          </w:p>
        </w:tc>
        <w:tc>
          <w:tcPr>
            <w:tcW w:w="6180" w:type="dxa"/>
            <w:vAlign w:val="center"/>
          </w:tcPr>
          <w:p w14:paraId="54A472A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035F1146" w14:textId="77777777" w:rsidTr="007E39F5">
        <w:tc>
          <w:tcPr>
            <w:tcW w:w="2836" w:type="dxa"/>
            <w:shd w:val="clear" w:color="auto" w:fill="D9E2F3"/>
            <w:vAlign w:val="center"/>
          </w:tcPr>
          <w:p w14:paraId="2EC74FEF"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հասցեն</w:t>
            </w:r>
          </w:p>
        </w:tc>
        <w:tc>
          <w:tcPr>
            <w:tcW w:w="6180" w:type="dxa"/>
            <w:vAlign w:val="center"/>
          </w:tcPr>
          <w:p w14:paraId="2F524CF5"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1A669147" w14:textId="77777777" w:rsidTr="007E39F5">
        <w:tc>
          <w:tcPr>
            <w:tcW w:w="2836" w:type="dxa"/>
            <w:shd w:val="clear" w:color="auto" w:fill="D9E2F3"/>
            <w:vAlign w:val="center"/>
          </w:tcPr>
          <w:p w14:paraId="71265BBB"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պետությունը</w:t>
            </w:r>
          </w:p>
        </w:tc>
        <w:tc>
          <w:tcPr>
            <w:tcW w:w="6180" w:type="dxa"/>
            <w:vAlign w:val="center"/>
          </w:tcPr>
          <w:p w14:paraId="679A02B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63E00C7" w14:textId="77777777" w:rsidTr="007E39F5">
        <w:tc>
          <w:tcPr>
            <w:tcW w:w="2836" w:type="dxa"/>
            <w:shd w:val="clear" w:color="auto" w:fill="D9E2F3"/>
            <w:vAlign w:val="center"/>
          </w:tcPr>
          <w:p w14:paraId="6BE01B1F"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Գործադիր մարմնի ղեկավարի անունը և ազգանունը</w:t>
            </w:r>
          </w:p>
        </w:tc>
        <w:tc>
          <w:tcPr>
            <w:tcW w:w="6180" w:type="dxa"/>
            <w:vAlign w:val="center"/>
          </w:tcPr>
          <w:p w14:paraId="0F7D554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23B0A6AA"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F63BD2" w14:paraId="165E4977" w14:textId="77777777" w:rsidTr="007E39F5">
        <w:tc>
          <w:tcPr>
            <w:tcW w:w="2835" w:type="dxa"/>
            <w:shd w:val="clear" w:color="auto" w:fill="D9E2F3"/>
            <w:vAlign w:val="center"/>
          </w:tcPr>
          <w:p w14:paraId="4AF68F77"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Հայտարարագիրը ներկայացնող անձի անունը և ազգանունը</w:t>
            </w:r>
          </w:p>
        </w:tc>
        <w:tc>
          <w:tcPr>
            <w:tcW w:w="6180" w:type="dxa"/>
            <w:vAlign w:val="center"/>
          </w:tcPr>
          <w:p w14:paraId="6FEA9B8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0EF5162F" w14:textId="77777777" w:rsidTr="007E39F5">
        <w:tc>
          <w:tcPr>
            <w:tcW w:w="2835" w:type="dxa"/>
            <w:shd w:val="clear" w:color="auto" w:fill="D9E2F3"/>
            <w:vAlign w:val="center"/>
          </w:tcPr>
          <w:p w14:paraId="3A351A9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Հայտարարագիրը ներկայացնող անձի պաշտոնը</w:t>
            </w:r>
          </w:p>
        </w:tc>
        <w:tc>
          <w:tcPr>
            <w:tcW w:w="6180" w:type="dxa"/>
            <w:vAlign w:val="center"/>
          </w:tcPr>
          <w:p w14:paraId="224A142F"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6B60CB02"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F63BD2" w14:paraId="03216970" w14:textId="77777777" w:rsidTr="007E39F5">
        <w:tc>
          <w:tcPr>
            <w:tcW w:w="2835" w:type="dxa"/>
            <w:shd w:val="clear" w:color="auto" w:fill="D9E2F3"/>
            <w:vAlign w:val="center"/>
          </w:tcPr>
          <w:p w14:paraId="7B5905E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ստորագրման օրը, ամիսը, տարին</w:t>
            </w:r>
          </w:p>
        </w:tc>
        <w:tc>
          <w:tcPr>
            <w:tcW w:w="6180" w:type="dxa"/>
            <w:vAlign w:val="center"/>
          </w:tcPr>
          <w:p w14:paraId="2145858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674B1E66" w14:textId="77777777" w:rsidTr="007E39F5">
        <w:tc>
          <w:tcPr>
            <w:tcW w:w="2835" w:type="dxa"/>
            <w:shd w:val="clear" w:color="auto" w:fill="D9E2F3"/>
            <w:vAlign w:val="center"/>
          </w:tcPr>
          <w:p w14:paraId="33D6A0CA"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lastRenderedPageBreak/>
              <w:t>Հայտարարագրի էջերի քանակը</w:t>
            </w:r>
          </w:p>
        </w:tc>
        <w:tc>
          <w:tcPr>
            <w:tcW w:w="6180" w:type="dxa"/>
            <w:vAlign w:val="center"/>
          </w:tcPr>
          <w:p w14:paraId="4BE33A9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0E20A1" w:rsidRPr="00CF1E7B" w14:paraId="387AE09B" w14:textId="77777777" w:rsidTr="007E39F5">
        <w:tc>
          <w:tcPr>
            <w:tcW w:w="2835" w:type="dxa"/>
            <w:shd w:val="clear" w:color="auto" w:fill="D9E2F3"/>
            <w:vAlign w:val="center"/>
          </w:tcPr>
          <w:p w14:paraId="47DA18B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Հայտարարագիրը ներկայացնող անձի ստորագրությունը</w:t>
            </w:r>
          </w:p>
        </w:tc>
        <w:tc>
          <w:tcPr>
            <w:tcW w:w="6180" w:type="dxa"/>
            <w:vAlign w:val="center"/>
          </w:tcPr>
          <w:p w14:paraId="14F28F9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5D076ADB" w14:textId="77777777" w:rsidR="000E20A1" w:rsidRPr="00CF1E7B" w:rsidRDefault="000E20A1" w:rsidP="000E20A1">
      <w:pPr>
        <w:rPr>
          <w:rFonts w:ascii="GHEA Grapalat" w:eastAsia="GHEA Grapalat" w:hAnsi="GHEA Grapalat" w:cs="GHEA Grapalat"/>
          <w:color w:val="000000" w:themeColor="text1"/>
          <w:lang w:val="hy-AM"/>
        </w:rPr>
      </w:pPr>
    </w:p>
    <w:p w14:paraId="009B3784" w14:textId="77777777" w:rsidR="000E20A1" w:rsidRPr="00CF1E7B" w:rsidRDefault="000E20A1" w:rsidP="000E20A1">
      <w:pPr>
        <w:rPr>
          <w:rFonts w:ascii="GHEA Grapalat" w:eastAsia="GHEA Grapalat" w:hAnsi="GHEA Grapalat" w:cs="GHEA Grapalat"/>
          <w:color w:val="000000" w:themeColor="text1"/>
          <w:lang w:val="hy-AM"/>
        </w:rPr>
      </w:pPr>
      <w:r w:rsidRPr="00CF1E7B">
        <w:rPr>
          <w:rFonts w:ascii="GHEA Grapalat" w:hAnsi="GHEA Grapalat"/>
          <w:color w:val="000000" w:themeColor="text1"/>
          <w:lang w:val="hy-AM"/>
        </w:rPr>
        <w:br w:type="page"/>
      </w:r>
    </w:p>
    <w:p w14:paraId="5DAD8244" w14:textId="77777777" w:rsidR="000E20A1" w:rsidRPr="00CF1E7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themeColor="text1"/>
          <w:lang w:val="hy-AM"/>
        </w:rPr>
      </w:pPr>
      <w:r w:rsidRPr="00CF1E7B">
        <w:rPr>
          <w:rFonts w:ascii="GHEA Grapalat" w:eastAsia="GHEA Grapalat" w:hAnsi="GHEA Grapalat" w:cs="GHEA Grapalat"/>
          <w:b/>
          <w:color w:val="000000" w:themeColor="text1"/>
          <w:lang w:val="hy-AM"/>
        </w:rPr>
        <w:lastRenderedPageBreak/>
        <w:t>Բաժնետոմսերի</w:t>
      </w:r>
      <w:r w:rsidRPr="00CF1E7B">
        <w:rPr>
          <w:rFonts w:ascii="GHEA Grapalat" w:eastAsia="GHEA Grapalat" w:hAnsi="GHEA Grapalat" w:cs="GHEA Grapalat"/>
          <w:color w:val="000000" w:themeColor="text1"/>
          <w:lang w:val="hy-AM"/>
        </w:rPr>
        <w:t xml:space="preserve"> </w:t>
      </w:r>
      <w:r w:rsidRPr="00CF1E7B">
        <w:rPr>
          <w:rFonts w:ascii="GHEA Grapalat" w:eastAsia="GHEA Grapalat" w:hAnsi="GHEA Grapalat" w:cs="GHEA Grapalat"/>
          <w:b/>
          <w:color w:val="000000" w:themeColor="text1"/>
          <w:lang w:val="hy-AM"/>
        </w:rPr>
        <w:t>ցուցակման տվյալները</w:t>
      </w:r>
    </w:p>
    <w:p w14:paraId="646B5733"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CF1E7B" w14:paraId="39B27613" w14:textId="77777777" w:rsidTr="007E39F5">
        <w:tc>
          <w:tcPr>
            <w:tcW w:w="2835" w:type="dxa"/>
            <w:shd w:val="clear" w:color="auto" w:fill="D9E2F3"/>
            <w:vAlign w:val="center"/>
          </w:tcPr>
          <w:p w14:paraId="04FD256F"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Ֆոնդային բորսայի անվանումը</w:t>
            </w:r>
          </w:p>
        </w:tc>
        <w:tc>
          <w:tcPr>
            <w:tcW w:w="6180" w:type="dxa"/>
            <w:vAlign w:val="center"/>
          </w:tcPr>
          <w:p w14:paraId="7E91C7FF"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B0E60BF" w14:textId="77777777" w:rsidTr="007E39F5">
        <w:tc>
          <w:tcPr>
            <w:tcW w:w="2835" w:type="dxa"/>
            <w:shd w:val="clear" w:color="auto" w:fill="D9E2F3"/>
            <w:vAlign w:val="center"/>
          </w:tcPr>
          <w:p w14:paraId="0E689B3C"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Հղումը բորսայում առկա փաստաթղթերին</w:t>
            </w:r>
          </w:p>
        </w:tc>
        <w:tc>
          <w:tcPr>
            <w:tcW w:w="6180" w:type="dxa"/>
            <w:vAlign w:val="center"/>
          </w:tcPr>
          <w:p w14:paraId="5E180897"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51A25BB3"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CF1E7B" w14:paraId="73B2A06C" w14:textId="77777777" w:rsidTr="007E39F5">
        <w:tc>
          <w:tcPr>
            <w:tcW w:w="2835" w:type="dxa"/>
            <w:shd w:val="clear" w:color="auto" w:fill="D9E2F3"/>
            <w:vAlign w:val="center"/>
          </w:tcPr>
          <w:p w14:paraId="5CA4B379"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w:t>
            </w:r>
          </w:p>
        </w:tc>
        <w:tc>
          <w:tcPr>
            <w:tcW w:w="6180" w:type="dxa"/>
            <w:vAlign w:val="center"/>
          </w:tcPr>
          <w:p w14:paraId="358613C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DFBA401" w14:textId="77777777" w:rsidTr="007E39F5">
        <w:tc>
          <w:tcPr>
            <w:tcW w:w="2835" w:type="dxa"/>
            <w:shd w:val="clear" w:color="auto" w:fill="D9E2F3"/>
            <w:vAlign w:val="center"/>
          </w:tcPr>
          <w:p w14:paraId="26C1403A"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 լատինատառ</w:t>
            </w:r>
          </w:p>
        </w:tc>
        <w:tc>
          <w:tcPr>
            <w:tcW w:w="6180" w:type="dxa"/>
            <w:vAlign w:val="center"/>
          </w:tcPr>
          <w:p w14:paraId="5EC9C79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39B4918E" w14:textId="77777777" w:rsidTr="007E39F5">
        <w:tc>
          <w:tcPr>
            <w:tcW w:w="2835" w:type="dxa"/>
            <w:shd w:val="clear" w:color="auto" w:fill="D9E2F3"/>
            <w:vAlign w:val="center"/>
          </w:tcPr>
          <w:p w14:paraId="39CFAFA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Պետական գրանցման համարը</w:t>
            </w:r>
          </w:p>
        </w:tc>
        <w:tc>
          <w:tcPr>
            <w:tcW w:w="6180" w:type="dxa"/>
            <w:vAlign w:val="center"/>
          </w:tcPr>
          <w:p w14:paraId="6F91714D"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B8AD845" w14:textId="77777777" w:rsidTr="007E39F5">
        <w:tc>
          <w:tcPr>
            <w:tcW w:w="2835" w:type="dxa"/>
            <w:shd w:val="clear" w:color="auto" w:fill="D9E2F3"/>
            <w:vAlign w:val="center"/>
          </w:tcPr>
          <w:p w14:paraId="5F40D4B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օրը, ամիսը, տարին</w:t>
            </w:r>
          </w:p>
        </w:tc>
        <w:tc>
          <w:tcPr>
            <w:tcW w:w="6180" w:type="dxa"/>
            <w:vAlign w:val="center"/>
          </w:tcPr>
          <w:p w14:paraId="552D7268"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6097100E" w14:textId="77777777" w:rsidTr="007E39F5">
        <w:tc>
          <w:tcPr>
            <w:tcW w:w="2835" w:type="dxa"/>
            <w:shd w:val="clear" w:color="auto" w:fill="D9E2F3"/>
            <w:vAlign w:val="center"/>
          </w:tcPr>
          <w:p w14:paraId="2897BCC3"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հասցեն</w:t>
            </w:r>
          </w:p>
        </w:tc>
        <w:tc>
          <w:tcPr>
            <w:tcW w:w="6180" w:type="dxa"/>
            <w:vAlign w:val="center"/>
          </w:tcPr>
          <w:p w14:paraId="60315BA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958F5FD" w14:textId="77777777" w:rsidTr="007E39F5">
        <w:tc>
          <w:tcPr>
            <w:tcW w:w="2835" w:type="dxa"/>
            <w:shd w:val="clear" w:color="auto" w:fill="D9E2F3"/>
            <w:vAlign w:val="center"/>
          </w:tcPr>
          <w:p w14:paraId="1E4FCDD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պետությունը</w:t>
            </w:r>
          </w:p>
        </w:tc>
        <w:tc>
          <w:tcPr>
            <w:tcW w:w="6180" w:type="dxa"/>
            <w:vAlign w:val="center"/>
          </w:tcPr>
          <w:p w14:paraId="76997CE3"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630AE884" w14:textId="77777777" w:rsidTr="007E39F5">
        <w:tc>
          <w:tcPr>
            <w:tcW w:w="2835" w:type="dxa"/>
            <w:shd w:val="clear" w:color="auto" w:fill="D9E2F3"/>
            <w:vAlign w:val="center"/>
          </w:tcPr>
          <w:p w14:paraId="64E1EFE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Գործադիր մարմնի ղեկավարի անունը և ազգանունը</w:t>
            </w:r>
          </w:p>
        </w:tc>
        <w:tc>
          <w:tcPr>
            <w:tcW w:w="6180" w:type="dxa"/>
            <w:vAlign w:val="center"/>
          </w:tcPr>
          <w:p w14:paraId="4ABD810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3486F209"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lang w:val="hy-AM"/>
        </w:rPr>
      </w:pPr>
      <w:r w:rsidRPr="00CF1E7B">
        <w:rPr>
          <w:rFonts w:ascii="GHEA Grapalat" w:eastAsia="GHEA Grapalat" w:hAnsi="GHEA Grapalat" w:cs="GHEA Grapalat"/>
          <w:i/>
          <w:iCs/>
          <w:color w:val="000000" w:themeColor="text1"/>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F1E7B" w:rsidRPr="00CF1E7B" w14:paraId="6491DADE" w14:textId="77777777" w:rsidTr="007E39F5">
        <w:tc>
          <w:tcPr>
            <w:tcW w:w="2836" w:type="dxa"/>
            <w:shd w:val="clear" w:color="auto" w:fill="D9E2F3"/>
            <w:vAlign w:val="center"/>
          </w:tcPr>
          <w:p w14:paraId="38001431"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չափը (%)</w:t>
            </w:r>
          </w:p>
        </w:tc>
        <w:tc>
          <w:tcPr>
            <w:tcW w:w="6178" w:type="dxa"/>
            <w:vAlign w:val="center"/>
          </w:tcPr>
          <w:p w14:paraId="76137C3B"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AFBEE00" w14:textId="77777777" w:rsidTr="007E39F5">
        <w:tc>
          <w:tcPr>
            <w:tcW w:w="2836" w:type="dxa"/>
            <w:shd w:val="clear" w:color="auto" w:fill="D9E2F3"/>
            <w:vAlign w:val="center"/>
          </w:tcPr>
          <w:p w14:paraId="4A86652B"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տեսակը</w:t>
            </w:r>
          </w:p>
        </w:tc>
        <w:tc>
          <w:tcPr>
            <w:tcW w:w="6178" w:type="dxa"/>
            <w:vAlign w:val="center"/>
          </w:tcPr>
          <w:p w14:paraId="20E3F964" w14:textId="73C98D91"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81660743"/>
                <w14:checkbox>
                  <w14:checked w14:val="0"/>
                  <w14:checkedState w14:val="2612" w14:font="MS Gothic"/>
                  <w14:uncheckedState w14:val="2610" w14:font="MS Gothic"/>
                </w14:checkbox>
              </w:sdtPr>
              <w:sdtContent>
                <w:r w:rsidR="000E20A1" w:rsidRPr="00CF1E7B">
                  <w:rPr>
                    <w:rFonts w:ascii="MS Gothic" w:eastAsia="MS Gothic" w:hAnsi="MS Gothic" w:cs="GHEA Grapalat"/>
                    <w:color w:val="000000" w:themeColor="text1"/>
                    <w:lang w:val="hy-AM"/>
                  </w:rPr>
                  <w:t>☐</w:t>
                </w:r>
              </w:sdtContent>
            </w:sdt>
            <w:r w:rsidR="000E20A1" w:rsidRPr="00CF1E7B">
              <w:rPr>
                <w:rFonts w:ascii="GHEA Grapalat" w:eastAsia="GHEA Grapalat" w:hAnsi="GHEA Grapalat" w:cs="GHEA Grapalat"/>
                <w:color w:val="000000" w:themeColor="text1"/>
                <w:lang w:val="hy-AM"/>
              </w:rPr>
              <w:tab/>
              <w:t>Ուղղակի մասնակցություն</w:t>
            </w:r>
          </w:p>
          <w:p w14:paraId="64E331D7" w14:textId="50CF481A"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534419621"/>
                <w14:checkbox>
                  <w14:checked w14:val="0"/>
                  <w14:checkedState w14:val="2612" w14:font="MS Gothic"/>
                  <w14:uncheckedState w14:val="2610" w14:font="MS Gothic"/>
                </w14:checkbox>
              </w:sdtPr>
              <w:sdtContent>
                <w:r w:rsidR="000E20A1" w:rsidRPr="00CF1E7B">
                  <w:rPr>
                    <w:rFonts w:ascii="MS Gothic" w:eastAsia="MS Gothic" w:hAnsi="MS Gothic" w:cs="GHEA Grapalat"/>
                    <w:color w:val="000000" w:themeColor="text1"/>
                    <w:lang w:val="hy-AM"/>
                  </w:rPr>
                  <w:t>☐</w:t>
                </w:r>
              </w:sdtContent>
            </w:sdt>
            <w:r w:rsidR="000E20A1" w:rsidRPr="00CF1E7B">
              <w:rPr>
                <w:rFonts w:ascii="GHEA Grapalat" w:eastAsia="GHEA Grapalat" w:hAnsi="GHEA Grapalat" w:cs="GHEA Grapalat"/>
                <w:color w:val="000000" w:themeColor="text1"/>
                <w:lang w:val="hy-AM"/>
              </w:rPr>
              <w:tab/>
              <w:t>Անուղղակի մասնակցություն</w:t>
            </w:r>
          </w:p>
        </w:tc>
      </w:tr>
    </w:tbl>
    <w:p w14:paraId="2DE68198" w14:textId="77777777" w:rsidR="000E20A1" w:rsidRPr="00CF1E7B" w:rsidRDefault="000E20A1" w:rsidP="000E20A1">
      <w:pPr>
        <w:pBdr>
          <w:top w:val="nil"/>
          <w:left w:val="nil"/>
          <w:bottom w:val="nil"/>
          <w:right w:val="nil"/>
          <w:between w:val="nil"/>
        </w:pBdr>
        <w:spacing w:before="240"/>
        <w:rPr>
          <w:rFonts w:ascii="GHEA Grapalat" w:eastAsia="GHEA Grapalat" w:hAnsi="GHEA Grapalat" w:cs="GHEA Grapalat"/>
          <w:color w:val="000000" w:themeColor="text1"/>
          <w:lang w:val="hy-AM"/>
        </w:rPr>
      </w:pPr>
      <w:r w:rsidRPr="00CF1E7B">
        <w:rPr>
          <w:rFonts w:ascii="GHEA Grapalat" w:hAnsi="GHEA Grapalat"/>
          <w:color w:val="000000" w:themeColor="text1"/>
          <w:lang w:val="hy-AM"/>
        </w:rPr>
        <w:br w:type="page"/>
      </w:r>
    </w:p>
    <w:p w14:paraId="7F0666FA" w14:textId="77777777" w:rsidR="000E20A1" w:rsidRPr="00CF1E7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lastRenderedPageBreak/>
        <w:t>Պետության, համայնքի կամ միջազգային կազմակերպության մասնակցությունը</w:t>
      </w:r>
    </w:p>
    <w:p w14:paraId="33A97EF4"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F1E7B" w:rsidRPr="00CF1E7B" w14:paraId="05C2F814" w14:textId="77777777" w:rsidTr="007E39F5">
        <w:tc>
          <w:tcPr>
            <w:tcW w:w="2837" w:type="dxa"/>
            <w:shd w:val="clear" w:color="auto" w:fill="D9E2F3"/>
            <w:vAlign w:val="center"/>
          </w:tcPr>
          <w:p w14:paraId="0878337B"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Պետության անվանումը</w:t>
            </w:r>
          </w:p>
        </w:tc>
        <w:tc>
          <w:tcPr>
            <w:tcW w:w="6180" w:type="dxa"/>
            <w:vAlign w:val="center"/>
          </w:tcPr>
          <w:p w14:paraId="065BAB30"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6CF9F21" w14:textId="77777777" w:rsidTr="007E39F5">
        <w:tc>
          <w:tcPr>
            <w:tcW w:w="2837" w:type="dxa"/>
            <w:shd w:val="clear" w:color="auto" w:fill="D9E2F3"/>
            <w:vAlign w:val="center"/>
          </w:tcPr>
          <w:p w14:paraId="23B3CE1D"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Համայնքի անվանումը</w:t>
            </w:r>
          </w:p>
        </w:tc>
        <w:tc>
          <w:tcPr>
            <w:tcW w:w="6180" w:type="dxa"/>
            <w:vAlign w:val="center"/>
          </w:tcPr>
          <w:p w14:paraId="43F706E0"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38D2D190" w14:textId="77777777" w:rsidTr="007E39F5">
        <w:tc>
          <w:tcPr>
            <w:tcW w:w="2837" w:type="dxa"/>
            <w:shd w:val="clear" w:color="auto" w:fill="D9E2F3"/>
            <w:vAlign w:val="center"/>
          </w:tcPr>
          <w:p w14:paraId="1618BA7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չափը (%)</w:t>
            </w:r>
          </w:p>
        </w:tc>
        <w:tc>
          <w:tcPr>
            <w:tcW w:w="6180" w:type="dxa"/>
            <w:vAlign w:val="center"/>
          </w:tcPr>
          <w:p w14:paraId="4DB5217F"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05FC57C1" w14:textId="77777777" w:rsidTr="007E39F5">
        <w:tc>
          <w:tcPr>
            <w:tcW w:w="2837" w:type="dxa"/>
            <w:shd w:val="clear" w:color="auto" w:fill="D9E2F3"/>
            <w:vAlign w:val="center"/>
          </w:tcPr>
          <w:p w14:paraId="0ABE65A5"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տեսակը</w:t>
            </w:r>
          </w:p>
        </w:tc>
        <w:tc>
          <w:tcPr>
            <w:tcW w:w="6180" w:type="dxa"/>
            <w:vAlign w:val="center"/>
          </w:tcPr>
          <w:p w14:paraId="454E26BC" w14:textId="2DB25E46"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36730621"/>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Ուղղակի մասնակցություն</w:t>
            </w:r>
          </w:p>
          <w:p w14:paraId="6230D230" w14:textId="3F21B5AB"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895968346"/>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Անուղղակի մասնակցություն</w:t>
            </w:r>
          </w:p>
        </w:tc>
      </w:tr>
    </w:tbl>
    <w:p w14:paraId="3CBF3233"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F1E7B" w:rsidRPr="00CF1E7B" w14:paraId="58C141D7" w14:textId="77777777" w:rsidTr="007E39F5">
        <w:tc>
          <w:tcPr>
            <w:tcW w:w="2837" w:type="dxa"/>
            <w:shd w:val="clear" w:color="auto" w:fill="D9E2F3"/>
            <w:vAlign w:val="center"/>
          </w:tcPr>
          <w:p w14:paraId="0DF5930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Միջազգային կազմակերպության անվանումը</w:t>
            </w:r>
          </w:p>
        </w:tc>
        <w:tc>
          <w:tcPr>
            <w:tcW w:w="6180" w:type="dxa"/>
            <w:vAlign w:val="center"/>
          </w:tcPr>
          <w:p w14:paraId="2115B4A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65795FB1" w14:textId="77777777" w:rsidTr="007E39F5">
        <w:tc>
          <w:tcPr>
            <w:tcW w:w="2837" w:type="dxa"/>
            <w:shd w:val="clear" w:color="auto" w:fill="D9E2F3"/>
            <w:vAlign w:val="center"/>
          </w:tcPr>
          <w:p w14:paraId="0907ABA7"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Միջազգային կազմակերպության անվանումը լատինատառ</w:t>
            </w:r>
          </w:p>
        </w:tc>
        <w:tc>
          <w:tcPr>
            <w:tcW w:w="6180" w:type="dxa"/>
            <w:vAlign w:val="center"/>
          </w:tcPr>
          <w:p w14:paraId="0650D148"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6DB233C" w14:textId="77777777" w:rsidTr="007E39F5">
        <w:tc>
          <w:tcPr>
            <w:tcW w:w="2837" w:type="dxa"/>
            <w:shd w:val="clear" w:color="auto" w:fill="D9E2F3"/>
            <w:vAlign w:val="center"/>
          </w:tcPr>
          <w:p w14:paraId="7C58ED67"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չափը (%)</w:t>
            </w:r>
          </w:p>
        </w:tc>
        <w:tc>
          <w:tcPr>
            <w:tcW w:w="6180" w:type="dxa"/>
            <w:vAlign w:val="center"/>
          </w:tcPr>
          <w:p w14:paraId="7A987C07"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22CA737F" w14:textId="77777777" w:rsidTr="007E39F5">
        <w:tc>
          <w:tcPr>
            <w:tcW w:w="2837" w:type="dxa"/>
            <w:shd w:val="clear" w:color="auto" w:fill="D9E2F3"/>
            <w:vAlign w:val="center"/>
          </w:tcPr>
          <w:p w14:paraId="5FE39707"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տեսակը</w:t>
            </w:r>
          </w:p>
        </w:tc>
        <w:tc>
          <w:tcPr>
            <w:tcW w:w="6180" w:type="dxa"/>
            <w:vAlign w:val="center"/>
          </w:tcPr>
          <w:p w14:paraId="3925C667" w14:textId="457A6D09"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326794313"/>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Ուղղակի մասնակցություն</w:t>
            </w:r>
          </w:p>
          <w:p w14:paraId="7939359B" w14:textId="11FF9124"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179617233"/>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Անուղղակի մասնակցություն</w:t>
            </w:r>
          </w:p>
        </w:tc>
      </w:tr>
    </w:tbl>
    <w:p w14:paraId="4BBD9019" w14:textId="77777777" w:rsidR="000E20A1" w:rsidRPr="00CF1E7B" w:rsidRDefault="000E20A1" w:rsidP="000E20A1">
      <w:pPr>
        <w:rPr>
          <w:rFonts w:ascii="GHEA Grapalat" w:eastAsia="GHEA Grapalat" w:hAnsi="GHEA Grapalat" w:cs="GHEA Grapalat"/>
          <w:b/>
          <w:color w:val="000000" w:themeColor="text1"/>
          <w:lang w:val="hy-AM"/>
        </w:rPr>
      </w:pPr>
      <w:r w:rsidRPr="00CF1E7B">
        <w:rPr>
          <w:rFonts w:ascii="GHEA Grapalat" w:hAnsi="GHEA Grapalat"/>
          <w:color w:val="000000" w:themeColor="text1"/>
          <w:lang w:val="hy-AM"/>
        </w:rPr>
        <w:br w:type="page"/>
      </w:r>
    </w:p>
    <w:p w14:paraId="424DFB6E" w14:textId="77777777" w:rsidR="000E20A1" w:rsidRPr="00CF1E7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lastRenderedPageBreak/>
        <w:t>Իրական շահառուի տվյալները</w:t>
      </w:r>
    </w:p>
    <w:p w14:paraId="44B37776"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F1E7B" w:rsidRPr="00CF1E7B" w14:paraId="33563783" w14:textId="77777777" w:rsidTr="007E39F5">
        <w:tc>
          <w:tcPr>
            <w:tcW w:w="2836" w:type="dxa"/>
            <w:shd w:val="clear" w:color="auto" w:fill="D9E2F3"/>
            <w:vAlign w:val="center"/>
          </w:tcPr>
          <w:p w14:paraId="33FAD52A"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Անունը</w:t>
            </w:r>
          </w:p>
        </w:tc>
        <w:tc>
          <w:tcPr>
            <w:tcW w:w="6178" w:type="dxa"/>
            <w:vAlign w:val="center"/>
          </w:tcPr>
          <w:p w14:paraId="38D08A4B"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0354F4C7" w14:textId="77777777" w:rsidTr="007E39F5">
        <w:tc>
          <w:tcPr>
            <w:tcW w:w="2836" w:type="dxa"/>
            <w:shd w:val="clear" w:color="auto" w:fill="D9E2F3"/>
            <w:vAlign w:val="center"/>
          </w:tcPr>
          <w:p w14:paraId="0D9C7562"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Ազգանունը</w:t>
            </w:r>
          </w:p>
        </w:tc>
        <w:tc>
          <w:tcPr>
            <w:tcW w:w="6178" w:type="dxa"/>
            <w:vAlign w:val="center"/>
          </w:tcPr>
          <w:p w14:paraId="464FED7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55ACF27" w14:textId="77777777" w:rsidTr="007E39F5">
        <w:tc>
          <w:tcPr>
            <w:tcW w:w="2836" w:type="dxa"/>
            <w:shd w:val="clear" w:color="auto" w:fill="D9E2F3"/>
            <w:vAlign w:val="center"/>
          </w:tcPr>
          <w:p w14:paraId="6D3F18E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Անունը (լատինատառ)</w:t>
            </w:r>
          </w:p>
        </w:tc>
        <w:tc>
          <w:tcPr>
            <w:tcW w:w="6178" w:type="dxa"/>
            <w:vAlign w:val="center"/>
          </w:tcPr>
          <w:p w14:paraId="28AB7957"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1F0BACB0" w14:textId="77777777" w:rsidTr="007E39F5">
        <w:tc>
          <w:tcPr>
            <w:tcW w:w="2836" w:type="dxa"/>
            <w:shd w:val="clear" w:color="auto" w:fill="D9E2F3"/>
            <w:vAlign w:val="center"/>
          </w:tcPr>
          <w:p w14:paraId="17C9EF2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Ազգանունը (լատինատառ)</w:t>
            </w:r>
          </w:p>
        </w:tc>
        <w:tc>
          <w:tcPr>
            <w:tcW w:w="6178" w:type="dxa"/>
            <w:vAlign w:val="center"/>
          </w:tcPr>
          <w:p w14:paraId="38E75DF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EBBB839" w14:textId="77777777" w:rsidTr="007E39F5">
        <w:tc>
          <w:tcPr>
            <w:tcW w:w="2836" w:type="dxa"/>
            <w:shd w:val="clear" w:color="auto" w:fill="D9E2F3"/>
            <w:vAlign w:val="center"/>
          </w:tcPr>
          <w:p w14:paraId="1DEC900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Քաղաքացիությունը</w:t>
            </w:r>
          </w:p>
        </w:tc>
        <w:tc>
          <w:tcPr>
            <w:tcW w:w="6178" w:type="dxa"/>
            <w:vAlign w:val="center"/>
          </w:tcPr>
          <w:p w14:paraId="175DA626"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1ECA963" w14:textId="77777777" w:rsidTr="007E39F5">
        <w:tc>
          <w:tcPr>
            <w:tcW w:w="2836" w:type="dxa"/>
            <w:shd w:val="clear" w:color="auto" w:fill="D9E2F3"/>
            <w:vAlign w:val="center"/>
          </w:tcPr>
          <w:p w14:paraId="02975A4C"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Ծննդյան օրը, ամիսը, տարին</w:t>
            </w:r>
          </w:p>
        </w:tc>
        <w:tc>
          <w:tcPr>
            <w:tcW w:w="6178" w:type="dxa"/>
            <w:vAlign w:val="center"/>
          </w:tcPr>
          <w:p w14:paraId="036FC53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1F2B41D4"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F1E7B" w:rsidRPr="00CF1E7B" w14:paraId="0900BF89" w14:textId="77777777" w:rsidTr="007E39F5">
        <w:tc>
          <w:tcPr>
            <w:tcW w:w="2837" w:type="dxa"/>
            <w:shd w:val="clear" w:color="auto" w:fill="D9E2F3"/>
            <w:vAlign w:val="center"/>
          </w:tcPr>
          <w:p w14:paraId="59892AEB"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Փաստաթղթի տեսակը</w:t>
            </w:r>
          </w:p>
        </w:tc>
        <w:tc>
          <w:tcPr>
            <w:tcW w:w="6178" w:type="dxa"/>
            <w:vAlign w:val="center"/>
          </w:tcPr>
          <w:p w14:paraId="7E406F7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7368BEF" w14:textId="77777777" w:rsidTr="007E39F5">
        <w:tc>
          <w:tcPr>
            <w:tcW w:w="2837" w:type="dxa"/>
            <w:shd w:val="clear" w:color="auto" w:fill="D9E2F3"/>
            <w:vAlign w:val="center"/>
          </w:tcPr>
          <w:p w14:paraId="7CC0B12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Փաստաթղթի համարը</w:t>
            </w:r>
          </w:p>
        </w:tc>
        <w:tc>
          <w:tcPr>
            <w:tcW w:w="6178" w:type="dxa"/>
            <w:vAlign w:val="center"/>
          </w:tcPr>
          <w:p w14:paraId="075807F9"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28F93629" w14:textId="77777777" w:rsidTr="007E39F5">
        <w:tc>
          <w:tcPr>
            <w:tcW w:w="2837" w:type="dxa"/>
            <w:shd w:val="clear" w:color="auto" w:fill="D9E2F3"/>
            <w:vAlign w:val="center"/>
          </w:tcPr>
          <w:p w14:paraId="62A33DAB"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Տրամադրման օրը, ամիսը, տարին</w:t>
            </w:r>
          </w:p>
        </w:tc>
        <w:tc>
          <w:tcPr>
            <w:tcW w:w="6178" w:type="dxa"/>
            <w:vAlign w:val="center"/>
          </w:tcPr>
          <w:p w14:paraId="2B81ADE7"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F36278E" w14:textId="77777777" w:rsidTr="007E39F5">
        <w:tc>
          <w:tcPr>
            <w:tcW w:w="2837" w:type="dxa"/>
            <w:shd w:val="clear" w:color="auto" w:fill="D9E2F3"/>
            <w:vAlign w:val="center"/>
          </w:tcPr>
          <w:p w14:paraId="7B9F820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Տրամադրող մարմինը</w:t>
            </w:r>
          </w:p>
        </w:tc>
        <w:tc>
          <w:tcPr>
            <w:tcW w:w="6178" w:type="dxa"/>
            <w:vAlign w:val="center"/>
          </w:tcPr>
          <w:p w14:paraId="314D5803"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236B7482" w14:textId="77777777" w:rsidTr="007E39F5">
        <w:tc>
          <w:tcPr>
            <w:tcW w:w="2837" w:type="dxa"/>
            <w:shd w:val="clear" w:color="auto" w:fill="D9E2F3"/>
            <w:vAlign w:val="center"/>
          </w:tcPr>
          <w:p w14:paraId="5B9862D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ՀԾՀ կամ համարժեք համարը</w:t>
            </w:r>
          </w:p>
        </w:tc>
        <w:tc>
          <w:tcPr>
            <w:tcW w:w="6178" w:type="dxa"/>
            <w:vAlign w:val="center"/>
          </w:tcPr>
          <w:p w14:paraId="00143CC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6C616223"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F1E7B" w:rsidRPr="00CF1E7B" w14:paraId="248A0ACE" w14:textId="77777777" w:rsidTr="007E39F5">
        <w:tc>
          <w:tcPr>
            <w:tcW w:w="2837" w:type="dxa"/>
            <w:shd w:val="clear" w:color="auto" w:fill="D9E2F3"/>
            <w:vAlign w:val="center"/>
          </w:tcPr>
          <w:p w14:paraId="6EFEC80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Պետությունը</w:t>
            </w:r>
          </w:p>
        </w:tc>
        <w:tc>
          <w:tcPr>
            <w:tcW w:w="6178" w:type="dxa"/>
            <w:vAlign w:val="center"/>
          </w:tcPr>
          <w:p w14:paraId="3F4DBE4B"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FFE8B8E" w14:textId="77777777" w:rsidTr="007E39F5">
        <w:tc>
          <w:tcPr>
            <w:tcW w:w="2837" w:type="dxa"/>
            <w:shd w:val="clear" w:color="auto" w:fill="D9E2F3"/>
            <w:vAlign w:val="center"/>
          </w:tcPr>
          <w:p w14:paraId="5ECD463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Համայնքը</w:t>
            </w:r>
          </w:p>
        </w:tc>
        <w:tc>
          <w:tcPr>
            <w:tcW w:w="6178" w:type="dxa"/>
            <w:vAlign w:val="center"/>
          </w:tcPr>
          <w:p w14:paraId="040BB3D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99899DB" w14:textId="77777777" w:rsidTr="007E39F5">
        <w:tc>
          <w:tcPr>
            <w:tcW w:w="2837" w:type="dxa"/>
            <w:shd w:val="clear" w:color="auto" w:fill="D9E2F3"/>
            <w:vAlign w:val="center"/>
          </w:tcPr>
          <w:p w14:paraId="733CA19F"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Վարչատարածքային միավորը</w:t>
            </w:r>
          </w:p>
        </w:tc>
        <w:tc>
          <w:tcPr>
            <w:tcW w:w="6178" w:type="dxa"/>
            <w:vAlign w:val="center"/>
          </w:tcPr>
          <w:p w14:paraId="78114532"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4A5BEDD" w14:textId="77777777" w:rsidTr="007E39F5">
        <w:tc>
          <w:tcPr>
            <w:tcW w:w="2837" w:type="dxa"/>
            <w:shd w:val="clear" w:color="auto" w:fill="D9E2F3"/>
            <w:vAlign w:val="center"/>
          </w:tcPr>
          <w:p w14:paraId="7E5348C9"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lastRenderedPageBreak/>
              <w:t>Փողոցի անվանումը, շենքը (տունը), բնակարանը</w:t>
            </w:r>
          </w:p>
        </w:tc>
        <w:tc>
          <w:tcPr>
            <w:tcW w:w="6178" w:type="dxa"/>
            <w:vAlign w:val="center"/>
          </w:tcPr>
          <w:p w14:paraId="5C1C4C3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2598040C"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F1E7B" w:rsidRPr="00CF1E7B" w14:paraId="499AF23E" w14:textId="77777777" w:rsidTr="007E39F5">
        <w:tc>
          <w:tcPr>
            <w:tcW w:w="2837" w:type="dxa"/>
            <w:shd w:val="clear" w:color="auto" w:fill="D9E2F3"/>
            <w:vAlign w:val="center"/>
          </w:tcPr>
          <w:p w14:paraId="53DFF91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Պետությունը</w:t>
            </w:r>
          </w:p>
        </w:tc>
        <w:tc>
          <w:tcPr>
            <w:tcW w:w="6178" w:type="dxa"/>
            <w:vAlign w:val="center"/>
          </w:tcPr>
          <w:p w14:paraId="5263615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82C2592" w14:textId="77777777" w:rsidTr="007E39F5">
        <w:tc>
          <w:tcPr>
            <w:tcW w:w="2837" w:type="dxa"/>
            <w:shd w:val="clear" w:color="auto" w:fill="D9E2F3"/>
            <w:vAlign w:val="center"/>
          </w:tcPr>
          <w:p w14:paraId="584C1CF9"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Համայնքը</w:t>
            </w:r>
          </w:p>
        </w:tc>
        <w:tc>
          <w:tcPr>
            <w:tcW w:w="6178" w:type="dxa"/>
            <w:vAlign w:val="center"/>
          </w:tcPr>
          <w:p w14:paraId="7B005E3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C6C83DB" w14:textId="77777777" w:rsidTr="007E39F5">
        <w:tc>
          <w:tcPr>
            <w:tcW w:w="2837" w:type="dxa"/>
            <w:shd w:val="clear" w:color="auto" w:fill="D9E2F3"/>
            <w:vAlign w:val="center"/>
          </w:tcPr>
          <w:p w14:paraId="30AA42F5"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Վարչատարածքային միավորը</w:t>
            </w:r>
          </w:p>
        </w:tc>
        <w:tc>
          <w:tcPr>
            <w:tcW w:w="6178" w:type="dxa"/>
            <w:vAlign w:val="center"/>
          </w:tcPr>
          <w:p w14:paraId="0ED78095"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2164F7D" w14:textId="77777777" w:rsidTr="007E39F5">
        <w:tc>
          <w:tcPr>
            <w:tcW w:w="2837" w:type="dxa"/>
            <w:shd w:val="clear" w:color="auto" w:fill="D9E2F3"/>
            <w:vAlign w:val="center"/>
          </w:tcPr>
          <w:p w14:paraId="6A0B5D72"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Փողոցի անվանումը, շենքը (տունը), բնակարանը</w:t>
            </w:r>
          </w:p>
        </w:tc>
        <w:tc>
          <w:tcPr>
            <w:tcW w:w="6178" w:type="dxa"/>
            <w:vAlign w:val="center"/>
          </w:tcPr>
          <w:p w14:paraId="510CC60A"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5CF450CA" w14:textId="77777777" w:rsidR="000E20A1" w:rsidRPr="00CF1E7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F1E7B" w:rsidRPr="00F63BD2" w14:paraId="6E168E87" w14:textId="77777777" w:rsidTr="007E39F5">
        <w:trPr>
          <w:trHeight w:val="924"/>
        </w:trPr>
        <w:tc>
          <w:tcPr>
            <w:tcW w:w="9016" w:type="dxa"/>
            <w:gridSpan w:val="2"/>
            <w:vAlign w:val="center"/>
          </w:tcPr>
          <w:p w14:paraId="23CC4241" w14:textId="05365686"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842393443"/>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w:t>
            </w:r>
            <w:r w:rsidR="000E20A1" w:rsidRPr="00CF1E7B">
              <w:rPr>
                <w:rFonts w:ascii="Cambria Math" w:eastAsia="Cambria Math" w:hAnsi="Cambria Math" w:cs="Cambria Math"/>
                <w:color w:val="000000" w:themeColor="text1"/>
                <w:lang w:val="hy-AM"/>
              </w:rPr>
              <w:t>․</w:t>
            </w:r>
            <w:r w:rsidR="000E20A1" w:rsidRPr="00CF1E7B">
              <w:rPr>
                <w:rFonts w:ascii="GHEA Grapalat" w:eastAsia="GHEA Grapalat" w:hAnsi="GHEA Grapalat" w:cs="GHEA Grapalat"/>
                <w:color w:val="000000" w:themeColor="text1"/>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F1E7B" w:rsidRPr="00CF1E7B" w14:paraId="703F5AE7" w14:textId="77777777" w:rsidTr="007E39F5">
        <w:trPr>
          <w:trHeight w:val="684"/>
        </w:trPr>
        <w:tc>
          <w:tcPr>
            <w:tcW w:w="4508" w:type="dxa"/>
            <w:shd w:val="clear" w:color="auto" w:fill="D9E2F3"/>
            <w:vAlign w:val="center"/>
          </w:tcPr>
          <w:p w14:paraId="7266C5DA"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չափը (%)</w:t>
            </w:r>
          </w:p>
        </w:tc>
        <w:tc>
          <w:tcPr>
            <w:tcW w:w="4508" w:type="dxa"/>
            <w:shd w:val="clear" w:color="auto" w:fill="FFFFFF"/>
            <w:vAlign w:val="center"/>
          </w:tcPr>
          <w:p w14:paraId="6BC1434A"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7E36449" w14:textId="77777777" w:rsidTr="007E39F5">
        <w:trPr>
          <w:trHeight w:val="1282"/>
        </w:trPr>
        <w:tc>
          <w:tcPr>
            <w:tcW w:w="4508" w:type="dxa"/>
            <w:shd w:val="clear" w:color="auto" w:fill="D9E2F3"/>
            <w:vAlign w:val="center"/>
          </w:tcPr>
          <w:p w14:paraId="498F34D9"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տեսակը</w:t>
            </w:r>
          </w:p>
        </w:tc>
        <w:tc>
          <w:tcPr>
            <w:tcW w:w="4508" w:type="dxa"/>
            <w:vAlign w:val="center"/>
          </w:tcPr>
          <w:p w14:paraId="15EB3616" w14:textId="63465981"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868681999"/>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Ուղղակի մասնակցություն</w:t>
            </w:r>
          </w:p>
          <w:p w14:paraId="7B86A7E1" w14:textId="19963735"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440572912"/>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Անուղղակի մասնակցություն</w:t>
            </w:r>
          </w:p>
        </w:tc>
      </w:tr>
      <w:tr w:rsidR="00CF1E7B" w:rsidRPr="00CF1E7B" w14:paraId="1F2E7B14" w14:textId="77777777" w:rsidTr="007E39F5">
        <w:tc>
          <w:tcPr>
            <w:tcW w:w="9016" w:type="dxa"/>
            <w:gridSpan w:val="2"/>
            <w:vAlign w:val="center"/>
          </w:tcPr>
          <w:p w14:paraId="698B46F8" w14:textId="58F053C0"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70491207"/>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բ</w:t>
            </w:r>
            <w:r w:rsidR="000E20A1" w:rsidRPr="00CF1E7B">
              <w:rPr>
                <w:rFonts w:ascii="Cambria Math" w:eastAsia="Cambria Math" w:hAnsi="Cambria Math" w:cs="Cambria Math"/>
                <w:color w:val="000000" w:themeColor="text1"/>
                <w:lang w:val="hy-AM"/>
              </w:rPr>
              <w:t>․</w:t>
            </w:r>
            <w:r w:rsidR="000E20A1" w:rsidRPr="00CF1E7B">
              <w:rPr>
                <w:rFonts w:ascii="GHEA Grapalat" w:eastAsia="GHEA Grapalat" w:hAnsi="GHEA Grapalat" w:cs="GHEA Grapalat"/>
                <w:color w:val="000000" w:themeColor="text1"/>
                <w:lang w:val="hy-AM"/>
              </w:rPr>
              <w:t xml:space="preserve"> տվյալ իրավաբանական անձի նկատմամբ իրականացնում է իրական (փաստացի) վերահսկողություն այլ միջոցներով</w:t>
            </w:r>
          </w:p>
        </w:tc>
      </w:tr>
      <w:tr w:rsidR="00CF1E7B" w:rsidRPr="00CF1E7B" w14:paraId="5548EB30" w14:textId="77777777" w:rsidTr="007E39F5">
        <w:tc>
          <w:tcPr>
            <w:tcW w:w="9016" w:type="dxa"/>
            <w:gridSpan w:val="2"/>
            <w:vAlign w:val="center"/>
          </w:tcPr>
          <w:p w14:paraId="55345FB8" w14:textId="386FB6DB"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81971841"/>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գ</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հանդիսանում է տվյալ իրավաբանական անձի գործունեության ընդհանուր կամ ընթացիկ ղեկավարումն իրականացնող պաշտոնատար անձ</w:t>
            </w:r>
            <w:r w:rsidR="000E20A1" w:rsidRPr="00CF1E7B">
              <w:rPr>
                <w:rFonts w:ascii="GHEA Grapalat" w:hAnsi="GHEA Grapalat"/>
                <w:color w:val="000000" w:themeColor="text1"/>
                <w:lang w:val="hy-AM"/>
              </w:rPr>
              <w:t xml:space="preserve"> </w:t>
            </w:r>
            <w:r w:rsidR="000E20A1" w:rsidRPr="00CF1E7B">
              <w:rPr>
                <w:rFonts w:ascii="GHEA Grapalat" w:eastAsia="GHEA Grapalat" w:hAnsi="GHEA Grapalat" w:cs="GHEA Grapalat"/>
                <w:color w:val="000000" w:themeColor="text1"/>
                <w:lang w:val="hy-AM"/>
              </w:rPr>
              <w:t>այն դեպքում, երբ առկա չէ «ա» և «բ» կետերի պահանջներին համապատասխանող ֆիզիկական անձ</w:t>
            </w:r>
          </w:p>
        </w:tc>
      </w:tr>
    </w:tbl>
    <w:p w14:paraId="69736601"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F1E7B" w:rsidRPr="00F63BD2" w14:paraId="7734D5D9" w14:textId="77777777" w:rsidTr="007E39F5">
        <w:trPr>
          <w:trHeight w:val="924"/>
        </w:trPr>
        <w:tc>
          <w:tcPr>
            <w:tcW w:w="9016" w:type="dxa"/>
            <w:gridSpan w:val="2"/>
            <w:vAlign w:val="center"/>
          </w:tcPr>
          <w:p w14:paraId="0B1D1ED7" w14:textId="5A38EE0C"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897461338"/>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F1E7B" w:rsidRPr="00CF1E7B" w14:paraId="63C176F0" w14:textId="77777777" w:rsidTr="007E39F5">
        <w:trPr>
          <w:trHeight w:val="684"/>
        </w:trPr>
        <w:tc>
          <w:tcPr>
            <w:tcW w:w="4508" w:type="dxa"/>
            <w:shd w:val="clear" w:color="auto" w:fill="D9E2F3"/>
            <w:vAlign w:val="center"/>
          </w:tcPr>
          <w:p w14:paraId="40FCEB6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չափը (%)</w:t>
            </w:r>
          </w:p>
        </w:tc>
        <w:tc>
          <w:tcPr>
            <w:tcW w:w="4508" w:type="dxa"/>
            <w:vAlign w:val="center"/>
          </w:tcPr>
          <w:p w14:paraId="41E0AFB4"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14561D3B" w14:textId="77777777" w:rsidTr="007E39F5">
        <w:trPr>
          <w:trHeight w:val="1282"/>
        </w:trPr>
        <w:tc>
          <w:tcPr>
            <w:tcW w:w="4508" w:type="dxa"/>
            <w:shd w:val="clear" w:color="auto" w:fill="D9E2F3"/>
            <w:vAlign w:val="center"/>
          </w:tcPr>
          <w:p w14:paraId="0FFCBA45"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Մասնակցության տեսակը</w:t>
            </w:r>
          </w:p>
        </w:tc>
        <w:tc>
          <w:tcPr>
            <w:tcW w:w="4508" w:type="dxa"/>
            <w:vAlign w:val="center"/>
          </w:tcPr>
          <w:p w14:paraId="6D829DD0" w14:textId="51B5D2B0"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370194158"/>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Ուղղակի մասնակցություն</w:t>
            </w:r>
          </w:p>
          <w:p w14:paraId="46ED2FF8" w14:textId="4FA4C2E4"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358386919"/>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Անուղղակի մասնակցություն</w:t>
            </w:r>
          </w:p>
        </w:tc>
      </w:tr>
      <w:tr w:rsidR="00CF1E7B" w:rsidRPr="00CF1E7B" w14:paraId="52C6C057" w14:textId="77777777" w:rsidTr="007E39F5">
        <w:tc>
          <w:tcPr>
            <w:tcW w:w="9016" w:type="dxa"/>
            <w:gridSpan w:val="2"/>
            <w:vAlign w:val="center"/>
          </w:tcPr>
          <w:p w14:paraId="46AC15A2" w14:textId="20A11C67"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350172285"/>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բ</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իրավունք ունի նշանակելու կամ հեռացնելու իրավաբանական անձի կառավարման մարմինների անդամների մեծամասնությանը</w:t>
            </w:r>
          </w:p>
        </w:tc>
      </w:tr>
      <w:tr w:rsidR="00CF1E7B" w:rsidRPr="00CF1E7B" w14:paraId="47FDDBD0" w14:textId="77777777" w:rsidTr="007E39F5">
        <w:tc>
          <w:tcPr>
            <w:tcW w:w="9016" w:type="dxa"/>
            <w:gridSpan w:val="2"/>
            <w:vAlign w:val="center"/>
          </w:tcPr>
          <w:p w14:paraId="2DCDB74D" w14:textId="1295A632"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722589211"/>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գ</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F1E7B" w:rsidRPr="00CF1E7B" w14:paraId="5BD7828F" w14:textId="77777777" w:rsidTr="007E39F5">
        <w:tc>
          <w:tcPr>
            <w:tcW w:w="9016" w:type="dxa"/>
            <w:gridSpan w:val="2"/>
            <w:vAlign w:val="center"/>
          </w:tcPr>
          <w:p w14:paraId="70E6A868" w14:textId="0C785E46"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583753897"/>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դ</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իրավաբանական անձի նկատմամբ իրականացնում է իրական (փաստացի) վերահսկողություն այլ միջոցներով</w:t>
            </w:r>
          </w:p>
        </w:tc>
      </w:tr>
      <w:tr w:rsidR="00CF1E7B" w:rsidRPr="00CF1E7B" w14:paraId="441E1F9F" w14:textId="77777777" w:rsidTr="007E39F5">
        <w:tc>
          <w:tcPr>
            <w:tcW w:w="9016" w:type="dxa"/>
            <w:gridSpan w:val="2"/>
            <w:vAlign w:val="center"/>
          </w:tcPr>
          <w:p w14:paraId="75B88DA0" w14:textId="5BDCBCB1"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042667163"/>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ե</w:t>
            </w:r>
            <w:r w:rsidR="000E20A1" w:rsidRPr="00CF1E7B">
              <w:rPr>
                <w:rFonts w:ascii="Cambria Math" w:eastAsia="Cambria Math" w:hAnsi="Cambria Math" w:cs="Cambria Math"/>
                <w:color w:val="000000" w:themeColor="text1"/>
                <w:lang w:val="hy-AM"/>
              </w:rPr>
              <w:t>․</w:t>
            </w:r>
            <w:r w:rsidR="000E20A1" w:rsidRPr="00CF1E7B">
              <w:rPr>
                <w:rFonts w:ascii="GHEA Grapalat" w:eastAsia="Cambria Math" w:hAnsi="GHEA Grapalat" w:cs="Cambria Math"/>
                <w:color w:val="000000" w:themeColor="text1"/>
                <w:lang w:val="hy-AM"/>
              </w:rPr>
              <w:t xml:space="preserve"> </w:t>
            </w:r>
            <w:r w:rsidR="000E20A1" w:rsidRPr="00CF1E7B">
              <w:rPr>
                <w:rFonts w:ascii="GHEA Grapalat" w:eastAsia="GHEA Grapalat" w:hAnsi="GHEA Grapalat" w:cs="GHEA Grapalat"/>
                <w:color w:val="000000" w:themeColor="text1"/>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F1E7B" w:rsidRPr="00F63BD2" w14:paraId="08E5C03C" w14:textId="77777777" w:rsidTr="007E39F5">
        <w:tc>
          <w:tcPr>
            <w:tcW w:w="2837" w:type="dxa"/>
            <w:shd w:val="clear" w:color="auto" w:fill="D9E2F3"/>
            <w:vAlign w:val="center"/>
          </w:tcPr>
          <w:p w14:paraId="42C51495"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Իրական շահառու դառնալու օրը, ամիսը, տարին</w:t>
            </w:r>
          </w:p>
        </w:tc>
        <w:tc>
          <w:tcPr>
            <w:tcW w:w="6180" w:type="dxa"/>
            <w:vAlign w:val="center"/>
          </w:tcPr>
          <w:p w14:paraId="1DB376EA"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3D21972A" w14:textId="77777777" w:rsidTr="007E39F5">
        <w:tc>
          <w:tcPr>
            <w:tcW w:w="2837" w:type="dxa"/>
            <w:shd w:val="clear" w:color="auto" w:fill="D9E2F3"/>
            <w:vAlign w:val="center"/>
          </w:tcPr>
          <w:p w14:paraId="710C6D6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Կազմակերպության նկատմամբ վերահսկողության իրականացումը</w:t>
            </w:r>
          </w:p>
        </w:tc>
        <w:tc>
          <w:tcPr>
            <w:tcW w:w="6180" w:type="dxa"/>
            <w:vAlign w:val="center"/>
          </w:tcPr>
          <w:p w14:paraId="04CCE2D5" w14:textId="18A03557"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769041764"/>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 xml:space="preserve">Առանձին </w:t>
            </w:r>
          </w:p>
          <w:p w14:paraId="4326A8AC" w14:textId="5B3EEF66" w:rsidR="000E20A1" w:rsidRPr="00CF1E7B" w:rsidRDefault="00000000" w:rsidP="007E39F5">
            <w:pPr>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454287896"/>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Փոխկապակցված անձանց հետ համատեղ</w:t>
            </w:r>
          </w:p>
        </w:tc>
      </w:tr>
      <w:tr w:rsidR="00CF1E7B" w:rsidRPr="00CF1E7B" w14:paraId="218777F6" w14:textId="77777777" w:rsidTr="007E39F5">
        <w:tc>
          <w:tcPr>
            <w:tcW w:w="2837" w:type="dxa"/>
            <w:shd w:val="clear" w:color="auto" w:fill="D9E2F3"/>
            <w:vAlign w:val="center"/>
          </w:tcPr>
          <w:p w14:paraId="4CB10770"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 xml:space="preserve">Ընդերքօգտագործման ոլորտի հաշվետու կազմակերպության իրական շահառուն հանդիսանում է </w:t>
            </w:r>
            <w:r w:rsidRPr="00CF1E7B">
              <w:rPr>
                <w:rFonts w:ascii="GHEA Grapalat" w:eastAsia="GHEA Grapalat" w:hAnsi="GHEA Grapalat" w:cs="GHEA Grapalat"/>
                <w:color w:val="000000" w:themeColor="text1"/>
                <w:lang w:val="hy-AM"/>
              </w:rPr>
              <w:lastRenderedPageBreak/>
              <w:t>պաշտոնատար անձ կամ նրա ընտանիքի անդամ</w:t>
            </w:r>
          </w:p>
        </w:tc>
        <w:tc>
          <w:tcPr>
            <w:tcW w:w="6180" w:type="dxa"/>
            <w:vAlign w:val="center"/>
          </w:tcPr>
          <w:p w14:paraId="3E774415" w14:textId="6685ACA3"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447587436"/>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Այո</w:t>
            </w:r>
          </w:p>
          <w:p w14:paraId="007B9ECB" w14:textId="33F56EBD" w:rsidR="000E20A1" w:rsidRPr="00CF1E7B" w:rsidRDefault="00000000" w:rsidP="007E39F5">
            <w:pPr>
              <w:spacing w:before="240" w:after="240"/>
              <w:rPr>
                <w:rFonts w:ascii="GHEA Grapalat" w:eastAsia="GHEA Grapalat" w:hAnsi="GHEA Grapalat" w:cs="GHEA Grapalat"/>
                <w:color w:val="000000" w:themeColor="text1"/>
                <w:lang w:val="hy-AM"/>
              </w:rPr>
            </w:pPr>
            <w:sdt>
              <w:sdtPr>
                <w:rPr>
                  <w:rFonts w:ascii="GHEA Grapalat" w:eastAsia="GHEA Grapalat" w:hAnsi="GHEA Grapalat" w:cs="GHEA Grapalat"/>
                  <w:color w:val="000000" w:themeColor="text1"/>
                  <w:lang w:val="hy-AM"/>
                </w:rPr>
                <w:id w:val="-1236392488"/>
                <w14:checkbox>
                  <w14:checked w14:val="0"/>
                  <w14:checkedState w14:val="2612" w14:font="MS Gothic"/>
                  <w14:uncheckedState w14:val="2610" w14:font="MS Gothic"/>
                </w14:checkbox>
              </w:sdtPr>
              <w:sdtContent>
                <w:r w:rsidR="000E20A1" w:rsidRPr="00CF1E7B">
                  <w:rPr>
                    <w:rFonts w:ascii="Segoe UI Symbol" w:eastAsia="MS Gothic" w:hAnsi="Segoe UI Symbol" w:cs="Segoe UI Symbol"/>
                    <w:color w:val="000000" w:themeColor="text1"/>
                    <w:lang w:val="hy-AM"/>
                  </w:rPr>
                  <w:t>☐</w:t>
                </w:r>
              </w:sdtContent>
            </w:sdt>
            <w:r w:rsidR="000E20A1" w:rsidRPr="00CF1E7B">
              <w:rPr>
                <w:rFonts w:ascii="GHEA Grapalat" w:eastAsia="GHEA Grapalat" w:hAnsi="GHEA Grapalat" w:cs="GHEA Grapalat"/>
                <w:color w:val="000000" w:themeColor="text1"/>
                <w:lang w:val="hy-AM"/>
              </w:rPr>
              <w:tab/>
              <w:t>Ոչ</w:t>
            </w:r>
          </w:p>
        </w:tc>
      </w:tr>
    </w:tbl>
    <w:p w14:paraId="6511E445"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F1E7B" w:rsidRPr="00CF1E7B" w14:paraId="2C34275B" w14:textId="77777777" w:rsidTr="007E39F5">
        <w:tc>
          <w:tcPr>
            <w:tcW w:w="2837" w:type="dxa"/>
            <w:shd w:val="clear" w:color="auto" w:fill="D9E2F3"/>
            <w:vAlign w:val="center"/>
          </w:tcPr>
          <w:p w14:paraId="7A6F107B"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Էլ</w:t>
            </w:r>
            <w:r w:rsidRPr="00CF1E7B">
              <w:rPr>
                <w:rFonts w:ascii="Cambria Math" w:eastAsia="Cambria Math" w:hAnsi="Cambria Math" w:cs="Cambria Math"/>
                <w:color w:val="000000" w:themeColor="text1"/>
                <w:lang w:val="hy-AM"/>
              </w:rPr>
              <w:t>․</w:t>
            </w:r>
            <w:r w:rsidRPr="00CF1E7B">
              <w:rPr>
                <w:rFonts w:ascii="GHEA Grapalat" w:eastAsia="GHEA Grapalat" w:hAnsi="GHEA Grapalat" w:cs="GHEA Grapalat"/>
                <w:color w:val="000000" w:themeColor="text1"/>
                <w:lang w:val="hy-AM"/>
              </w:rPr>
              <w:t xml:space="preserve"> փոստի հասցեն</w:t>
            </w:r>
          </w:p>
        </w:tc>
        <w:tc>
          <w:tcPr>
            <w:tcW w:w="6180" w:type="dxa"/>
            <w:vAlign w:val="center"/>
          </w:tcPr>
          <w:p w14:paraId="11D825F0"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306D758E" w14:textId="77777777" w:rsidTr="007E39F5">
        <w:tc>
          <w:tcPr>
            <w:tcW w:w="2837" w:type="dxa"/>
            <w:shd w:val="clear" w:color="auto" w:fill="D9E2F3"/>
            <w:vAlign w:val="center"/>
          </w:tcPr>
          <w:p w14:paraId="67D68641"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Հեռախոսահամարը</w:t>
            </w:r>
          </w:p>
        </w:tc>
        <w:tc>
          <w:tcPr>
            <w:tcW w:w="6180" w:type="dxa"/>
            <w:vAlign w:val="center"/>
          </w:tcPr>
          <w:p w14:paraId="2BE94E4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7243880C" w14:textId="77777777" w:rsidR="000E20A1" w:rsidRPr="00CF1E7B" w:rsidRDefault="000E20A1" w:rsidP="000E20A1">
      <w:pPr>
        <w:pBdr>
          <w:top w:val="nil"/>
          <w:left w:val="nil"/>
          <w:bottom w:val="nil"/>
          <w:right w:val="nil"/>
          <w:between w:val="nil"/>
        </w:pBdr>
        <w:ind w:left="792"/>
        <w:rPr>
          <w:rFonts w:ascii="GHEA Grapalat" w:eastAsia="GHEA Grapalat" w:hAnsi="GHEA Grapalat" w:cs="GHEA Grapalat"/>
          <w:i/>
          <w:color w:val="000000" w:themeColor="text1"/>
          <w:lang w:val="hy-AM"/>
        </w:rPr>
      </w:pPr>
      <w:r w:rsidRPr="00CF1E7B">
        <w:rPr>
          <w:rFonts w:ascii="GHEA Grapalat" w:hAnsi="GHEA Grapalat"/>
          <w:color w:val="000000" w:themeColor="text1"/>
          <w:lang w:val="hy-AM"/>
        </w:rPr>
        <w:br w:type="page"/>
      </w:r>
    </w:p>
    <w:p w14:paraId="23C72ECB" w14:textId="77777777" w:rsidR="000E20A1" w:rsidRPr="00CF1E7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lastRenderedPageBreak/>
        <w:t>Միջանկյալ իրավաբանական անձինք</w:t>
      </w:r>
    </w:p>
    <w:p w14:paraId="2B5AF418"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CF1E7B" w14:paraId="5E540140" w14:textId="77777777" w:rsidTr="007E39F5">
        <w:tc>
          <w:tcPr>
            <w:tcW w:w="2835" w:type="dxa"/>
            <w:shd w:val="clear" w:color="auto" w:fill="D9E2F3"/>
            <w:vAlign w:val="center"/>
          </w:tcPr>
          <w:p w14:paraId="5B530818"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w:t>
            </w:r>
          </w:p>
        </w:tc>
        <w:tc>
          <w:tcPr>
            <w:tcW w:w="6180" w:type="dxa"/>
            <w:vAlign w:val="center"/>
          </w:tcPr>
          <w:p w14:paraId="1B6A7695"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7CF26A72" w14:textId="77777777" w:rsidTr="007E39F5">
        <w:tc>
          <w:tcPr>
            <w:tcW w:w="2835" w:type="dxa"/>
            <w:shd w:val="clear" w:color="auto" w:fill="D9E2F3"/>
            <w:vAlign w:val="center"/>
          </w:tcPr>
          <w:p w14:paraId="57C0ED42"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Անվանումը լատինատառ</w:t>
            </w:r>
          </w:p>
        </w:tc>
        <w:tc>
          <w:tcPr>
            <w:tcW w:w="6180" w:type="dxa"/>
            <w:vAlign w:val="center"/>
          </w:tcPr>
          <w:p w14:paraId="1F5AE43B"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3025D74" w14:textId="77777777" w:rsidTr="007E39F5">
        <w:tc>
          <w:tcPr>
            <w:tcW w:w="2835" w:type="dxa"/>
            <w:shd w:val="clear" w:color="auto" w:fill="D9E2F3"/>
            <w:vAlign w:val="center"/>
          </w:tcPr>
          <w:p w14:paraId="7AEA8E66"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Պետական գրանցման համարը</w:t>
            </w:r>
          </w:p>
        </w:tc>
        <w:tc>
          <w:tcPr>
            <w:tcW w:w="6180" w:type="dxa"/>
            <w:vAlign w:val="center"/>
          </w:tcPr>
          <w:p w14:paraId="1365C9FB"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557084FD" w14:textId="77777777" w:rsidTr="007E39F5">
        <w:tc>
          <w:tcPr>
            <w:tcW w:w="2835" w:type="dxa"/>
            <w:shd w:val="clear" w:color="auto" w:fill="D9E2F3"/>
            <w:vAlign w:val="center"/>
          </w:tcPr>
          <w:p w14:paraId="4CC7F89E"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օրը, ամիսը, տարին</w:t>
            </w:r>
          </w:p>
        </w:tc>
        <w:tc>
          <w:tcPr>
            <w:tcW w:w="6180" w:type="dxa"/>
            <w:vAlign w:val="center"/>
          </w:tcPr>
          <w:p w14:paraId="2E999832"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49E1C5D0" w14:textId="77777777" w:rsidTr="007E39F5">
        <w:tc>
          <w:tcPr>
            <w:tcW w:w="2835" w:type="dxa"/>
            <w:shd w:val="clear" w:color="auto" w:fill="D9E2F3"/>
            <w:vAlign w:val="center"/>
          </w:tcPr>
          <w:p w14:paraId="58AABB0B"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հասցեն</w:t>
            </w:r>
          </w:p>
        </w:tc>
        <w:tc>
          <w:tcPr>
            <w:tcW w:w="6180" w:type="dxa"/>
            <w:vAlign w:val="center"/>
          </w:tcPr>
          <w:p w14:paraId="28D68CB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686C91B6" w14:textId="77777777" w:rsidTr="007E39F5">
        <w:tc>
          <w:tcPr>
            <w:tcW w:w="2835" w:type="dxa"/>
            <w:shd w:val="clear" w:color="auto" w:fill="D9E2F3"/>
            <w:vAlign w:val="center"/>
          </w:tcPr>
          <w:p w14:paraId="756E9B45"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Գրանցման պետությունը</w:t>
            </w:r>
          </w:p>
        </w:tc>
        <w:tc>
          <w:tcPr>
            <w:tcW w:w="6180" w:type="dxa"/>
            <w:vAlign w:val="center"/>
          </w:tcPr>
          <w:p w14:paraId="2F4796AF"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CF1E7B" w14:paraId="1176237C" w14:textId="77777777" w:rsidTr="007E39F5">
        <w:tc>
          <w:tcPr>
            <w:tcW w:w="2835" w:type="dxa"/>
            <w:shd w:val="clear" w:color="auto" w:fill="D9E2F3"/>
            <w:vAlign w:val="center"/>
          </w:tcPr>
          <w:p w14:paraId="281EE0AA"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Գործադիր մարմնի ղեկավարի անունը և ազգանունը</w:t>
            </w:r>
          </w:p>
        </w:tc>
        <w:tc>
          <w:tcPr>
            <w:tcW w:w="6180" w:type="dxa"/>
            <w:vAlign w:val="center"/>
          </w:tcPr>
          <w:p w14:paraId="439DA2AA"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7C3C09B6"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F63BD2" w14:paraId="46FC4489" w14:textId="77777777" w:rsidTr="007E39F5">
        <w:trPr>
          <w:trHeight w:val="853"/>
        </w:trPr>
        <w:tc>
          <w:tcPr>
            <w:tcW w:w="2835" w:type="dxa"/>
            <w:vMerge w:val="restart"/>
            <w:shd w:val="clear" w:color="auto" w:fill="D9E2F3"/>
            <w:vAlign w:val="center"/>
          </w:tcPr>
          <w:p w14:paraId="264D77C4"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F63BD2" w14:paraId="0631A014" w14:textId="77777777" w:rsidTr="007E39F5">
        <w:trPr>
          <w:trHeight w:val="850"/>
        </w:trPr>
        <w:tc>
          <w:tcPr>
            <w:tcW w:w="2835" w:type="dxa"/>
            <w:vMerge/>
            <w:shd w:val="clear" w:color="auto" w:fill="D9E2F3"/>
            <w:vAlign w:val="center"/>
          </w:tcPr>
          <w:p w14:paraId="56DE130F"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p>
        </w:tc>
        <w:tc>
          <w:tcPr>
            <w:tcW w:w="6180" w:type="dxa"/>
          </w:tcPr>
          <w:p w14:paraId="208E17BE"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F63BD2" w14:paraId="0F47A39C" w14:textId="77777777" w:rsidTr="007E39F5">
        <w:trPr>
          <w:trHeight w:val="850"/>
        </w:trPr>
        <w:tc>
          <w:tcPr>
            <w:tcW w:w="2835" w:type="dxa"/>
            <w:vMerge/>
            <w:shd w:val="clear" w:color="auto" w:fill="D9E2F3"/>
            <w:vAlign w:val="center"/>
          </w:tcPr>
          <w:p w14:paraId="38D6E0C1"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p>
        </w:tc>
        <w:tc>
          <w:tcPr>
            <w:tcW w:w="6180" w:type="dxa"/>
          </w:tcPr>
          <w:p w14:paraId="26791C83"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F63BD2" w14:paraId="1CD77669" w14:textId="77777777" w:rsidTr="007E39F5">
        <w:trPr>
          <w:trHeight w:val="850"/>
        </w:trPr>
        <w:tc>
          <w:tcPr>
            <w:tcW w:w="2835" w:type="dxa"/>
            <w:vMerge/>
            <w:shd w:val="clear" w:color="auto" w:fill="D9E2F3"/>
            <w:vAlign w:val="center"/>
          </w:tcPr>
          <w:p w14:paraId="4A5C5F3A"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p>
        </w:tc>
        <w:tc>
          <w:tcPr>
            <w:tcW w:w="6180" w:type="dxa"/>
          </w:tcPr>
          <w:p w14:paraId="54BE1FD1"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CF1E7B" w:rsidRPr="00F63BD2" w14:paraId="00DF7A1D" w14:textId="77777777" w:rsidTr="007E39F5">
        <w:trPr>
          <w:trHeight w:val="850"/>
        </w:trPr>
        <w:tc>
          <w:tcPr>
            <w:tcW w:w="2835" w:type="dxa"/>
            <w:vMerge/>
            <w:shd w:val="clear" w:color="auto" w:fill="D9E2F3"/>
            <w:vAlign w:val="center"/>
          </w:tcPr>
          <w:p w14:paraId="10E659B0" w14:textId="77777777" w:rsidR="000E20A1" w:rsidRPr="00CF1E7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lang w:val="hy-AM"/>
              </w:rPr>
            </w:pPr>
          </w:p>
        </w:tc>
        <w:tc>
          <w:tcPr>
            <w:tcW w:w="6180" w:type="dxa"/>
          </w:tcPr>
          <w:p w14:paraId="700B699C"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185C6881" w14:textId="77777777" w:rsidR="000E20A1" w:rsidRPr="00CF1E7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F1E7B" w:rsidRPr="00CF1E7B" w14:paraId="695B8231" w14:textId="77777777" w:rsidTr="007E39F5">
        <w:tc>
          <w:tcPr>
            <w:tcW w:w="2835" w:type="dxa"/>
            <w:shd w:val="clear" w:color="auto" w:fill="D9E2F3"/>
            <w:vAlign w:val="center"/>
          </w:tcPr>
          <w:p w14:paraId="2C21D8A9"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Ֆոնդային բորսայի անվանումը</w:t>
            </w:r>
          </w:p>
        </w:tc>
        <w:tc>
          <w:tcPr>
            <w:tcW w:w="6180" w:type="dxa"/>
            <w:vAlign w:val="center"/>
          </w:tcPr>
          <w:p w14:paraId="2981886D"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r w:rsidR="000E20A1" w:rsidRPr="00CF1E7B" w14:paraId="1D954F64" w14:textId="77777777" w:rsidTr="007E39F5">
        <w:tc>
          <w:tcPr>
            <w:tcW w:w="2835" w:type="dxa"/>
            <w:shd w:val="clear" w:color="auto" w:fill="D9E2F3"/>
            <w:vAlign w:val="center"/>
          </w:tcPr>
          <w:p w14:paraId="769E8A05" w14:textId="77777777" w:rsidR="000E20A1" w:rsidRPr="00CF1E7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Հղումը բորսայում առկա փաստաթղթերին</w:t>
            </w:r>
          </w:p>
        </w:tc>
        <w:tc>
          <w:tcPr>
            <w:tcW w:w="6180" w:type="dxa"/>
            <w:vAlign w:val="center"/>
          </w:tcPr>
          <w:p w14:paraId="3B21DFD9" w14:textId="77777777" w:rsidR="000E20A1" w:rsidRPr="00CF1E7B" w:rsidRDefault="000E20A1" w:rsidP="007E39F5">
            <w:pPr>
              <w:spacing w:before="240" w:after="240"/>
              <w:rPr>
                <w:rFonts w:ascii="GHEA Grapalat" w:eastAsia="GHEA Grapalat" w:hAnsi="GHEA Grapalat" w:cs="GHEA Grapalat"/>
                <w:color w:val="000000" w:themeColor="text1"/>
                <w:lang w:val="hy-AM"/>
              </w:rPr>
            </w:pPr>
          </w:p>
        </w:tc>
      </w:tr>
    </w:tbl>
    <w:p w14:paraId="041374B7" w14:textId="4D7CB51F" w:rsidR="000E20A1" w:rsidRPr="00CF1E7B" w:rsidRDefault="000E20A1" w:rsidP="000E20A1">
      <w:pPr>
        <w:pBdr>
          <w:top w:val="nil"/>
          <w:left w:val="nil"/>
          <w:bottom w:val="nil"/>
          <w:right w:val="nil"/>
          <w:between w:val="nil"/>
        </w:pBdr>
        <w:spacing w:before="240"/>
        <w:rPr>
          <w:rFonts w:ascii="GHEA Grapalat" w:eastAsia="GHEA Grapalat" w:hAnsi="GHEA Grapalat" w:cs="GHEA Grapalat"/>
          <w:i/>
          <w:color w:val="000000" w:themeColor="text1"/>
          <w:lang w:val="hy-AM"/>
        </w:rPr>
      </w:pPr>
    </w:p>
    <w:p w14:paraId="79714B99" w14:textId="77777777" w:rsidR="000E20A1" w:rsidRPr="00CF1E7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t>Լրացուցիչ նշումներ</w:t>
      </w:r>
    </w:p>
    <w:p w14:paraId="0A6E127D" w14:textId="77777777" w:rsidR="000E20A1" w:rsidRPr="00CF1E7B" w:rsidRDefault="000E20A1" w:rsidP="000E20A1">
      <w:pPr>
        <w:pBdr>
          <w:top w:val="nil"/>
          <w:left w:val="nil"/>
          <w:bottom w:val="nil"/>
          <w:right w:val="nil"/>
          <w:between w:val="nil"/>
        </w:pBdr>
        <w:rPr>
          <w:rFonts w:ascii="GHEA Grapalat" w:eastAsia="GHEA Grapalat" w:hAnsi="GHEA Grapalat" w:cs="GHEA Grapalat"/>
          <w:b/>
          <w:color w:val="000000" w:themeColor="text1"/>
          <w:lang w:val="hy-AM"/>
        </w:rPr>
      </w:pPr>
    </w:p>
    <w:tbl>
      <w:tblPr>
        <w:tblStyle w:val="TableGrid"/>
        <w:tblW w:w="0" w:type="auto"/>
        <w:tblLayout w:type="fixed"/>
        <w:tblLook w:val="04A0" w:firstRow="1" w:lastRow="0" w:firstColumn="1" w:lastColumn="0" w:noHBand="0" w:noVBand="1"/>
      </w:tblPr>
      <w:tblGrid>
        <w:gridCol w:w="9016"/>
      </w:tblGrid>
      <w:tr w:rsidR="00CF1E7B" w:rsidRPr="00F63BD2" w14:paraId="01D1EC12" w14:textId="77777777" w:rsidTr="007E39F5">
        <w:tc>
          <w:tcPr>
            <w:tcW w:w="9016" w:type="dxa"/>
            <w:shd w:val="clear" w:color="auto" w:fill="DBE5F1" w:themeFill="accent1" w:themeFillTint="33"/>
          </w:tcPr>
          <w:p w14:paraId="3BC7FA16" w14:textId="77777777" w:rsidR="000E20A1" w:rsidRPr="00CF1E7B" w:rsidRDefault="000E20A1" w:rsidP="007E39F5">
            <w:pPr>
              <w:spacing w:before="240" w:after="160" w:line="259" w:lineRule="auto"/>
              <w:rPr>
                <w:rFonts w:ascii="GHEA Grapalat" w:eastAsia="GHEA Grapalat" w:hAnsi="GHEA Grapalat" w:cs="GHEA Grapalat"/>
                <w:i/>
                <w:color w:val="000000" w:themeColor="text1"/>
                <w:lang w:val="hy-AM"/>
              </w:rPr>
            </w:pPr>
            <w:r w:rsidRPr="00CF1E7B">
              <w:rPr>
                <w:rFonts w:ascii="GHEA Grapalat" w:eastAsia="GHEA Grapalat" w:hAnsi="GHEA Grapalat" w:cs="GHEA Grapalat"/>
                <w:i/>
                <w:color w:val="000000" w:themeColor="text1"/>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CF1E7B" w:rsidRPr="00F63BD2" w14:paraId="37647348" w14:textId="77777777" w:rsidTr="007E39F5">
        <w:trPr>
          <w:trHeight w:val="10187"/>
        </w:trPr>
        <w:tc>
          <w:tcPr>
            <w:tcW w:w="9016" w:type="dxa"/>
          </w:tcPr>
          <w:p w14:paraId="6D5A2C5A" w14:textId="77777777" w:rsidR="000E20A1" w:rsidRPr="00CF1E7B" w:rsidRDefault="000E20A1" w:rsidP="007E39F5">
            <w:pPr>
              <w:rPr>
                <w:rFonts w:ascii="GHEA Grapalat" w:eastAsia="GHEA Grapalat" w:hAnsi="GHEA Grapalat" w:cs="GHEA Grapalat"/>
                <w:b/>
                <w:color w:val="000000" w:themeColor="text1"/>
                <w:lang w:val="hy-AM"/>
              </w:rPr>
            </w:pPr>
          </w:p>
        </w:tc>
      </w:tr>
    </w:tbl>
    <w:p w14:paraId="23A76202" w14:textId="77777777" w:rsidR="000E20A1" w:rsidRPr="00CF1E7B" w:rsidRDefault="000E20A1" w:rsidP="000E20A1">
      <w:pPr>
        <w:pBdr>
          <w:top w:val="nil"/>
          <w:left w:val="nil"/>
          <w:bottom w:val="nil"/>
          <w:right w:val="nil"/>
          <w:between w:val="nil"/>
        </w:pBdr>
        <w:rPr>
          <w:rFonts w:ascii="GHEA Grapalat" w:eastAsia="GHEA Grapalat" w:hAnsi="GHEA Grapalat" w:cs="GHEA Grapalat"/>
          <w:b/>
          <w:color w:val="000000" w:themeColor="text1"/>
          <w:lang w:val="hy-AM"/>
        </w:rPr>
      </w:pPr>
    </w:p>
    <w:p w14:paraId="676799D3" w14:textId="77777777" w:rsidR="000E20A1" w:rsidRPr="00CF1E7B" w:rsidRDefault="000E20A1" w:rsidP="000E20A1">
      <w:pPr>
        <w:pStyle w:val="BodyTextIndent3"/>
        <w:spacing w:line="240" w:lineRule="auto"/>
        <w:jc w:val="right"/>
        <w:rPr>
          <w:rFonts w:ascii="GHEA Grapalat" w:hAnsi="GHEA Grapalat" w:cs="Arial"/>
          <w:b/>
          <w:color w:val="000000" w:themeColor="text1"/>
          <w:lang w:val="hy-AM"/>
        </w:rPr>
      </w:pPr>
    </w:p>
    <w:p w14:paraId="0C852F36" w14:textId="77777777" w:rsidR="000E20A1" w:rsidRPr="00CF1E7B"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6C70F23F" w14:textId="77777777" w:rsidR="000E20A1" w:rsidRPr="00CF1E7B"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40A4D9A" w14:textId="77777777" w:rsidR="000E20A1" w:rsidRPr="00CF1E7B"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5A4FEA61" w14:textId="77777777" w:rsidR="000E20A1" w:rsidRPr="00CF1E7B"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6DF787C" w14:textId="77777777" w:rsidR="000E20A1" w:rsidRPr="00CF1E7B" w:rsidRDefault="000E20A1" w:rsidP="000E20A1">
      <w:pPr>
        <w:pStyle w:val="BodyTextIndent3"/>
        <w:spacing w:line="240" w:lineRule="auto"/>
        <w:ind w:firstLine="0"/>
        <w:jc w:val="left"/>
        <w:rPr>
          <w:rFonts w:ascii="GHEA Grapalat" w:hAnsi="GHEA Grapalat"/>
          <w:b/>
          <w:color w:val="000000" w:themeColor="text1"/>
          <w:lang w:val="hy-AM"/>
        </w:rPr>
      </w:pPr>
    </w:p>
    <w:p w14:paraId="061E0072" w14:textId="77777777" w:rsidR="000E20A1" w:rsidRPr="00CF1E7B" w:rsidRDefault="000E20A1" w:rsidP="000E20A1">
      <w:pPr>
        <w:pStyle w:val="BodyTextIndent3"/>
        <w:spacing w:line="240" w:lineRule="auto"/>
        <w:ind w:firstLine="0"/>
        <w:jc w:val="left"/>
        <w:rPr>
          <w:rFonts w:ascii="GHEA Grapalat" w:hAnsi="GHEA Grapalat"/>
          <w:b/>
          <w:color w:val="000000" w:themeColor="text1"/>
          <w:lang w:val="hy-AM"/>
        </w:rPr>
      </w:pPr>
    </w:p>
    <w:p w14:paraId="4803CF42" w14:textId="77777777" w:rsidR="000E20A1" w:rsidRPr="00CF1E7B" w:rsidRDefault="000E20A1" w:rsidP="000E20A1">
      <w:pPr>
        <w:pStyle w:val="BodyTextIndent3"/>
        <w:spacing w:line="240" w:lineRule="auto"/>
        <w:ind w:firstLine="0"/>
        <w:jc w:val="left"/>
        <w:rPr>
          <w:rFonts w:ascii="GHEA Grapalat" w:hAnsi="GHEA Grapalat"/>
          <w:b/>
          <w:color w:val="000000" w:themeColor="text1"/>
          <w:lang w:val="hy-AM"/>
        </w:rPr>
      </w:pPr>
    </w:p>
    <w:p w14:paraId="5532F982" w14:textId="77777777" w:rsidR="000E20A1" w:rsidRPr="00CF1E7B" w:rsidRDefault="000E20A1" w:rsidP="000E20A1">
      <w:pPr>
        <w:pStyle w:val="BodyTextIndent3"/>
        <w:spacing w:line="240" w:lineRule="auto"/>
        <w:ind w:firstLine="0"/>
        <w:jc w:val="left"/>
        <w:rPr>
          <w:rFonts w:ascii="GHEA Grapalat" w:hAnsi="GHEA Grapalat"/>
          <w:b/>
          <w:color w:val="000000" w:themeColor="text1"/>
          <w:lang w:val="hy-AM"/>
        </w:rPr>
      </w:pPr>
    </w:p>
    <w:p w14:paraId="1F9AC499" w14:textId="77777777" w:rsidR="000E20A1" w:rsidRPr="00CF1E7B" w:rsidRDefault="000E20A1" w:rsidP="000E20A1">
      <w:pPr>
        <w:spacing w:line="360" w:lineRule="auto"/>
        <w:jc w:val="center"/>
        <w:rPr>
          <w:rFonts w:ascii="GHEA Grapalat" w:eastAsia="GHEA Grapalat" w:hAnsi="GHEA Grapalat" w:cs="GHEA Grapalat"/>
          <w:b/>
          <w:color w:val="000000" w:themeColor="text1"/>
          <w:lang w:val="hy-AM"/>
        </w:rPr>
      </w:pPr>
    </w:p>
    <w:p w14:paraId="0F74E94B" w14:textId="77777777" w:rsidR="000E20A1" w:rsidRPr="00CF1E7B" w:rsidRDefault="000E20A1" w:rsidP="000E20A1">
      <w:pPr>
        <w:spacing w:line="360" w:lineRule="auto"/>
        <w:jc w:val="center"/>
        <w:rPr>
          <w:rFonts w:ascii="GHEA Grapalat" w:eastAsia="GHEA Grapalat" w:hAnsi="GHEA Grapalat" w:cs="GHEA Grapalat"/>
          <w:b/>
          <w:color w:val="000000" w:themeColor="text1"/>
          <w:lang w:val="hy-AM"/>
        </w:rPr>
      </w:pPr>
    </w:p>
    <w:p w14:paraId="13268F35" w14:textId="77777777" w:rsidR="000E20A1" w:rsidRPr="00CF1E7B" w:rsidRDefault="000E20A1" w:rsidP="000E20A1">
      <w:pPr>
        <w:spacing w:line="360" w:lineRule="auto"/>
        <w:jc w:val="center"/>
        <w:rPr>
          <w:rFonts w:ascii="GHEA Grapalat" w:eastAsia="GHEA Grapalat" w:hAnsi="GHEA Grapalat" w:cs="GHEA Grapalat"/>
          <w:b/>
          <w:color w:val="000000" w:themeColor="text1"/>
          <w:lang w:val="hy-AM"/>
        </w:rPr>
      </w:pPr>
      <w:r w:rsidRPr="00CF1E7B">
        <w:rPr>
          <w:rFonts w:ascii="GHEA Grapalat" w:eastAsia="GHEA Grapalat" w:hAnsi="GHEA Grapalat" w:cs="GHEA Grapalat"/>
          <w:b/>
          <w:color w:val="000000" w:themeColor="text1"/>
          <w:lang w:val="hy-AM"/>
        </w:rPr>
        <w:t>I. Հայտարարագրի լրացման կարգը</w:t>
      </w:r>
    </w:p>
    <w:p w14:paraId="49509721" w14:textId="77777777" w:rsidR="000E20A1" w:rsidRPr="00CF1E7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themeColor="text1"/>
          <w:lang w:val="hy-AM"/>
        </w:rPr>
      </w:pPr>
    </w:p>
    <w:p w14:paraId="33C2B3A4"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F1E7B">
        <w:rPr>
          <w:rFonts w:ascii="Cambria Math" w:eastAsia="GHEA Grapalat" w:hAnsi="Cambria Math" w:cs="GHEA Grapalat"/>
          <w:color w:val="000000" w:themeColor="text1"/>
          <w:lang w:val="hy-AM"/>
        </w:rPr>
        <w:t>․</w:t>
      </w:r>
    </w:p>
    <w:p w14:paraId="4F726E92"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CF1E7B"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CF1E7B"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CF1E7B" w:rsidRDefault="000E20A1" w:rsidP="000E20A1">
      <w:pPr>
        <w:spacing w:line="276" w:lineRule="auto"/>
        <w:ind w:firstLine="567"/>
        <w:jc w:val="both"/>
        <w:rPr>
          <w:rFonts w:ascii="GHEA Grapalat" w:eastAsia="GHEA Grapalat" w:hAnsi="GHEA Grapalat" w:cs="GHEA Grapalat"/>
          <w:color w:val="000000" w:themeColor="text1"/>
          <w:lang w:val="hy-AM"/>
        </w:rPr>
      </w:pPr>
    </w:p>
    <w:p w14:paraId="4F7DA824"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2-րդ բաժինը (Բաժնետոմսերի ցուցակման տվյալները)</w:t>
      </w:r>
      <w:r w:rsidRPr="00CF1E7B">
        <w:rPr>
          <w:rFonts w:ascii="GHEA Grapalat" w:eastAsia="GHEA Grapalat" w:hAnsi="GHEA Grapalat" w:cs="GHEA Grapalat"/>
          <w:b/>
          <w:color w:val="000000" w:themeColor="text1"/>
          <w:lang w:val="hy-AM"/>
        </w:rPr>
        <w:t xml:space="preserve"> </w:t>
      </w:r>
      <w:r w:rsidRPr="00CF1E7B">
        <w:rPr>
          <w:rFonts w:ascii="GHEA Grapalat" w:eastAsia="GHEA Grapalat" w:hAnsi="GHEA Grapalat" w:cs="GHEA Grapalat"/>
          <w:color w:val="000000" w:themeColor="text1"/>
          <w:lang w:val="hy-AM"/>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CF1E7B">
        <w:rPr>
          <w:rFonts w:ascii="Cambria Math" w:eastAsia="GHEA Grapalat" w:hAnsi="Cambria Math" w:cs="GHEA Grapalat"/>
          <w:color w:val="000000" w:themeColor="text1"/>
          <w:lang w:val="hy-AM"/>
        </w:rPr>
        <w:t>․</w:t>
      </w:r>
    </w:p>
    <w:p w14:paraId="22A85741"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CF1E7B">
        <w:rPr>
          <w:rFonts w:ascii="GHEA Grapalat" w:eastAsia="GHEA Grapalat" w:hAnsi="GHEA Grapalat" w:cs="GHEA Grapalat"/>
          <w:color w:val="000000" w:themeColor="text1"/>
          <w:lang w:val="hy-AM"/>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«Վերահսկողության մակարդակը» ենթաբաժինը լրացվում է, եթե հայտարարագրի 2</w:t>
      </w:r>
      <w:r w:rsidRPr="00CF1E7B">
        <w:rPr>
          <w:rFonts w:ascii="Cambria Math" w:eastAsia="Cambria Math" w:hAnsi="Cambria Math" w:cs="Cambria Math"/>
          <w:color w:val="000000" w:themeColor="text1"/>
          <w:lang w:val="hy-AM"/>
        </w:rPr>
        <w:t>․</w:t>
      </w:r>
      <w:r w:rsidRPr="00CF1E7B">
        <w:rPr>
          <w:rFonts w:ascii="GHEA Grapalat" w:eastAsia="GHEA Grapalat" w:hAnsi="GHEA Grapalat" w:cs="GHEA Grapalat"/>
          <w:color w:val="000000" w:themeColor="text1"/>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p>
    <w:p w14:paraId="201627FF"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3-րդ բաժինը (Պետության, համայնքի կամ միջազգային կազմակերպության մասնակցությունը)</w:t>
      </w:r>
      <w:r w:rsidRPr="00CF1E7B">
        <w:rPr>
          <w:rFonts w:ascii="GHEA Grapalat" w:eastAsia="GHEA Grapalat" w:hAnsi="GHEA Grapalat" w:cs="GHEA Grapalat"/>
          <w:b/>
          <w:color w:val="000000" w:themeColor="text1"/>
          <w:lang w:val="hy-AM"/>
        </w:rPr>
        <w:t xml:space="preserve"> </w:t>
      </w:r>
      <w:r w:rsidRPr="00CF1E7B">
        <w:rPr>
          <w:rFonts w:ascii="GHEA Grapalat" w:eastAsia="GHEA Grapalat" w:hAnsi="GHEA Grapalat" w:cs="GHEA Grapalat"/>
          <w:color w:val="000000" w:themeColor="text1"/>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F1E7B">
        <w:rPr>
          <w:rFonts w:ascii="Cambria Math" w:eastAsia="GHEA Grapalat" w:hAnsi="Cambria Math" w:cs="GHEA Grapalat"/>
          <w:color w:val="000000" w:themeColor="text1"/>
          <w:lang w:val="hy-AM"/>
        </w:rPr>
        <w:t>․</w:t>
      </w:r>
    </w:p>
    <w:p w14:paraId="0D092A2C"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CF1E7B">
        <w:rPr>
          <w:rFonts w:ascii="GHEA Grapalat" w:eastAsia="GHEA Grapalat" w:hAnsi="GHEA Grapalat" w:cs="GHEA Grapalat"/>
          <w:color w:val="000000" w:themeColor="text1"/>
          <w:lang w:val="hy-AM"/>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CF1E7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lang w:val="hy-AM"/>
        </w:rPr>
      </w:pPr>
    </w:p>
    <w:p w14:paraId="11845626"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F1E7B">
        <w:rPr>
          <w:rFonts w:ascii="Cambria Math" w:eastAsia="GHEA Grapalat" w:hAnsi="Cambria Math" w:cs="GHEA Grapalat"/>
          <w:color w:val="000000" w:themeColor="text1"/>
          <w:lang w:val="hy-AM"/>
        </w:rPr>
        <w:t>․</w:t>
      </w:r>
    </w:p>
    <w:p w14:paraId="1CE99D10"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«Անձի հաշվառման հասցեն» ենթաբաժնում լրացվում է իրական շահառուի հաշվառման վայրի հասցեն.</w:t>
      </w:r>
    </w:p>
    <w:p w14:paraId="50E7AB2D"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CF1E7B">
        <w:rPr>
          <w:rFonts w:ascii="GHEA Grapalat" w:eastAsia="GHEA Grapalat" w:hAnsi="GHEA Grapalat" w:cs="GHEA Grapalat"/>
          <w:color w:val="000000" w:themeColor="text1"/>
          <w:lang w:val="hy-AM"/>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F1E7B">
        <w:rPr>
          <w:rFonts w:ascii="Cambria Math" w:eastAsia="GHEA Grapalat" w:hAnsi="Cambria Math" w:cs="GHEA Grapalat"/>
          <w:color w:val="000000" w:themeColor="text1"/>
          <w:lang w:val="hy-AM"/>
        </w:rPr>
        <w:t>․</w:t>
      </w:r>
    </w:p>
    <w:p w14:paraId="7F5958E3"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w:t>
      </w:r>
      <w:r w:rsidRPr="00CF1E7B">
        <w:rPr>
          <w:rFonts w:ascii="Cambria Math" w:eastAsia="GHEA Grapalat" w:hAnsi="Cambria Math" w:cs="GHEA Grapalat"/>
          <w:color w:val="000000" w:themeColor="text1"/>
          <w:lang w:val="hy-AM"/>
        </w:rPr>
        <w:t>․</w:t>
      </w:r>
      <w:r w:rsidRPr="00CF1E7B">
        <w:rPr>
          <w:rFonts w:ascii="GHEA Grapalat" w:eastAsia="GHEA Grapalat" w:hAnsi="GHEA Grapalat" w:cs="GHEA Grapalat"/>
          <w:color w:val="000000" w:themeColor="text1"/>
          <w:lang w:val="hy-AM"/>
        </w:rPr>
        <w:t xml:space="preserve"> Այս ենթաբաժնի «</w:t>
      </w:r>
      <w:r w:rsidRPr="00CF1E7B">
        <w:rPr>
          <w:rFonts w:ascii="GHEA Grapalat" w:eastAsia="GHEA Grapalat" w:hAnsi="GHEA Grapalat" w:cs="GHEA Grapalat"/>
          <w:b/>
          <w:color w:val="000000" w:themeColor="text1"/>
          <w:lang w:val="hy-AM"/>
        </w:rPr>
        <w:t>ա</w:t>
      </w:r>
      <w:r w:rsidRPr="00CF1E7B">
        <w:rPr>
          <w:rFonts w:ascii="GHEA Grapalat" w:eastAsia="GHEA Grapalat" w:hAnsi="GHEA Grapalat" w:cs="GHEA Grapalat"/>
          <w:color w:val="000000" w:themeColor="text1"/>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CF1E7B">
        <w:rPr>
          <w:rFonts w:ascii="GHEA Grapalat" w:eastAsia="GHEA Grapalat" w:hAnsi="GHEA Grapalat" w:cs="GHEA Grapalat"/>
          <w:color w:val="000000" w:themeColor="text1"/>
          <w:lang w:val="hy-AM"/>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բ</w:t>
      </w:r>
      <w:r w:rsidRPr="00CF1E7B">
        <w:rPr>
          <w:rFonts w:ascii="Cambria Math" w:eastAsia="GHEA Grapalat" w:hAnsi="Cambria Math" w:cs="GHEA Grapalat"/>
          <w:color w:val="000000" w:themeColor="text1"/>
          <w:lang w:val="hy-AM"/>
        </w:rPr>
        <w:t>․</w:t>
      </w:r>
      <w:r w:rsidRPr="00CF1E7B">
        <w:rPr>
          <w:rFonts w:ascii="GHEA Grapalat" w:eastAsia="GHEA Grapalat" w:hAnsi="GHEA Grapalat" w:cs="GHEA Grapalat"/>
          <w:color w:val="000000" w:themeColor="text1"/>
          <w:lang w:val="hy-AM"/>
        </w:rPr>
        <w:t xml:space="preserve"> Այս ենթաբաժնի «</w:t>
      </w:r>
      <w:r w:rsidRPr="00CF1E7B">
        <w:rPr>
          <w:rFonts w:ascii="GHEA Grapalat" w:eastAsia="GHEA Grapalat" w:hAnsi="GHEA Grapalat" w:cs="GHEA Grapalat"/>
          <w:b/>
          <w:color w:val="000000" w:themeColor="text1"/>
          <w:lang w:val="hy-AM"/>
        </w:rPr>
        <w:t>բ</w:t>
      </w:r>
      <w:r w:rsidRPr="00CF1E7B">
        <w:rPr>
          <w:rFonts w:ascii="GHEA Grapalat" w:eastAsia="GHEA Grapalat" w:hAnsi="GHEA Grapalat" w:cs="GHEA Grapalat"/>
          <w:color w:val="000000" w:themeColor="text1"/>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գ</w:t>
      </w:r>
      <w:r w:rsidRPr="00CF1E7B">
        <w:rPr>
          <w:rFonts w:ascii="GHEA Grapalat" w:eastAsia="GHEA Grapalat" w:hAnsi="GHEA Grapalat" w:cs="GHEA Grapalat"/>
          <w:color w:val="000000" w:themeColor="text1"/>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bookmarkStart w:id="11" w:name="_heading=h.gjdgxs" w:colFirst="0" w:colLast="0"/>
      <w:bookmarkEnd w:id="11"/>
      <w:r w:rsidRPr="00CF1E7B">
        <w:rPr>
          <w:rFonts w:ascii="GHEA Grapalat" w:eastAsia="GHEA Grapalat" w:hAnsi="GHEA Grapalat" w:cs="GHEA Grapalat"/>
          <w:color w:val="000000" w:themeColor="text1"/>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F1E7B">
        <w:rPr>
          <w:rFonts w:ascii="Cambria Math" w:eastAsia="Cambria Math" w:hAnsi="Cambria Math" w:cs="Cambria Math"/>
          <w:color w:val="000000" w:themeColor="text1"/>
          <w:lang w:val="hy-AM"/>
        </w:rPr>
        <w:t>․</w:t>
      </w:r>
      <w:r w:rsidRPr="00CF1E7B">
        <w:rPr>
          <w:rFonts w:ascii="GHEA Grapalat" w:eastAsia="GHEA Grapalat" w:hAnsi="GHEA Grapalat" w:cs="GHEA Grapalat"/>
          <w:color w:val="000000" w:themeColor="text1"/>
          <w:lang w:val="hy-AM"/>
        </w:rPr>
        <w:t>5-րդ կետում սահմանված կանոնների հաշվառմամբ։ Այս ենթաբաժնում հիմքերի վերաբերյալ տվյալները լրացվում են հետևյալ կանոններով</w:t>
      </w:r>
      <w:r w:rsidRPr="00CF1E7B">
        <w:rPr>
          <w:rFonts w:ascii="Cambria Math" w:eastAsia="GHEA Grapalat" w:hAnsi="Cambria Math" w:cs="GHEA Grapalat"/>
          <w:color w:val="000000" w:themeColor="text1"/>
          <w:lang w:val="hy-AM"/>
        </w:rPr>
        <w:t>․</w:t>
      </w:r>
    </w:p>
    <w:p w14:paraId="4B61A4B8"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ա</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ա</w:t>
      </w:r>
      <w:r w:rsidRPr="00CF1E7B">
        <w:rPr>
          <w:rFonts w:ascii="GHEA Grapalat" w:eastAsia="GHEA Grapalat" w:hAnsi="GHEA Grapalat" w:cs="GHEA Grapalat"/>
          <w:color w:val="000000" w:themeColor="text1"/>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բ</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բ</w:t>
      </w:r>
      <w:r w:rsidRPr="00CF1E7B">
        <w:rPr>
          <w:rFonts w:ascii="GHEA Grapalat" w:eastAsia="GHEA Grapalat" w:hAnsi="GHEA Grapalat" w:cs="GHEA Grapalat"/>
          <w:color w:val="000000" w:themeColor="text1"/>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գ</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գ</w:t>
      </w:r>
      <w:r w:rsidRPr="00CF1E7B">
        <w:rPr>
          <w:rFonts w:ascii="GHEA Grapalat" w:eastAsia="GHEA Grapalat" w:hAnsi="GHEA Grapalat" w:cs="GHEA Grapalat"/>
          <w:color w:val="000000" w:themeColor="text1"/>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դ</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դ</w:t>
      </w:r>
      <w:r w:rsidRPr="00CF1E7B">
        <w:rPr>
          <w:rFonts w:ascii="GHEA Grapalat" w:eastAsia="GHEA Grapalat" w:hAnsi="GHEA Grapalat" w:cs="GHEA Grapalat"/>
          <w:color w:val="000000" w:themeColor="text1"/>
          <w:lang w:val="hy-AM"/>
        </w:rPr>
        <w:t>»</w:t>
      </w:r>
      <w:r w:rsidRPr="00CF1E7B">
        <w:rPr>
          <w:rFonts w:ascii="GHEA Grapalat" w:eastAsia="GHEA Grapalat" w:hAnsi="GHEA Grapalat" w:cs="GHEA Grapalat"/>
          <w:b/>
          <w:color w:val="000000" w:themeColor="text1"/>
          <w:lang w:val="hy-AM"/>
        </w:rPr>
        <w:t xml:space="preserve"> </w:t>
      </w:r>
      <w:r w:rsidRPr="00CF1E7B">
        <w:rPr>
          <w:rFonts w:ascii="GHEA Grapalat" w:eastAsia="GHEA Grapalat" w:hAnsi="GHEA Grapalat" w:cs="GHEA Grapalat"/>
          <w:color w:val="000000" w:themeColor="text1"/>
          <w:lang w:val="hy-AM"/>
        </w:rPr>
        <w:t xml:space="preserve">կետում կատարվում է նշում, եթե անձն «ա»-«գ» կետերի իմաստով չի հանդիսանում Կազմակերպության իրական շահառու, սակայն վերահսկում է </w:t>
      </w:r>
      <w:r w:rsidRPr="00CF1E7B">
        <w:rPr>
          <w:rFonts w:ascii="GHEA Grapalat" w:eastAsia="GHEA Grapalat" w:hAnsi="GHEA Grapalat" w:cs="GHEA Grapalat"/>
          <w:color w:val="000000" w:themeColor="text1"/>
          <w:lang w:val="hy-AM"/>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CF1E7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ե</w:t>
      </w:r>
      <w:r w:rsidRPr="00CF1E7B">
        <w:rPr>
          <w:rFonts w:ascii="Cambria Math" w:eastAsia="GHEA Grapalat" w:hAnsi="Cambria Math" w:cs="GHEA Grapalat"/>
          <w:color w:val="000000" w:themeColor="text1"/>
          <w:lang w:val="hy-AM"/>
        </w:rPr>
        <w:t xml:space="preserve">․ </w:t>
      </w:r>
      <w:r w:rsidRPr="00CF1E7B">
        <w:rPr>
          <w:rFonts w:ascii="GHEA Grapalat" w:eastAsia="GHEA Grapalat" w:hAnsi="GHEA Grapalat" w:cs="GHEA Grapalat"/>
          <w:color w:val="000000" w:themeColor="text1"/>
          <w:lang w:val="hy-AM"/>
        </w:rPr>
        <w:t>Այս ենթաբաժնի «</w:t>
      </w:r>
      <w:r w:rsidRPr="00CF1E7B">
        <w:rPr>
          <w:rFonts w:ascii="GHEA Grapalat" w:eastAsia="GHEA Grapalat" w:hAnsi="GHEA Grapalat" w:cs="GHEA Grapalat"/>
          <w:b/>
          <w:color w:val="000000" w:themeColor="text1"/>
          <w:lang w:val="hy-AM"/>
        </w:rPr>
        <w:t>ե</w:t>
      </w:r>
      <w:r w:rsidRPr="00CF1E7B">
        <w:rPr>
          <w:rFonts w:ascii="GHEA Grapalat" w:eastAsia="GHEA Grapalat" w:hAnsi="GHEA Grapalat" w:cs="GHEA Grapalat"/>
          <w:color w:val="000000" w:themeColor="text1"/>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CF1E7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lang w:val="hy-AM"/>
        </w:rPr>
      </w:pPr>
    </w:p>
    <w:p w14:paraId="3855405D"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CF1E7B">
        <w:rPr>
          <w:rFonts w:ascii="Cambria Math" w:eastAsia="GHEA Grapalat" w:hAnsi="Cambria Math" w:cs="GHEA Grapalat"/>
          <w:color w:val="000000" w:themeColor="text1"/>
          <w:lang w:val="hy-AM"/>
        </w:rPr>
        <w:t>․</w:t>
      </w:r>
    </w:p>
    <w:p w14:paraId="3992FFF6"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CF1E7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CF1E7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lang w:val="hy-AM"/>
        </w:rPr>
      </w:pPr>
    </w:p>
    <w:p w14:paraId="773203B8"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CF1E7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lang w:val="hy-AM"/>
        </w:rPr>
      </w:pPr>
      <w:r w:rsidRPr="00CF1E7B">
        <w:rPr>
          <w:rFonts w:ascii="GHEA Grapalat" w:eastAsia="GHEA Grapalat" w:hAnsi="GHEA Grapalat" w:cs="GHEA Grapalat"/>
          <w:color w:val="000000" w:themeColor="text1"/>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0151453"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3B97006"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C0B4EAD"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68D61B09"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78D82074"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661E978" w14:textId="77777777" w:rsidR="000E20A1" w:rsidRPr="00CF1E7B"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54666A7" w14:textId="77777777" w:rsidR="000E20A1" w:rsidRPr="00CF1E7B" w:rsidRDefault="000E20A1" w:rsidP="000E20A1">
      <w:pPr>
        <w:pStyle w:val="BodyTextIndent3"/>
        <w:spacing w:line="240" w:lineRule="auto"/>
        <w:ind w:left="360" w:firstLine="0"/>
        <w:rPr>
          <w:rFonts w:ascii="GHEA Grapalat" w:hAnsi="GHEA Grapalat"/>
          <w:i/>
          <w:color w:val="000000" w:themeColor="text1"/>
          <w:sz w:val="16"/>
          <w:szCs w:val="16"/>
          <w:lang w:val="hy-AM"/>
        </w:rPr>
      </w:pPr>
      <w:r w:rsidRPr="00CF1E7B">
        <w:rPr>
          <w:rFonts w:ascii="GHEA Grapalat" w:hAnsi="GHEA Grapalat" w:cs="Sylfaen"/>
          <w:i/>
          <w:color w:val="000000" w:themeColor="text1"/>
          <w:sz w:val="16"/>
          <w:szCs w:val="16"/>
          <w:lang w:val="hy-AM" w:eastAsia="ru-RU"/>
        </w:rPr>
        <w:t>*</w:t>
      </w:r>
      <w:r w:rsidRPr="00CF1E7B">
        <w:rPr>
          <w:rFonts w:ascii="GHEA Grapalat" w:hAnsi="GHEA Grapalat"/>
          <w:i/>
          <w:color w:val="000000" w:themeColor="text1"/>
          <w:sz w:val="16"/>
          <w:szCs w:val="16"/>
          <w:lang w:val="hy-AM"/>
        </w:rPr>
        <w:t xml:space="preserve"> լրացվում է հանձնաժողովի քարտուղարի կողմից` մինչև հրավերը տեղեկագրում հրապարակելը:</w:t>
      </w:r>
    </w:p>
    <w:p w14:paraId="294BF663" w14:textId="3A89B867" w:rsidR="00D968C4" w:rsidRPr="00CF1E7B" w:rsidRDefault="000E20A1" w:rsidP="00D968C4">
      <w:pPr>
        <w:pStyle w:val="BodyTextIndent3"/>
        <w:spacing w:line="240" w:lineRule="auto"/>
        <w:ind w:left="360" w:firstLine="0"/>
        <w:rPr>
          <w:rFonts w:ascii="GHEA Grapalat" w:hAnsi="GHEA Grapalat" w:cs="Sylfaen"/>
          <w:i/>
          <w:color w:val="000000" w:themeColor="text1"/>
          <w:sz w:val="16"/>
          <w:szCs w:val="16"/>
          <w:lang w:val="hy-AM" w:eastAsia="ru-RU"/>
        </w:rPr>
      </w:pPr>
      <w:r w:rsidRPr="00CF1E7B">
        <w:rPr>
          <w:rFonts w:ascii="GHEA Grapalat" w:hAnsi="GHEA Grapalat" w:cs="Sylfaen"/>
          <w:i/>
          <w:color w:val="000000" w:themeColor="text1"/>
          <w:lang w:val="hy-AM" w:eastAsia="ru-RU"/>
        </w:rPr>
        <w:t xml:space="preserve">** </w:t>
      </w:r>
      <w:r w:rsidR="00D968C4" w:rsidRPr="00CF1E7B">
        <w:rPr>
          <w:rFonts w:ascii="GHEA Grapalat" w:hAnsi="GHEA Grapalat" w:cs="Sylfaen"/>
          <w:i/>
          <w:color w:val="000000" w:themeColor="text1"/>
          <w:sz w:val="16"/>
          <w:szCs w:val="16"/>
          <w:lang w:val="hy-AM" w:eastAsia="ru-RU"/>
        </w:rPr>
        <w:t xml:space="preserve"> 1.3</w:t>
      </w:r>
      <w:r w:rsidR="00D968C4" w:rsidRPr="00CF1E7B">
        <w:rPr>
          <w:rFonts w:ascii="GHEA Grapalat" w:hAnsi="GHEA Grapalat"/>
          <w:i/>
          <w:color w:val="000000" w:themeColor="text1"/>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8DCE824" w14:textId="5C30D75A" w:rsidR="000E20A1" w:rsidRPr="00CF1E7B" w:rsidRDefault="000E20A1" w:rsidP="000E20A1">
      <w:pPr>
        <w:pStyle w:val="BodyTextIndent3"/>
        <w:spacing w:line="240" w:lineRule="auto"/>
        <w:ind w:left="360" w:firstLine="0"/>
        <w:rPr>
          <w:rFonts w:ascii="GHEA Grapalat" w:hAnsi="GHEA Grapalat" w:cs="Sylfaen"/>
          <w:i/>
          <w:color w:val="000000" w:themeColor="text1"/>
          <w:lang w:val="hy-AM" w:eastAsia="ru-RU"/>
        </w:rPr>
      </w:pPr>
    </w:p>
    <w:p w14:paraId="3E56553E"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51C6C951"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5225FF1E"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16B901CF"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528728DB" w14:textId="77777777" w:rsidR="000E20A1" w:rsidRPr="00CF1E7B" w:rsidRDefault="000E20A1" w:rsidP="000E20A1">
      <w:pPr>
        <w:pStyle w:val="BodyTextIndent3"/>
        <w:spacing w:line="240" w:lineRule="auto"/>
        <w:ind w:firstLine="0"/>
        <w:jc w:val="left"/>
        <w:rPr>
          <w:rFonts w:ascii="GHEA Grapalat" w:hAnsi="GHEA Grapalat" w:cs="Sylfaen"/>
          <w:b/>
          <w:color w:val="000000" w:themeColor="text1"/>
          <w:lang w:val="hy-AM"/>
        </w:rPr>
      </w:pPr>
    </w:p>
    <w:p w14:paraId="34568BF0" w14:textId="4392824D" w:rsidR="00B2572B" w:rsidRPr="00CF1E7B" w:rsidRDefault="00B2572B" w:rsidP="000B1088">
      <w:pPr>
        <w:pStyle w:val="BodyTextIndent3"/>
        <w:spacing w:line="240" w:lineRule="auto"/>
        <w:ind w:firstLine="0"/>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lastRenderedPageBreak/>
        <w:t>Հավելված</w:t>
      </w:r>
      <w:r w:rsidRPr="00CF1E7B">
        <w:rPr>
          <w:rFonts w:ascii="GHEA Grapalat" w:hAnsi="GHEA Grapalat" w:cs="Arial"/>
          <w:b/>
          <w:color w:val="000000" w:themeColor="text1"/>
          <w:lang w:val="hy-AM"/>
        </w:rPr>
        <w:t xml:space="preserve"> </w:t>
      </w:r>
      <w:r w:rsidR="000265BD" w:rsidRPr="00CF1E7B">
        <w:rPr>
          <w:rFonts w:ascii="GHEA Grapalat" w:hAnsi="GHEA Grapalat" w:cs="Arial"/>
          <w:b/>
          <w:color w:val="000000" w:themeColor="text1"/>
          <w:lang w:val="hy-AM"/>
        </w:rPr>
        <w:t>2</w:t>
      </w:r>
    </w:p>
    <w:p w14:paraId="6A0D99EF" w14:textId="7D3B7323"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w:t>
      </w:r>
      <w:r w:rsidR="00822C80" w:rsidRPr="00CF1E7B">
        <w:rPr>
          <w:rFonts w:ascii="GHEA Grapalat" w:hAnsi="GHEA Grapalat" w:cs="Sylfaen"/>
          <w:b/>
          <w:color w:val="000000" w:themeColor="text1"/>
          <w:lang w:val="hy-AM"/>
        </w:rPr>
        <w:t>ԵՔ-ԳՀԱՇՁԲ-</w:t>
      </w:r>
      <w:r w:rsidR="00F400E7" w:rsidRPr="00CF1E7B">
        <w:rPr>
          <w:rFonts w:ascii="GHEA Grapalat" w:hAnsi="GHEA Grapalat" w:cs="Sylfaen"/>
          <w:b/>
          <w:color w:val="000000" w:themeColor="text1"/>
          <w:lang w:val="hy-AM"/>
        </w:rPr>
        <w:t>26/28</w:t>
      </w:r>
      <w:r w:rsidRPr="00CF1E7B">
        <w:rPr>
          <w:rFonts w:ascii="GHEA Grapalat" w:hAnsi="GHEA Grapalat" w:cs="Sylfaen"/>
          <w:b/>
          <w:color w:val="000000" w:themeColor="text1"/>
          <w:lang w:val="hy-AM"/>
        </w:rPr>
        <w:t>»*</w:t>
      </w:r>
      <w:r w:rsidRPr="00CF1E7B">
        <w:rPr>
          <w:rFonts w:ascii="GHEA Grapalat" w:hAnsi="GHEA Grapalat"/>
          <w:i/>
          <w:color w:val="000000" w:themeColor="text1"/>
          <w:lang w:val="hy-AM"/>
        </w:rPr>
        <w:t xml:space="preserve"> </w:t>
      </w:r>
      <w:r w:rsidRPr="00CF1E7B">
        <w:rPr>
          <w:rFonts w:ascii="GHEA Grapalat" w:hAnsi="GHEA Grapalat" w:cs="Sylfaen"/>
          <w:b/>
          <w:color w:val="000000" w:themeColor="text1"/>
          <w:lang w:val="hy-AM"/>
        </w:rPr>
        <w:t>ծածկագրով</w:t>
      </w:r>
    </w:p>
    <w:p w14:paraId="26D74296" w14:textId="77777777"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գնանշման հարցման</w:t>
      </w:r>
      <w:r w:rsidRPr="00CF1E7B">
        <w:rPr>
          <w:rFonts w:ascii="GHEA Grapalat" w:hAnsi="GHEA Grapalat" w:cs="Arial"/>
          <w:b/>
          <w:color w:val="000000" w:themeColor="text1"/>
          <w:lang w:val="hy-AM"/>
        </w:rPr>
        <w:t xml:space="preserve"> </w:t>
      </w:r>
      <w:r w:rsidRPr="00CF1E7B">
        <w:rPr>
          <w:rFonts w:ascii="GHEA Grapalat" w:hAnsi="GHEA Grapalat" w:cs="Sylfaen"/>
          <w:b/>
          <w:color w:val="000000" w:themeColor="text1"/>
          <w:lang w:val="hy-AM"/>
        </w:rPr>
        <w:t>հրավերի</w:t>
      </w:r>
    </w:p>
    <w:p w14:paraId="5D380D73" w14:textId="77777777" w:rsidR="00B2572B" w:rsidRPr="00CF1E7B" w:rsidRDefault="00B2572B" w:rsidP="00EF3662">
      <w:pPr>
        <w:rPr>
          <w:rFonts w:ascii="GHEA Grapalat" w:hAnsi="GHEA Grapalat"/>
          <w:color w:val="000000" w:themeColor="text1"/>
          <w:lang w:val="hy-AM"/>
        </w:rPr>
      </w:pPr>
    </w:p>
    <w:p w14:paraId="4A68E0D3" w14:textId="77777777" w:rsidR="00B2572B" w:rsidRPr="00CF1E7B" w:rsidRDefault="00B2572B" w:rsidP="00EF3662">
      <w:pPr>
        <w:ind w:firstLine="567"/>
        <w:jc w:val="center"/>
        <w:rPr>
          <w:rFonts w:ascii="GHEA Grapalat" w:hAnsi="GHEA Grapalat"/>
          <w:color w:val="000000" w:themeColor="text1"/>
          <w:sz w:val="20"/>
          <w:lang w:val="hy-AM"/>
        </w:rPr>
      </w:pPr>
    </w:p>
    <w:p w14:paraId="3485D5A5" w14:textId="77777777" w:rsidR="00B2572B" w:rsidRPr="00CF1E7B" w:rsidRDefault="00B2572B" w:rsidP="00EF3662">
      <w:pPr>
        <w:ind w:left="-66"/>
        <w:jc w:val="center"/>
        <w:rPr>
          <w:rFonts w:ascii="GHEA Grapalat" w:hAnsi="GHEA Grapalat"/>
          <w:b/>
          <w:color w:val="000000" w:themeColor="text1"/>
          <w:sz w:val="20"/>
          <w:lang w:val="hy-AM"/>
        </w:rPr>
      </w:pPr>
      <w:r w:rsidRPr="00CF1E7B">
        <w:rPr>
          <w:rFonts w:ascii="GHEA Grapalat" w:hAnsi="GHEA Grapalat"/>
          <w:b/>
          <w:color w:val="000000" w:themeColor="text1"/>
          <w:sz w:val="20"/>
          <w:lang w:val="hy-AM"/>
        </w:rPr>
        <w:t>Գ Ն Ա Յ Ի Ն   Ա Ռ Ա Ջ Ա Ր Կ</w:t>
      </w:r>
    </w:p>
    <w:p w14:paraId="0D61F05D" w14:textId="77777777" w:rsidR="00B2572B" w:rsidRPr="00CF1E7B" w:rsidRDefault="00B2572B" w:rsidP="00EF3662">
      <w:pPr>
        <w:ind w:firstLine="567"/>
        <w:rPr>
          <w:rFonts w:ascii="GHEA Grapalat" w:hAnsi="GHEA Grapalat"/>
          <w:color w:val="000000" w:themeColor="text1"/>
          <w:lang w:val="hy-AM"/>
        </w:rPr>
      </w:pPr>
    </w:p>
    <w:p w14:paraId="6D985241" w14:textId="77777777" w:rsidR="00800678" w:rsidRPr="00CF1E7B" w:rsidRDefault="00800678" w:rsidP="00800678">
      <w:pPr>
        <w:ind w:firstLine="567"/>
        <w:rPr>
          <w:rFonts w:ascii="GHEA Grapalat" w:hAnsi="GHEA Grapalat"/>
          <w:color w:val="000000" w:themeColor="text1"/>
          <w:lang w:val="hy-AM"/>
        </w:rPr>
      </w:pPr>
    </w:p>
    <w:p w14:paraId="079880B3" w14:textId="2BF78A57" w:rsidR="00800678" w:rsidRPr="00CF1E7B" w:rsidRDefault="00800678" w:rsidP="00800678">
      <w:pPr>
        <w:ind w:firstLine="567"/>
        <w:jc w:val="both"/>
        <w:rPr>
          <w:rFonts w:ascii="GHEA Grapalat" w:hAnsi="GHEA Grapalat" w:cs="Arial"/>
          <w:color w:val="000000" w:themeColor="text1"/>
          <w:lang w:val="hy-AM"/>
        </w:rPr>
      </w:pPr>
      <w:r w:rsidRPr="00CF1E7B">
        <w:rPr>
          <w:rFonts w:ascii="GHEA Grapalat" w:hAnsi="GHEA Grapalat" w:cs="Arial"/>
          <w:color w:val="000000" w:themeColor="text1"/>
          <w:sz w:val="20"/>
          <w:szCs w:val="20"/>
          <w:lang w:val="hy-AM"/>
        </w:rPr>
        <w:t>Ուսումնասիրելով «</w:t>
      </w:r>
      <w:r w:rsidR="00822C80" w:rsidRPr="00CF1E7B">
        <w:rPr>
          <w:rFonts w:ascii="GHEA Grapalat" w:hAnsi="GHEA Grapalat" w:cs="Arial"/>
          <w:color w:val="000000" w:themeColor="text1"/>
          <w:sz w:val="20"/>
          <w:szCs w:val="20"/>
          <w:lang w:val="hy-AM"/>
        </w:rPr>
        <w:t>ԵՔ-ԳՀԱՇՁԲ-</w:t>
      </w:r>
      <w:r w:rsidR="00F400E7" w:rsidRPr="00CF1E7B">
        <w:rPr>
          <w:rFonts w:ascii="GHEA Grapalat" w:hAnsi="GHEA Grapalat" w:cs="Arial"/>
          <w:color w:val="000000" w:themeColor="text1"/>
          <w:sz w:val="20"/>
          <w:szCs w:val="20"/>
          <w:lang w:val="hy-AM"/>
        </w:rPr>
        <w:t>26/28</w:t>
      </w:r>
      <w:r w:rsidRPr="00CF1E7B">
        <w:rPr>
          <w:rFonts w:ascii="GHEA Grapalat" w:hAnsi="GHEA Grapalat" w:cs="Arial"/>
          <w:color w:val="000000" w:themeColor="text1"/>
          <w:sz w:val="20"/>
          <w:szCs w:val="20"/>
          <w:lang w:val="hy-AM"/>
        </w:rPr>
        <w:t>»* ծածկագրով գնանշման հարցման հրավերը, այդ թվում կնքվելիք  պայմանագրի նախագիծը</w:t>
      </w:r>
      <w:r w:rsidRPr="00CF1E7B">
        <w:rPr>
          <w:rFonts w:ascii="GHEA Grapalat" w:hAnsi="GHEA Grapalat" w:cs="Arial"/>
          <w:color w:val="000000" w:themeColor="text1"/>
          <w:lang w:val="hy-AM"/>
        </w:rPr>
        <w:t xml:space="preserve">, </w:t>
      </w:r>
      <w:r w:rsidRPr="00CF1E7B">
        <w:rPr>
          <w:rFonts w:ascii="GHEA Grapalat" w:hAnsi="GHEA Grapalat"/>
          <w:color w:val="000000" w:themeColor="text1"/>
          <w:sz w:val="20"/>
          <w:u w:val="single"/>
          <w:lang w:val="hy-AM"/>
        </w:rPr>
        <w:t xml:space="preserve">                  </w:t>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u w:val="single"/>
          <w:lang w:val="hy-AM"/>
        </w:rPr>
        <w:tab/>
        <w:t xml:space="preserve">     </w:t>
      </w:r>
      <w:r w:rsidRPr="00CF1E7B">
        <w:rPr>
          <w:rFonts w:ascii="GHEA Grapalat" w:hAnsi="GHEA Grapalat"/>
          <w:color w:val="000000" w:themeColor="text1"/>
          <w:sz w:val="20"/>
          <w:u w:val="single"/>
          <w:lang w:val="hy-AM"/>
        </w:rPr>
        <w:tab/>
      </w:r>
      <w:r w:rsidRPr="00CF1E7B">
        <w:rPr>
          <w:rFonts w:ascii="GHEA Grapalat" w:hAnsi="GHEA Grapalat"/>
          <w:color w:val="000000" w:themeColor="text1"/>
          <w:sz w:val="20"/>
          <w:u w:val="single"/>
          <w:lang w:val="hy-AM"/>
        </w:rPr>
        <w:tab/>
        <w:t xml:space="preserve">           </w:t>
      </w:r>
      <w:r w:rsidRPr="00CF1E7B">
        <w:rPr>
          <w:rFonts w:ascii="GHEA Grapalat" w:hAnsi="GHEA Grapalat" w:cs="Arial"/>
          <w:color w:val="000000" w:themeColor="text1"/>
          <w:sz w:val="20"/>
          <w:szCs w:val="20"/>
          <w:lang w:val="hy-AM"/>
        </w:rPr>
        <w:t>-ն առաջարկում է</w:t>
      </w:r>
      <w:r w:rsidRPr="00CF1E7B">
        <w:rPr>
          <w:rFonts w:ascii="GHEA Grapalat" w:hAnsi="GHEA Grapalat" w:cs="Arial"/>
          <w:color w:val="000000" w:themeColor="text1"/>
          <w:lang w:val="hy-AM"/>
        </w:rPr>
        <w:t xml:space="preserve">   </w:t>
      </w:r>
    </w:p>
    <w:p w14:paraId="008E1AE3" w14:textId="77777777" w:rsidR="00800678" w:rsidRPr="00CF1E7B" w:rsidRDefault="00800678" w:rsidP="00800678">
      <w:pPr>
        <w:ind w:firstLine="567"/>
        <w:jc w:val="both"/>
        <w:rPr>
          <w:rFonts w:ascii="GHEA Grapalat" w:hAnsi="GHEA Grapalat" w:cs="Arial"/>
          <w:color w:val="000000" w:themeColor="text1"/>
          <w:lang w:val="hy-AM"/>
        </w:rPr>
      </w:pPr>
      <w:bookmarkStart w:id="12" w:name="_Hlk23147299"/>
      <w:r w:rsidRPr="00CF1E7B">
        <w:rPr>
          <w:rFonts w:ascii="GHEA Grapalat" w:hAnsi="GHEA Grapalat" w:cs="Sylfaen"/>
          <w:color w:val="000000" w:themeColor="text1"/>
          <w:vertAlign w:val="superscript"/>
          <w:lang w:val="hy-AM"/>
        </w:rPr>
        <w:t xml:space="preserve">                                                                                     մասնակցի անվանումը</w:t>
      </w:r>
    </w:p>
    <w:bookmarkEnd w:id="12"/>
    <w:p w14:paraId="66AA315B" w14:textId="77777777" w:rsidR="00800678" w:rsidRPr="00CF1E7B" w:rsidRDefault="00800678" w:rsidP="00800678">
      <w:pPr>
        <w:jc w:val="both"/>
        <w:rPr>
          <w:rFonts w:ascii="GHEA Grapalat" w:hAnsi="GHEA Grapalat"/>
          <w:color w:val="000000" w:themeColor="text1"/>
          <w:sz w:val="20"/>
          <w:lang w:val="hy-AM"/>
        </w:rPr>
      </w:pPr>
      <w:r w:rsidRPr="00CF1E7B">
        <w:rPr>
          <w:rFonts w:ascii="GHEA Grapalat" w:hAnsi="GHEA Grapalat" w:cs="Arial"/>
          <w:color w:val="000000" w:themeColor="text1"/>
          <w:sz w:val="20"/>
          <w:szCs w:val="20"/>
          <w:lang w:val="hy-AM"/>
        </w:rPr>
        <w:t>պայմանագիրը կատարել ներքոհիշյալ ընդհանուր գներով.</w:t>
      </w:r>
    </w:p>
    <w:p w14:paraId="2A34676C" w14:textId="77777777" w:rsidR="00800678" w:rsidRPr="00CF1E7B" w:rsidRDefault="00800678" w:rsidP="00800678">
      <w:pPr>
        <w:jc w:val="center"/>
        <w:rPr>
          <w:rFonts w:ascii="GHEA Grapalat" w:hAnsi="GHEA Grapalat"/>
          <w:color w:val="000000" w:themeColor="text1"/>
          <w:sz w:val="20"/>
          <w:lang w:val="hy-AM"/>
        </w:rPr>
      </w:pPr>
      <w:r w:rsidRPr="00CF1E7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lang w:val="hy-AM"/>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CF1E7B" w:rsidRPr="00F63BD2" w14:paraId="5743DD7C" w14:textId="77777777" w:rsidTr="0033410B">
        <w:trPr>
          <w:cantSplit/>
          <w:trHeight w:val="916"/>
          <w:jc w:val="center"/>
        </w:trPr>
        <w:tc>
          <w:tcPr>
            <w:tcW w:w="1136" w:type="dxa"/>
            <w:tcBorders>
              <w:top w:val="single" w:sz="4" w:space="0" w:color="auto"/>
              <w:left w:val="single" w:sz="4" w:space="0" w:color="auto"/>
              <w:right w:val="single" w:sz="4" w:space="0" w:color="auto"/>
            </w:tcBorders>
            <w:vAlign w:val="center"/>
          </w:tcPr>
          <w:p w14:paraId="377066BD"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Չափա-</w:t>
            </w:r>
          </w:p>
          <w:p w14:paraId="6E222597" w14:textId="77777777" w:rsidR="00800678" w:rsidRPr="00CF1E7B" w:rsidRDefault="00800678" w:rsidP="0033410B">
            <w:pPr>
              <w:jc w:val="center"/>
              <w:rPr>
                <w:rFonts w:ascii="GHEA Grapalat" w:hAnsi="GHEA Grapalat"/>
                <w:b/>
                <w:bCs/>
                <w:color w:val="000000" w:themeColor="text1"/>
                <w:sz w:val="16"/>
                <w:lang w:val="hy-AM"/>
              </w:rPr>
            </w:pPr>
            <w:r w:rsidRPr="00CF1E7B">
              <w:rPr>
                <w:rFonts w:ascii="GHEA Grapalat" w:hAnsi="GHEA Grapalat"/>
                <w:b/>
                <w:bCs/>
                <w:color w:val="000000" w:themeColor="text1"/>
                <w:sz w:val="16"/>
                <w:szCs w:val="18"/>
                <w:lang w:val="hy-AM"/>
              </w:rPr>
              <w:t>բաժինների համարները</w:t>
            </w:r>
          </w:p>
        </w:tc>
        <w:tc>
          <w:tcPr>
            <w:tcW w:w="3259" w:type="dxa"/>
            <w:tcBorders>
              <w:top w:val="single" w:sz="4" w:space="0" w:color="auto"/>
              <w:left w:val="single" w:sz="4" w:space="0" w:color="auto"/>
              <w:right w:val="single" w:sz="4" w:space="0" w:color="auto"/>
            </w:tcBorders>
            <w:vAlign w:val="center"/>
          </w:tcPr>
          <w:p w14:paraId="2F091641"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Աշխատանքի անվանումը</w:t>
            </w:r>
          </w:p>
        </w:tc>
        <w:tc>
          <w:tcPr>
            <w:tcW w:w="2210" w:type="dxa"/>
            <w:tcBorders>
              <w:top w:val="single" w:sz="4" w:space="0" w:color="auto"/>
              <w:left w:val="single" w:sz="4" w:space="0" w:color="auto"/>
              <w:right w:val="single" w:sz="4" w:space="0" w:color="auto"/>
            </w:tcBorders>
            <w:vAlign w:val="center"/>
          </w:tcPr>
          <w:p w14:paraId="0AA793F5"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 xml:space="preserve">Արժեք </w:t>
            </w:r>
          </w:p>
          <w:p w14:paraId="59E3D766"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w:t>
            </w:r>
            <w:r w:rsidRPr="00CF1E7B">
              <w:rPr>
                <w:rFonts w:ascii="GHEA Grapalat" w:hAnsi="GHEA Grapalat"/>
                <w:bCs/>
                <w:color w:val="000000" w:themeColor="text1"/>
                <w:sz w:val="16"/>
                <w:szCs w:val="18"/>
                <w:lang w:val="hy-AM"/>
              </w:rPr>
              <w:t>ինքնարժեքի և կանխատեսվող շահույթի հանրագումարը</w:t>
            </w:r>
            <w:r w:rsidRPr="00CF1E7B">
              <w:rPr>
                <w:rFonts w:ascii="GHEA Grapalat" w:hAnsi="GHEA Grapalat"/>
                <w:b/>
                <w:bCs/>
                <w:color w:val="000000" w:themeColor="text1"/>
                <w:sz w:val="16"/>
                <w:szCs w:val="18"/>
                <w:lang w:val="hy-AM"/>
              </w:rPr>
              <w:t>) /տառերով և թվերով/</w:t>
            </w:r>
          </w:p>
        </w:tc>
        <w:tc>
          <w:tcPr>
            <w:tcW w:w="1418" w:type="dxa"/>
            <w:tcBorders>
              <w:top w:val="single" w:sz="4" w:space="0" w:color="auto"/>
              <w:left w:val="single" w:sz="4" w:space="0" w:color="auto"/>
              <w:right w:val="single" w:sz="4" w:space="0" w:color="auto"/>
            </w:tcBorders>
            <w:vAlign w:val="center"/>
          </w:tcPr>
          <w:p w14:paraId="14CB4324"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ԱԱՀ**</w:t>
            </w:r>
          </w:p>
          <w:p w14:paraId="54DB82CF"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/տառերով և թվերով/</w:t>
            </w:r>
          </w:p>
        </w:tc>
        <w:tc>
          <w:tcPr>
            <w:tcW w:w="1417" w:type="dxa"/>
            <w:tcBorders>
              <w:top w:val="single" w:sz="4" w:space="0" w:color="auto"/>
              <w:left w:val="single" w:sz="4" w:space="0" w:color="auto"/>
              <w:right w:val="single" w:sz="4" w:space="0" w:color="auto"/>
            </w:tcBorders>
            <w:vAlign w:val="center"/>
          </w:tcPr>
          <w:p w14:paraId="04362B06"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Ընդհանուր գինը</w:t>
            </w:r>
          </w:p>
          <w:p w14:paraId="2D1D4745" w14:textId="77777777" w:rsidR="00800678" w:rsidRPr="00CF1E7B" w:rsidRDefault="00800678" w:rsidP="0033410B">
            <w:pPr>
              <w:jc w:val="center"/>
              <w:rPr>
                <w:rFonts w:ascii="GHEA Grapalat" w:hAnsi="GHEA Grapalat"/>
                <w:b/>
                <w:bCs/>
                <w:color w:val="000000" w:themeColor="text1"/>
                <w:sz w:val="16"/>
                <w:szCs w:val="18"/>
                <w:lang w:val="hy-AM"/>
              </w:rPr>
            </w:pPr>
            <w:r w:rsidRPr="00CF1E7B">
              <w:rPr>
                <w:rFonts w:ascii="GHEA Grapalat" w:hAnsi="GHEA Grapalat"/>
                <w:b/>
                <w:bCs/>
                <w:color w:val="000000" w:themeColor="text1"/>
                <w:sz w:val="16"/>
                <w:szCs w:val="18"/>
                <w:lang w:val="hy-AM"/>
              </w:rPr>
              <w:t xml:space="preserve"> /տառերով և թվերով/</w:t>
            </w:r>
          </w:p>
        </w:tc>
      </w:tr>
      <w:tr w:rsidR="00CF1E7B" w:rsidRPr="00CF1E7B" w14:paraId="7AC5430F" w14:textId="77777777" w:rsidTr="0033410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194B975" w14:textId="77777777" w:rsidR="00800678" w:rsidRPr="00CF1E7B" w:rsidRDefault="00800678" w:rsidP="0033410B">
            <w:pPr>
              <w:jc w:val="center"/>
              <w:rPr>
                <w:rFonts w:ascii="GHEA Grapalat" w:hAnsi="GHEA Grapalat"/>
                <w:b/>
                <w:i/>
                <w:color w:val="000000" w:themeColor="text1"/>
                <w:sz w:val="16"/>
                <w:lang w:val="hy-AM"/>
              </w:rPr>
            </w:pPr>
            <w:r w:rsidRPr="00CF1E7B">
              <w:rPr>
                <w:rFonts w:ascii="GHEA Grapalat" w:hAnsi="GHEA Grapalat"/>
                <w:b/>
                <w:i/>
                <w:color w:val="000000" w:themeColor="text1"/>
                <w:sz w:val="16"/>
                <w:lang w:val="hy-AM"/>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19BAE6C" w14:textId="77777777" w:rsidR="00800678" w:rsidRPr="00CF1E7B" w:rsidRDefault="00800678" w:rsidP="0033410B">
            <w:pPr>
              <w:jc w:val="center"/>
              <w:rPr>
                <w:rFonts w:ascii="GHEA Grapalat" w:hAnsi="GHEA Grapalat"/>
                <w:b/>
                <w:i/>
                <w:color w:val="000000" w:themeColor="text1"/>
                <w:sz w:val="16"/>
                <w:lang w:val="hy-AM"/>
              </w:rPr>
            </w:pPr>
            <w:r w:rsidRPr="00CF1E7B">
              <w:rPr>
                <w:rFonts w:ascii="GHEA Grapalat" w:hAnsi="GHEA Grapalat"/>
                <w:b/>
                <w:i/>
                <w:color w:val="000000" w:themeColor="text1"/>
                <w:sz w:val="16"/>
                <w:lang w:val="hy-AM"/>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6C7F34CE" w14:textId="77777777" w:rsidR="00800678" w:rsidRPr="00CF1E7B" w:rsidRDefault="00800678" w:rsidP="0033410B">
            <w:pPr>
              <w:jc w:val="center"/>
              <w:rPr>
                <w:rFonts w:ascii="GHEA Grapalat" w:hAnsi="GHEA Grapalat"/>
                <w:i/>
                <w:color w:val="000000" w:themeColor="text1"/>
                <w:sz w:val="16"/>
                <w:lang w:val="hy-AM"/>
              </w:rPr>
            </w:pPr>
            <w:r w:rsidRPr="00CF1E7B">
              <w:rPr>
                <w:rFonts w:ascii="GHEA Grapalat" w:hAnsi="GHEA Grapalat"/>
                <w:b/>
                <w:i/>
                <w:color w:val="000000" w:themeColor="text1"/>
                <w:sz w:val="16"/>
                <w:lang w:val="hy-AM"/>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6719BF4A" w14:textId="77777777" w:rsidR="00800678" w:rsidRPr="00CF1E7B" w:rsidRDefault="00800678" w:rsidP="0033410B">
            <w:pPr>
              <w:jc w:val="center"/>
              <w:rPr>
                <w:rFonts w:ascii="GHEA Grapalat" w:hAnsi="GHEA Grapalat"/>
                <w:i/>
                <w:color w:val="000000" w:themeColor="text1"/>
                <w:sz w:val="16"/>
                <w:lang w:val="hy-AM"/>
              </w:rPr>
            </w:pPr>
            <w:r w:rsidRPr="00CF1E7B">
              <w:rPr>
                <w:rFonts w:ascii="GHEA Grapalat" w:hAnsi="GHEA Grapalat"/>
                <w:b/>
                <w:i/>
                <w:color w:val="000000" w:themeColor="text1"/>
                <w:sz w:val="16"/>
                <w:lang w:val="hy-AM"/>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61CC6ED8" w14:textId="77777777" w:rsidR="00800678" w:rsidRPr="00CF1E7B" w:rsidRDefault="00800678" w:rsidP="0033410B">
            <w:pPr>
              <w:jc w:val="center"/>
              <w:rPr>
                <w:rFonts w:ascii="GHEA Grapalat" w:hAnsi="GHEA Grapalat"/>
                <w:i/>
                <w:color w:val="000000" w:themeColor="text1"/>
                <w:sz w:val="16"/>
                <w:lang w:val="hy-AM"/>
              </w:rPr>
            </w:pPr>
            <w:r w:rsidRPr="00CF1E7B">
              <w:rPr>
                <w:rFonts w:ascii="GHEA Grapalat" w:hAnsi="GHEA Grapalat"/>
                <w:b/>
                <w:i/>
                <w:color w:val="000000" w:themeColor="text1"/>
                <w:sz w:val="16"/>
                <w:lang w:val="hy-AM"/>
              </w:rPr>
              <w:t>5=3+4</w:t>
            </w:r>
          </w:p>
        </w:tc>
      </w:tr>
      <w:tr w:rsidR="00CF1E7B" w:rsidRPr="00F63BD2" w14:paraId="1920D052" w14:textId="77777777" w:rsidTr="0033410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CAA9A8B" w14:textId="77777777" w:rsidR="00800678" w:rsidRPr="00CF1E7B" w:rsidRDefault="00800678" w:rsidP="0033410B">
            <w:pPr>
              <w:jc w:val="center"/>
              <w:rPr>
                <w:rFonts w:ascii="GHEA Grapalat" w:hAnsi="GHEA Grapalat"/>
                <w:b/>
                <w:bCs/>
                <w:color w:val="000000" w:themeColor="text1"/>
                <w:sz w:val="18"/>
                <w:lang w:val="hy-AM"/>
              </w:rPr>
            </w:pPr>
            <w:r w:rsidRPr="00CF1E7B">
              <w:rPr>
                <w:rFonts w:ascii="GHEA Grapalat" w:hAnsi="GHEA Grapalat"/>
                <w:b/>
                <w:bCs/>
                <w:color w:val="000000" w:themeColor="text1"/>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37F7CFB1" w14:textId="3C96399B" w:rsidR="00800678" w:rsidRPr="00CF1E7B" w:rsidRDefault="003B1340" w:rsidP="008D6F10">
            <w:pPr>
              <w:jc w:val="center"/>
              <w:rPr>
                <w:rFonts w:ascii="GHEA Grapalat" w:hAnsi="GHEA Grapalat" w:cs="Arial"/>
                <w:color w:val="000000" w:themeColor="text1"/>
                <w:sz w:val="20"/>
                <w:szCs w:val="20"/>
                <w:lang w:val="hy-AM"/>
              </w:rPr>
            </w:pPr>
            <w:r>
              <w:rPr>
                <w:rFonts w:ascii="GHEA Grapalat" w:hAnsi="GHEA Grapalat" w:cs="Calibri"/>
                <w:color w:val="000000" w:themeColor="text1"/>
                <w:sz w:val="20"/>
                <w:szCs w:val="20"/>
                <w:lang w:val="hy-AM"/>
              </w:rPr>
              <w:t>Երևան քաղաքի  Արաբկիր վարչական շրջանի Օրբելի Եղբայրներ փողոցի հ.4 շենքի բակի հենապատի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8E78341" w14:textId="77777777" w:rsidR="00800678" w:rsidRPr="00CF1E7B" w:rsidRDefault="00800678" w:rsidP="0033410B">
            <w:pPr>
              <w:jc w:val="center"/>
              <w:rPr>
                <w:rFonts w:ascii="GHEA Grapalat" w:hAnsi="GHEA Grapalat"/>
                <w:color w:val="000000" w:themeColor="text1"/>
                <w:lang w:val="hy-AM"/>
              </w:rPr>
            </w:pPr>
          </w:p>
        </w:tc>
        <w:tc>
          <w:tcPr>
            <w:tcW w:w="1418" w:type="dxa"/>
            <w:tcBorders>
              <w:top w:val="single" w:sz="4" w:space="0" w:color="auto"/>
              <w:left w:val="single" w:sz="4" w:space="0" w:color="auto"/>
              <w:bottom w:val="single" w:sz="4" w:space="0" w:color="auto"/>
              <w:right w:val="single" w:sz="4" w:space="0" w:color="auto"/>
            </w:tcBorders>
          </w:tcPr>
          <w:p w14:paraId="24A3392B" w14:textId="77777777" w:rsidR="00800678" w:rsidRPr="00CF1E7B" w:rsidRDefault="00800678" w:rsidP="0033410B">
            <w:pPr>
              <w:jc w:val="center"/>
              <w:rPr>
                <w:rFonts w:ascii="GHEA Grapalat" w:hAnsi="GHEA Grapalat"/>
                <w:color w:val="000000" w:themeColor="text1"/>
                <w:lang w:val="hy-AM"/>
              </w:rPr>
            </w:pPr>
          </w:p>
        </w:tc>
        <w:tc>
          <w:tcPr>
            <w:tcW w:w="1417" w:type="dxa"/>
            <w:tcBorders>
              <w:top w:val="single" w:sz="4" w:space="0" w:color="auto"/>
              <w:left w:val="single" w:sz="4" w:space="0" w:color="auto"/>
              <w:bottom w:val="single" w:sz="4" w:space="0" w:color="auto"/>
              <w:right w:val="single" w:sz="4" w:space="0" w:color="auto"/>
            </w:tcBorders>
          </w:tcPr>
          <w:p w14:paraId="24D4F752" w14:textId="77777777" w:rsidR="00800678" w:rsidRPr="00CF1E7B" w:rsidRDefault="00800678" w:rsidP="0033410B">
            <w:pPr>
              <w:jc w:val="center"/>
              <w:rPr>
                <w:rFonts w:ascii="GHEA Grapalat" w:hAnsi="GHEA Grapalat"/>
                <w:color w:val="000000" w:themeColor="text1"/>
                <w:lang w:val="hy-AM"/>
              </w:rPr>
            </w:pPr>
          </w:p>
        </w:tc>
      </w:tr>
    </w:tbl>
    <w:p w14:paraId="58A3C98B" w14:textId="77777777" w:rsidR="00B2572B" w:rsidRPr="00CF1E7B" w:rsidRDefault="00B2572B" w:rsidP="00EF3662">
      <w:pPr>
        <w:rPr>
          <w:rFonts w:ascii="GHEA Grapalat" w:hAnsi="GHEA Grapalat"/>
          <w:color w:val="000000" w:themeColor="text1"/>
          <w:sz w:val="18"/>
          <w:szCs w:val="18"/>
          <w:lang w:val="hy-AM"/>
        </w:rPr>
      </w:pPr>
    </w:p>
    <w:p w14:paraId="1E77BC84" w14:textId="77777777" w:rsidR="00B2572B" w:rsidRPr="00CF1E7B" w:rsidRDefault="00B2572B" w:rsidP="00EF3662">
      <w:pPr>
        <w:rPr>
          <w:rFonts w:ascii="GHEA Grapalat" w:hAnsi="GHEA Grapalat"/>
          <w:color w:val="000000" w:themeColor="text1"/>
          <w:sz w:val="18"/>
          <w:szCs w:val="18"/>
          <w:lang w:val="hy-AM"/>
        </w:rPr>
      </w:pPr>
    </w:p>
    <w:p w14:paraId="7287DC08" w14:textId="77777777" w:rsidR="00B2572B" w:rsidRPr="00CF1E7B" w:rsidRDefault="00B2572B" w:rsidP="00EF3662">
      <w:pPr>
        <w:rPr>
          <w:rFonts w:ascii="GHEA Grapalat" w:hAnsi="GHEA Grapalat"/>
          <w:color w:val="000000" w:themeColor="text1"/>
          <w:sz w:val="18"/>
          <w:szCs w:val="18"/>
          <w:lang w:val="hy-AM"/>
        </w:rPr>
      </w:pPr>
    </w:p>
    <w:p w14:paraId="61111511" w14:textId="77777777" w:rsidR="00B2572B" w:rsidRPr="00CF1E7B" w:rsidRDefault="00B2572B" w:rsidP="00EF3662">
      <w:pPr>
        <w:ind w:left="720" w:firstLine="720"/>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___________________________________________ </w:t>
      </w:r>
      <w:r w:rsidRPr="00CF1E7B">
        <w:rPr>
          <w:rFonts w:ascii="GHEA Grapalat" w:hAnsi="GHEA Grapalat"/>
          <w:color w:val="000000" w:themeColor="text1"/>
          <w:sz w:val="20"/>
          <w:lang w:val="hy-AM"/>
        </w:rPr>
        <w:tab/>
        <w:t xml:space="preserve">                       _____________ </w:t>
      </w:r>
    </w:p>
    <w:p w14:paraId="6762183F" w14:textId="77777777" w:rsidR="00B2572B" w:rsidRPr="00CF1E7B" w:rsidRDefault="00B2572B" w:rsidP="00EF3662">
      <w:pPr>
        <w:jc w:val="both"/>
        <w:rPr>
          <w:rFonts w:ascii="GHEA Grapalat" w:hAnsi="GHEA Grapalat"/>
          <w:color w:val="000000" w:themeColor="text1"/>
          <w:sz w:val="20"/>
          <w:vertAlign w:val="superscript"/>
          <w:lang w:val="hy-AM"/>
        </w:rPr>
      </w:pPr>
      <w:r w:rsidRPr="00CF1E7B">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CF1E7B">
        <w:rPr>
          <w:rFonts w:ascii="GHEA Grapalat" w:hAnsi="GHEA Grapalat"/>
          <w:color w:val="000000" w:themeColor="text1"/>
          <w:sz w:val="20"/>
          <w:vertAlign w:val="superscript"/>
          <w:lang w:val="hy-AM"/>
        </w:rPr>
        <w:tab/>
      </w:r>
    </w:p>
    <w:p w14:paraId="39491861" w14:textId="77777777" w:rsidR="00B2572B" w:rsidRPr="00CF1E7B" w:rsidRDefault="00B2572B" w:rsidP="00EF3662">
      <w:pPr>
        <w:jc w:val="right"/>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w:t>
      </w:r>
    </w:p>
    <w:p w14:paraId="443925DE" w14:textId="291F013D" w:rsidR="00B2572B" w:rsidRPr="00CF1E7B" w:rsidRDefault="00B2572B" w:rsidP="00EF3662">
      <w:pPr>
        <w:jc w:val="right"/>
        <w:rPr>
          <w:rFonts w:ascii="GHEA Grapalat" w:hAnsi="GHEA Grapalat"/>
          <w:color w:val="000000" w:themeColor="text1"/>
          <w:sz w:val="20"/>
          <w:lang w:val="hy-AM"/>
        </w:rPr>
      </w:pPr>
      <w:r w:rsidRPr="00CF1E7B">
        <w:rPr>
          <w:rFonts w:ascii="GHEA Grapalat" w:hAnsi="GHEA Grapalat"/>
          <w:color w:val="000000" w:themeColor="text1"/>
          <w:sz w:val="20"/>
          <w:lang w:val="hy-AM"/>
        </w:rPr>
        <w:t>Կ. Տ.</w:t>
      </w:r>
      <w:r w:rsidRPr="00CF1E7B">
        <w:rPr>
          <w:rFonts w:ascii="GHEA Grapalat" w:hAnsi="GHEA Grapalat"/>
          <w:color w:val="000000" w:themeColor="text1"/>
          <w:sz w:val="20"/>
          <w:lang w:val="hy-AM"/>
        </w:rPr>
        <w:tab/>
      </w:r>
      <w:r w:rsidRPr="00CF1E7B">
        <w:rPr>
          <w:rFonts w:ascii="GHEA Grapalat" w:hAnsi="GHEA Grapalat"/>
          <w:color w:val="000000" w:themeColor="text1"/>
          <w:sz w:val="20"/>
          <w:lang w:val="hy-AM"/>
        </w:rPr>
        <w:tab/>
        <w:t xml:space="preserve"> </w:t>
      </w:r>
    </w:p>
    <w:p w14:paraId="5F6E8D50" w14:textId="77777777" w:rsidR="00B2572B" w:rsidRPr="00CF1E7B" w:rsidRDefault="00B2572B" w:rsidP="00EF3662">
      <w:pPr>
        <w:jc w:val="right"/>
        <w:rPr>
          <w:rFonts w:ascii="GHEA Grapalat" w:hAnsi="GHEA Grapalat"/>
          <w:color w:val="000000" w:themeColor="text1"/>
          <w:sz w:val="20"/>
          <w:lang w:val="hy-AM"/>
        </w:rPr>
      </w:pPr>
    </w:p>
    <w:p w14:paraId="2F3023D5" w14:textId="77777777" w:rsidR="00B2572B" w:rsidRPr="00CF1E7B" w:rsidRDefault="00B2572B" w:rsidP="00EF3662">
      <w:pPr>
        <w:rPr>
          <w:rFonts w:ascii="GHEA Grapalat" w:hAnsi="GHEA Grapalat" w:cs="Sylfaen"/>
          <w:i/>
          <w:color w:val="000000" w:themeColor="text1"/>
          <w:sz w:val="16"/>
          <w:szCs w:val="16"/>
          <w:lang w:val="hy-AM" w:eastAsia="ru-RU"/>
        </w:rPr>
      </w:pPr>
    </w:p>
    <w:p w14:paraId="64DB8030" w14:textId="77777777" w:rsidR="00B2572B" w:rsidRPr="00CF1E7B" w:rsidRDefault="00B2572B" w:rsidP="00EF3662">
      <w:pPr>
        <w:rPr>
          <w:rFonts w:ascii="GHEA Grapalat" w:hAnsi="GHEA Grapalat" w:cs="Sylfaen"/>
          <w:i/>
          <w:color w:val="000000" w:themeColor="text1"/>
          <w:sz w:val="16"/>
          <w:szCs w:val="16"/>
          <w:lang w:val="hy-AM" w:eastAsia="ru-RU"/>
        </w:rPr>
      </w:pPr>
    </w:p>
    <w:p w14:paraId="53D19B29" w14:textId="77777777" w:rsidR="00B2572B" w:rsidRPr="00CF1E7B" w:rsidRDefault="00B2572B" w:rsidP="00EF3662">
      <w:pPr>
        <w:rPr>
          <w:rFonts w:ascii="GHEA Grapalat" w:hAnsi="GHEA Grapalat" w:cs="Sylfaen"/>
          <w:i/>
          <w:color w:val="000000" w:themeColor="text1"/>
          <w:sz w:val="16"/>
          <w:szCs w:val="16"/>
          <w:lang w:val="hy-AM" w:eastAsia="ru-RU"/>
        </w:rPr>
      </w:pPr>
    </w:p>
    <w:p w14:paraId="6586185A" w14:textId="77777777" w:rsidR="006F5442" w:rsidRPr="00CF1E7B" w:rsidRDefault="006F5442" w:rsidP="006F5442">
      <w:pPr>
        <w:pStyle w:val="BodyTextIndent3"/>
        <w:spacing w:line="240" w:lineRule="auto"/>
        <w:ind w:firstLine="0"/>
        <w:rPr>
          <w:rFonts w:ascii="GHEA Grapalat" w:hAnsi="GHEA Grapalat" w:cs="Sylfaen"/>
          <w:i/>
          <w:color w:val="000000" w:themeColor="text1"/>
          <w:sz w:val="16"/>
          <w:szCs w:val="16"/>
          <w:lang w:val="hy-AM" w:eastAsia="ru-RU"/>
        </w:rPr>
      </w:pPr>
      <w:r w:rsidRPr="00CF1E7B">
        <w:rPr>
          <w:rFonts w:ascii="GHEA Grapalat" w:hAnsi="GHEA Grapalat" w:cs="Sylfaen"/>
          <w:i/>
          <w:color w:val="000000" w:themeColor="text1"/>
          <w:sz w:val="16"/>
          <w:szCs w:val="16"/>
          <w:lang w:val="hy-AM" w:eastAsia="ru-RU"/>
        </w:rPr>
        <w:t>*</w:t>
      </w:r>
      <w:r w:rsidRPr="00CF1E7B">
        <w:rPr>
          <w:rFonts w:ascii="GHEA Grapalat" w:hAnsi="GHEA Grapalat"/>
          <w:i/>
          <w:color w:val="000000" w:themeColor="text1"/>
          <w:sz w:val="16"/>
          <w:szCs w:val="16"/>
          <w:lang w:val="hy-AM"/>
        </w:rPr>
        <w:t xml:space="preserve"> լրացվում է հանձնաժողովի քարտուղարի կողմից` մինչև հրավերը տեղեկագրում հրապարակելը:</w:t>
      </w:r>
    </w:p>
    <w:p w14:paraId="64611055" w14:textId="77777777" w:rsidR="006F5442" w:rsidRPr="00CF1E7B" w:rsidRDefault="006F5442" w:rsidP="006F5442">
      <w:pPr>
        <w:ind w:right="309"/>
        <w:jc w:val="both"/>
        <w:rPr>
          <w:rFonts w:ascii="GHEA Grapalat" w:hAnsi="GHEA Grapalat"/>
          <w:bCs/>
          <w:i/>
          <w:iCs/>
          <w:color w:val="000000" w:themeColor="text1"/>
          <w:sz w:val="20"/>
          <w:lang w:val="hy-AM"/>
        </w:rPr>
      </w:pPr>
      <w:r w:rsidRPr="00CF1E7B">
        <w:rPr>
          <w:rFonts w:ascii="GHEA Grapalat" w:hAnsi="GHEA Grapalat"/>
          <w:bCs/>
          <w:i/>
          <w:color w:val="000000" w:themeColor="text1"/>
          <w:sz w:val="18"/>
          <w:szCs w:val="18"/>
          <w:lang w:val="hy-AM"/>
        </w:rPr>
        <w:t>**</w:t>
      </w:r>
      <w:r w:rsidRPr="00CF1E7B">
        <w:rPr>
          <w:rFonts w:ascii="GHEA Grapalat" w:hAnsi="GHEA Grapalat"/>
          <w:i/>
          <w:color w:val="000000" w:themeColor="text1"/>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14:paraId="242D4872" w14:textId="411DA66A" w:rsidR="00B2572B" w:rsidRPr="00CF1E7B" w:rsidRDefault="00B2572B" w:rsidP="0093002B">
      <w:pPr>
        <w:pStyle w:val="BodyTextIndent3"/>
        <w:spacing w:line="240" w:lineRule="auto"/>
        <w:ind w:firstLine="0"/>
        <w:rPr>
          <w:rFonts w:ascii="GHEA Grapalat" w:hAnsi="GHEA Grapalat"/>
          <w:i/>
          <w:color w:val="000000" w:themeColor="text1"/>
          <w:lang w:val="hy-AM"/>
        </w:rPr>
      </w:pPr>
    </w:p>
    <w:p w14:paraId="784114B4" w14:textId="77777777" w:rsidR="00B2572B" w:rsidRPr="00CF1E7B" w:rsidRDefault="00B2572B" w:rsidP="00EF3662">
      <w:pPr>
        <w:pStyle w:val="BodyTextIndent3"/>
        <w:spacing w:line="240" w:lineRule="auto"/>
        <w:jc w:val="right"/>
        <w:rPr>
          <w:rFonts w:ascii="GHEA Grapalat" w:hAnsi="GHEA Grapalat"/>
          <w:i/>
          <w:color w:val="000000" w:themeColor="text1"/>
          <w:lang w:val="hy-AM"/>
        </w:rPr>
      </w:pPr>
    </w:p>
    <w:p w14:paraId="73C43C51" w14:textId="77777777" w:rsidR="00B2572B" w:rsidRPr="00CF1E7B" w:rsidRDefault="00B2572B" w:rsidP="00EF3662">
      <w:pPr>
        <w:pStyle w:val="BodyTextIndent3"/>
        <w:spacing w:line="240" w:lineRule="auto"/>
        <w:jc w:val="right"/>
        <w:rPr>
          <w:rFonts w:ascii="GHEA Grapalat" w:hAnsi="GHEA Grapalat"/>
          <w:i/>
          <w:color w:val="000000" w:themeColor="text1"/>
          <w:lang w:val="hy-AM" w:eastAsia="ru-RU"/>
        </w:rPr>
      </w:pPr>
    </w:p>
    <w:p w14:paraId="089CB73B" w14:textId="4D31672F" w:rsidR="00927C52" w:rsidRPr="00CF1E7B" w:rsidRDefault="00927C52" w:rsidP="000B1088">
      <w:pPr>
        <w:pStyle w:val="BodyTextIndent3"/>
        <w:spacing w:line="240" w:lineRule="auto"/>
        <w:jc w:val="right"/>
        <w:rPr>
          <w:rFonts w:ascii="GHEA Grapalat" w:hAnsi="GHEA Grapalat"/>
          <w:i/>
          <w:color w:val="000000" w:themeColor="text1"/>
          <w:lang w:val="hy-AM" w:eastAsia="ru-RU"/>
        </w:rPr>
      </w:pPr>
    </w:p>
    <w:p w14:paraId="7B504199" w14:textId="50F18E61" w:rsidR="00927C52" w:rsidRPr="00CF1E7B" w:rsidRDefault="00927C52" w:rsidP="000B1088">
      <w:pPr>
        <w:pStyle w:val="BodyTextIndent3"/>
        <w:spacing w:line="240" w:lineRule="auto"/>
        <w:jc w:val="right"/>
        <w:rPr>
          <w:rFonts w:ascii="GHEA Grapalat" w:hAnsi="GHEA Grapalat"/>
          <w:i/>
          <w:color w:val="000000" w:themeColor="text1"/>
          <w:lang w:val="hy-AM" w:eastAsia="ru-RU"/>
        </w:rPr>
      </w:pPr>
    </w:p>
    <w:p w14:paraId="5DF00C8F" w14:textId="5D1EA450" w:rsidR="00927C52" w:rsidRPr="00CF1E7B" w:rsidRDefault="00927C52" w:rsidP="000B1088">
      <w:pPr>
        <w:pStyle w:val="BodyTextIndent3"/>
        <w:spacing w:line="240" w:lineRule="auto"/>
        <w:jc w:val="right"/>
        <w:rPr>
          <w:rFonts w:ascii="GHEA Grapalat" w:hAnsi="GHEA Grapalat"/>
          <w:i/>
          <w:color w:val="000000" w:themeColor="text1"/>
          <w:lang w:val="hy-AM" w:eastAsia="ru-RU"/>
        </w:rPr>
      </w:pPr>
    </w:p>
    <w:p w14:paraId="7B926D25" w14:textId="3B722DB6" w:rsidR="00927C52" w:rsidRPr="00CF1E7B" w:rsidRDefault="00927C52" w:rsidP="000B1088">
      <w:pPr>
        <w:pStyle w:val="BodyTextIndent3"/>
        <w:spacing w:line="240" w:lineRule="auto"/>
        <w:jc w:val="right"/>
        <w:rPr>
          <w:rFonts w:ascii="GHEA Grapalat" w:hAnsi="GHEA Grapalat"/>
          <w:i/>
          <w:color w:val="000000" w:themeColor="text1"/>
          <w:lang w:val="hy-AM" w:eastAsia="ru-RU"/>
        </w:rPr>
      </w:pPr>
    </w:p>
    <w:p w14:paraId="26506FF7" w14:textId="77777777" w:rsidR="00927C52" w:rsidRPr="00CF1E7B" w:rsidRDefault="00927C52" w:rsidP="000B1088">
      <w:pPr>
        <w:pStyle w:val="BodyTextIndent3"/>
        <w:spacing w:line="240" w:lineRule="auto"/>
        <w:jc w:val="right"/>
        <w:rPr>
          <w:rFonts w:ascii="GHEA Grapalat" w:hAnsi="GHEA Grapalat"/>
          <w:i/>
          <w:color w:val="000000" w:themeColor="text1"/>
          <w:lang w:val="hy-AM" w:eastAsia="ru-RU"/>
        </w:rPr>
      </w:pPr>
    </w:p>
    <w:p w14:paraId="09E910AD" w14:textId="77777777" w:rsidR="00927C52" w:rsidRPr="00CF1E7B" w:rsidDel="000B1088" w:rsidRDefault="00927C52" w:rsidP="000B1088">
      <w:pPr>
        <w:pStyle w:val="BodyTextIndent3"/>
        <w:spacing w:line="240" w:lineRule="auto"/>
        <w:jc w:val="right"/>
        <w:rPr>
          <w:rFonts w:ascii="GHEA Grapalat" w:hAnsi="GHEA Grapalat"/>
          <w:i/>
          <w:color w:val="000000" w:themeColor="text1"/>
          <w:lang w:val="hy-AM" w:eastAsia="ru-RU"/>
        </w:rPr>
      </w:pPr>
    </w:p>
    <w:p w14:paraId="199842EA" w14:textId="77777777" w:rsidR="00AD3BB8" w:rsidRPr="00CF1E7B" w:rsidRDefault="00AD3BB8">
      <w:pPr>
        <w:rPr>
          <w:rFonts w:ascii="GHEA Grapalat" w:hAnsi="GHEA Grapalat" w:cs="Sylfaen"/>
          <w:b/>
          <w:color w:val="000000" w:themeColor="text1"/>
          <w:sz w:val="20"/>
          <w:szCs w:val="20"/>
          <w:lang w:val="hy-AM"/>
        </w:rPr>
      </w:pPr>
      <w:r w:rsidRPr="00CF1E7B">
        <w:rPr>
          <w:rFonts w:ascii="GHEA Grapalat" w:hAnsi="GHEA Grapalat" w:cs="Sylfaen"/>
          <w:b/>
          <w:color w:val="000000" w:themeColor="text1"/>
          <w:lang w:val="hy-AM"/>
        </w:rPr>
        <w:br w:type="page"/>
      </w:r>
    </w:p>
    <w:p w14:paraId="676E451F" w14:textId="77777777" w:rsidR="00823BF2" w:rsidRPr="00CF1E7B" w:rsidRDefault="00823BF2" w:rsidP="00823BF2">
      <w:pPr>
        <w:pStyle w:val="BodyTextIndent3"/>
        <w:spacing w:line="240" w:lineRule="auto"/>
        <w:rPr>
          <w:rFonts w:ascii="GHEA Grapalat" w:hAnsi="GHEA Grapalat"/>
          <w:b/>
          <w:color w:val="000000" w:themeColor="text1"/>
          <w:lang w:val="hy-AM"/>
        </w:rPr>
      </w:pPr>
    </w:p>
    <w:p w14:paraId="0FE5DEFD" w14:textId="140B4CD1" w:rsidR="007862B1" w:rsidRPr="00CF1E7B" w:rsidRDefault="007862B1" w:rsidP="00823BF2">
      <w:pPr>
        <w:pStyle w:val="BodyTextIndent3"/>
        <w:spacing w:line="240" w:lineRule="auto"/>
        <w:ind w:firstLine="0"/>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Հավելված</w:t>
      </w:r>
      <w:r w:rsidRPr="00CF1E7B">
        <w:rPr>
          <w:rFonts w:ascii="GHEA Grapalat" w:hAnsi="GHEA Grapalat" w:cs="Arial"/>
          <w:b/>
          <w:color w:val="000000" w:themeColor="text1"/>
          <w:lang w:val="hy-AM"/>
        </w:rPr>
        <w:t xml:space="preserve"> 4.</w:t>
      </w:r>
      <w:r w:rsidR="001C1CEB" w:rsidRPr="00CF1E7B">
        <w:rPr>
          <w:rFonts w:ascii="GHEA Grapalat" w:hAnsi="GHEA Grapalat" w:cs="Arial"/>
          <w:b/>
          <w:color w:val="000000" w:themeColor="text1"/>
          <w:lang w:val="hy-AM"/>
        </w:rPr>
        <w:t>2</w:t>
      </w:r>
    </w:p>
    <w:p w14:paraId="5BA94A08" w14:textId="07D673B1"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w:t>
      </w:r>
      <w:r w:rsidR="00822C80" w:rsidRPr="00CF1E7B">
        <w:rPr>
          <w:rFonts w:ascii="GHEA Grapalat" w:hAnsi="GHEA Grapalat" w:cs="Sylfaen"/>
          <w:b/>
          <w:color w:val="000000" w:themeColor="text1"/>
          <w:lang w:val="hy-AM"/>
        </w:rPr>
        <w:t>ԵՔ-ԳՀԱՇՁԲ-</w:t>
      </w:r>
      <w:r w:rsidR="00F400E7" w:rsidRPr="00CF1E7B">
        <w:rPr>
          <w:rFonts w:ascii="GHEA Grapalat" w:hAnsi="GHEA Grapalat" w:cs="Sylfaen"/>
          <w:b/>
          <w:color w:val="000000" w:themeColor="text1"/>
          <w:lang w:val="hy-AM"/>
        </w:rPr>
        <w:t>26/28</w:t>
      </w:r>
      <w:r w:rsidRPr="00CF1E7B">
        <w:rPr>
          <w:rFonts w:ascii="GHEA Grapalat" w:hAnsi="GHEA Grapalat" w:cs="Sylfaen"/>
          <w:b/>
          <w:color w:val="000000" w:themeColor="text1"/>
          <w:lang w:val="hy-AM"/>
        </w:rPr>
        <w:t>»*</w:t>
      </w:r>
      <w:r w:rsidRPr="00CF1E7B">
        <w:rPr>
          <w:rFonts w:ascii="GHEA Grapalat" w:hAnsi="GHEA Grapalat"/>
          <w:i/>
          <w:color w:val="000000" w:themeColor="text1"/>
          <w:lang w:val="hy-AM"/>
        </w:rPr>
        <w:t xml:space="preserve"> </w:t>
      </w:r>
      <w:r w:rsidRPr="00CF1E7B">
        <w:rPr>
          <w:rFonts w:ascii="GHEA Grapalat" w:hAnsi="GHEA Grapalat" w:cs="Sylfaen"/>
          <w:b/>
          <w:color w:val="000000" w:themeColor="text1"/>
          <w:lang w:val="hy-AM"/>
        </w:rPr>
        <w:t>ծածկագրով</w:t>
      </w:r>
    </w:p>
    <w:p w14:paraId="088A0A2C" w14:textId="77777777" w:rsidR="00800678" w:rsidRPr="00CF1E7B" w:rsidRDefault="00800678" w:rsidP="00800678">
      <w:pPr>
        <w:pStyle w:val="BodyTextIndent3"/>
        <w:spacing w:line="240" w:lineRule="auto"/>
        <w:jc w:val="right"/>
        <w:rPr>
          <w:rFonts w:ascii="GHEA Grapalat" w:hAnsi="GHEA Grapalat" w:cs="Arial"/>
          <w:b/>
          <w:color w:val="000000" w:themeColor="text1"/>
          <w:lang w:val="hy-AM"/>
        </w:rPr>
      </w:pPr>
      <w:r w:rsidRPr="00CF1E7B">
        <w:rPr>
          <w:rFonts w:ascii="GHEA Grapalat" w:hAnsi="GHEA Grapalat" w:cs="Sylfaen"/>
          <w:b/>
          <w:color w:val="000000" w:themeColor="text1"/>
          <w:lang w:val="hy-AM"/>
        </w:rPr>
        <w:t>գնանշման հարցման</w:t>
      </w:r>
      <w:r w:rsidRPr="00CF1E7B">
        <w:rPr>
          <w:rFonts w:ascii="GHEA Grapalat" w:hAnsi="GHEA Grapalat" w:cs="Arial"/>
          <w:b/>
          <w:color w:val="000000" w:themeColor="text1"/>
          <w:lang w:val="hy-AM"/>
        </w:rPr>
        <w:t xml:space="preserve"> </w:t>
      </w:r>
      <w:r w:rsidRPr="00CF1E7B">
        <w:rPr>
          <w:rFonts w:ascii="GHEA Grapalat" w:hAnsi="GHEA Grapalat" w:cs="Sylfaen"/>
          <w:b/>
          <w:color w:val="000000" w:themeColor="text1"/>
          <w:lang w:val="hy-AM"/>
        </w:rPr>
        <w:t>հրավերի</w:t>
      </w:r>
    </w:p>
    <w:p w14:paraId="5CB2925A" w14:textId="77777777" w:rsidR="007862B1" w:rsidRPr="00CF1E7B" w:rsidRDefault="007862B1" w:rsidP="007862B1">
      <w:pPr>
        <w:pStyle w:val="BodyTextIndent3"/>
        <w:spacing w:line="240" w:lineRule="auto"/>
        <w:jc w:val="right"/>
        <w:rPr>
          <w:rFonts w:ascii="GHEA Grapalat" w:hAnsi="GHEA Grapalat" w:cs="Sylfaen"/>
          <w:b/>
          <w:color w:val="000000" w:themeColor="text1"/>
          <w:lang w:val="hy-AM"/>
        </w:rPr>
      </w:pPr>
    </w:p>
    <w:p w14:paraId="49A55BD0" w14:textId="77777777" w:rsidR="007862B1" w:rsidRPr="00CF1E7B" w:rsidRDefault="007862B1" w:rsidP="007862B1">
      <w:pPr>
        <w:jc w:val="center"/>
        <w:rPr>
          <w:rFonts w:ascii="GHEA Grapalat" w:hAnsi="GHEA Grapalat" w:cs="GHEA Grapalat"/>
          <w:b/>
          <w:color w:val="000000" w:themeColor="text1"/>
          <w:sz w:val="20"/>
          <w:szCs w:val="20"/>
          <w:lang w:val="hy-AM"/>
        </w:rPr>
      </w:pPr>
      <w:r w:rsidRPr="00CF1E7B">
        <w:rPr>
          <w:rFonts w:ascii="GHEA Grapalat" w:hAnsi="GHEA Grapalat" w:cs="GHEA Grapalat"/>
          <w:b/>
          <w:color w:val="000000" w:themeColor="text1"/>
          <w:sz w:val="18"/>
          <w:szCs w:val="18"/>
          <w:lang w:val="hy-AM"/>
        </w:rPr>
        <w:t xml:space="preserve">       </w:t>
      </w:r>
      <w:r w:rsidRPr="00CF1E7B">
        <w:rPr>
          <w:rFonts w:ascii="GHEA Grapalat" w:hAnsi="GHEA Grapalat" w:cs="GHEA Grapalat"/>
          <w:b/>
          <w:color w:val="000000" w:themeColor="text1"/>
          <w:sz w:val="20"/>
          <w:szCs w:val="20"/>
          <w:lang w:val="hy-AM"/>
        </w:rPr>
        <w:t xml:space="preserve">ՏՈւԺԱՆՔԻ ՄԱՍԻՆ ՀԱՄԱՁԱՅՆԱԳԻՐ </w:t>
      </w:r>
    </w:p>
    <w:p w14:paraId="67C02196" w14:textId="77777777" w:rsidR="00631658" w:rsidRPr="00CF1E7B" w:rsidRDefault="00631658" w:rsidP="007862B1">
      <w:pPr>
        <w:jc w:val="center"/>
        <w:rPr>
          <w:rFonts w:ascii="GHEA Grapalat" w:hAnsi="GHEA Grapalat" w:cs="GHEA Grapalat"/>
          <w:b/>
          <w:color w:val="000000" w:themeColor="text1"/>
          <w:sz w:val="20"/>
          <w:szCs w:val="20"/>
          <w:lang w:val="hy-AM"/>
        </w:rPr>
      </w:pPr>
      <w:r w:rsidRPr="00CF1E7B">
        <w:rPr>
          <w:rFonts w:ascii="GHEA Grapalat" w:hAnsi="GHEA Grapalat" w:cs="GHEA Grapalat"/>
          <w:b/>
          <w:color w:val="000000" w:themeColor="text1"/>
          <w:sz w:val="18"/>
          <w:szCs w:val="18"/>
          <w:lang w:val="hy-AM"/>
        </w:rPr>
        <w:t xml:space="preserve">         (</w:t>
      </w:r>
      <w:r w:rsidR="001C7C1A" w:rsidRPr="00CF1E7B">
        <w:rPr>
          <w:rFonts w:ascii="GHEA Grapalat" w:hAnsi="GHEA Grapalat" w:cs="GHEA Grapalat"/>
          <w:b/>
          <w:color w:val="000000" w:themeColor="text1"/>
          <w:sz w:val="18"/>
          <w:szCs w:val="18"/>
          <w:lang w:val="hy-AM"/>
        </w:rPr>
        <w:t xml:space="preserve">որակավորման </w:t>
      </w:r>
      <w:r w:rsidRPr="00CF1E7B">
        <w:rPr>
          <w:rFonts w:ascii="GHEA Grapalat" w:hAnsi="GHEA Grapalat" w:cs="GHEA Grapalat"/>
          <w:b/>
          <w:color w:val="000000" w:themeColor="text1"/>
          <w:sz w:val="18"/>
          <w:szCs w:val="18"/>
          <w:lang w:val="hy-AM"/>
        </w:rPr>
        <w:t>ապահովում)</w:t>
      </w:r>
    </w:p>
    <w:p w14:paraId="50D56E54" w14:textId="77777777" w:rsidR="007862B1" w:rsidRPr="00CF1E7B" w:rsidRDefault="007862B1" w:rsidP="007862B1">
      <w:pPr>
        <w:rPr>
          <w:rFonts w:ascii="GHEA Grapalat" w:hAnsi="GHEA Grapalat" w:cs="GHEA Grapalat"/>
          <w:b/>
          <w:color w:val="000000" w:themeColor="text1"/>
          <w:sz w:val="20"/>
          <w:szCs w:val="20"/>
          <w:lang w:val="hy-AM"/>
        </w:rPr>
      </w:pPr>
      <w:r w:rsidRPr="00CF1E7B">
        <w:rPr>
          <w:rFonts w:ascii="GHEA Grapalat" w:hAnsi="GHEA Grapalat" w:cs="GHEA Grapalat"/>
          <w:color w:val="000000" w:themeColor="text1"/>
          <w:sz w:val="20"/>
          <w:szCs w:val="20"/>
          <w:shd w:val="clear" w:color="auto" w:fill="92CDDC"/>
          <w:lang w:val="hy-AM"/>
        </w:rPr>
        <w:t xml:space="preserve">                                                              </w:t>
      </w:r>
    </w:p>
    <w:p w14:paraId="26F66981" w14:textId="6FE65AD7" w:rsidR="007862B1" w:rsidRPr="00CF1E7B" w:rsidRDefault="007862B1" w:rsidP="007862B1">
      <w:pPr>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ք. Երևան</w:t>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t xml:space="preserve">            </w:t>
      </w:r>
      <w:r w:rsidRPr="00CF1E7B">
        <w:rPr>
          <w:rFonts w:ascii="GHEA Grapalat" w:hAnsi="GHEA Grapalat"/>
          <w:color w:val="000000" w:themeColor="text1"/>
          <w:sz w:val="20"/>
          <w:szCs w:val="20"/>
          <w:lang w:val="hy-AM"/>
        </w:rPr>
        <w:t>«</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olor w:val="000000" w:themeColor="text1"/>
          <w:sz w:val="20"/>
          <w:szCs w:val="20"/>
          <w:lang w:val="hy-AM"/>
        </w:rPr>
        <w:t>»</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005C432A" w:rsidRPr="00CF1E7B">
        <w:rPr>
          <w:rFonts w:ascii="GHEA Grapalat" w:hAnsi="GHEA Grapalat" w:cs="GHEA Grapalat"/>
          <w:color w:val="000000" w:themeColor="text1"/>
          <w:sz w:val="20"/>
          <w:szCs w:val="20"/>
          <w:lang w:val="hy-AM"/>
        </w:rPr>
        <w:t xml:space="preserve"> 20   թ.</w:t>
      </w:r>
    </w:p>
    <w:p w14:paraId="563A3D4C" w14:textId="77777777" w:rsidR="007862B1" w:rsidRPr="00CF1E7B" w:rsidRDefault="007862B1" w:rsidP="007862B1">
      <w:pPr>
        <w:rPr>
          <w:rFonts w:ascii="GHEA Grapalat" w:hAnsi="GHEA Grapalat" w:cs="GHEA Grapalat"/>
          <w:color w:val="000000" w:themeColor="text1"/>
          <w:sz w:val="20"/>
          <w:szCs w:val="20"/>
          <w:lang w:val="hy-AM"/>
        </w:rPr>
      </w:pPr>
    </w:p>
    <w:p w14:paraId="134E78BC" w14:textId="77777777" w:rsidR="007862B1" w:rsidRPr="00CF1E7B" w:rsidRDefault="007862B1" w:rsidP="007862B1">
      <w:pPr>
        <w:jc w:val="both"/>
        <w:rPr>
          <w:rFonts w:ascii="GHEA Grapalat" w:hAnsi="GHEA Grapalat" w:cs="GHEA Grapalat"/>
          <w:color w:val="000000" w:themeColor="text1"/>
          <w:sz w:val="20"/>
          <w:szCs w:val="20"/>
          <w:u w:val="single"/>
          <w:vertAlign w:val="subscript"/>
          <w:lang w:val="hy-AM"/>
        </w:rPr>
      </w:pP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vertAlign w:val="subscript"/>
          <w:lang w:val="hy-AM"/>
        </w:rPr>
        <w:t xml:space="preserve">, </w:t>
      </w:r>
      <w:r w:rsidRPr="00CF1E7B">
        <w:rPr>
          <w:rFonts w:ascii="GHEA Grapalat" w:hAnsi="GHEA Grapalat" w:cs="GHEA Grapalat"/>
          <w:color w:val="000000" w:themeColor="text1"/>
          <w:sz w:val="20"/>
          <w:szCs w:val="20"/>
          <w:lang w:val="hy-AM"/>
        </w:rPr>
        <w:t xml:space="preserve">ի դեմս Ընկերության տնօրեն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p>
    <w:p w14:paraId="447A7BE5" w14:textId="77777777" w:rsidR="007862B1" w:rsidRPr="00CF1E7B" w:rsidRDefault="007862B1" w:rsidP="007862B1">
      <w:pPr>
        <w:jc w:val="both"/>
        <w:rPr>
          <w:rFonts w:ascii="GHEA Grapalat" w:hAnsi="GHEA Grapalat" w:cs="GHEA Grapalat"/>
          <w:color w:val="000000" w:themeColor="text1"/>
          <w:sz w:val="20"/>
          <w:szCs w:val="20"/>
          <w:lang w:val="hy-AM"/>
        </w:rPr>
      </w:pPr>
      <w:r w:rsidRPr="00CF1E7B">
        <w:rPr>
          <w:rFonts w:ascii="GHEA Grapalat" w:hAnsi="GHEA Grapalat"/>
          <w:color w:val="000000" w:themeColor="text1"/>
          <w:sz w:val="20"/>
          <w:szCs w:val="20"/>
          <w:vertAlign w:val="superscript"/>
          <w:lang w:val="hy-AM"/>
        </w:rPr>
        <w:t xml:space="preserve">       Ընկերության անվանումը</w:t>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t xml:space="preserve">    </w:t>
      </w:r>
      <w:r w:rsidRPr="00CF1E7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CF1E7B">
        <w:rPr>
          <w:rFonts w:ascii="GHEA Grapalat" w:hAnsi="GHEA Grapalat" w:cs="GHEA Grapalat"/>
          <w:color w:val="000000" w:themeColor="text1"/>
          <w:sz w:val="20"/>
          <w:szCs w:val="20"/>
          <w:vertAlign w:val="subscript"/>
          <w:lang w:val="hy-AM"/>
        </w:rPr>
        <w:t xml:space="preserve">, </w:t>
      </w:r>
      <w:r w:rsidRPr="00CF1E7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CF1E7B" w:rsidRDefault="007862B1" w:rsidP="007862B1">
      <w:pPr>
        <w:ind w:firstLine="708"/>
        <w:jc w:val="both"/>
        <w:rPr>
          <w:rFonts w:ascii="GHEA Grapalat" w:hAnsi="GHEA Grapalat" w:cs="GHEA Grapalat"/>
          <w:color w:val="000000" w:themeColor="text1"/>
          <w:sz w:val="20"/>
          <w:szCs w:val="20"/>
          <w:lang w:val="hy-AM"/>
        </w:rPr>
      </w:pPr>
    </w:p>
    <w:p w14:paraId="70448552" w14:textId="77777777" w:rsidR="007862B1" w:rsidRPr="00CF1E7B" w:rsidRDefault="007862B1" w:rsidP="007862B1">
      <w:pPr>
        <w:numPr>
          <w:ilvl w:val="0"/>
          <w:numId w:val="6"/>
        </w:numPr>
        <w:jc w:val="center"/>
        <w:rPr>
          <w:rFonts w:ascii="GHEA Grapalat" w:hAnsi="GHEA Grapalat" w:cs="GHEA Grapalat"/>
          <w:b/>
          <w:bCs/>
          <w:color w:val="000000" w:themeColor="text1"/>
          <w:sz w:val="20"/>
          <w:szCs w:val="20"/>
          <w:lang w:val="hy-AM"/>
        </w:rPr>
      </w:pPr>
      <w:r w:rsidRPr="00CF1E7B">
        <w:rPr>
          <w:rFonts w:ascii="GHEA Grapalat" w:hAnsi="GHEA Grapalat" w:cs="GHEA Grapalat"/>
          <w:b/>
          <w:color w:val="000000" w:themeColor="text1"/>
          <w:sz w:val="20"/>
          <w:szCs w:val="20"/>
          <w:lang w:val="hy-AM"/>
        </w:rPr>
        <w:t xml:space="preserve"> Համաձայնության առարկան</w:t>
      </w:r>
    </w:p>
    <w:p w14:paraId="0FBB7D9F" w14:textId="77777777" w:rsidR="007862B1" w:rsidRPr="00CF1E7B" w:rsidRDefault="007862B1" w:rsidP="007862B1">
      <w:pPr>
        <w:jc w:val="both"/>
        <w:rPr>
          <w:rFonts w:ascii="GHEA Grapalat" w:hAnsi="GHEA Grapalat" w:cs="GHEA Grapalat"/>
          <w:b/>
          <w:bCs/>
          <w:color w:val="000000" w:themeColor="text1"/>
          <w:sz w:val="20"/>
          <w:szCs w:val="20"/>
          <w:lang w:val="hy-AM"/>
        </w:rPr>
      </w:pP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t xml:space="preserve">                               </w:t>
      </w:r>
    </w:p>
    <w:p w14:paraId="26CF06B8" w14:textId="77777777" w:rsidR="007862B1" w:rsidRPr="00CF1E7B" w:rsidRDefault="007862B1" w:rsidP="007862B1">
      <w:pPr>
        <w:numPr>
          <w:ilvl w:val="1"/>
          <w:numId w:val="7"/>
        </w:numPr>
        <w:ind w:left="0"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Ընկերությունը մասնակցում է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lang w:val="hy-AM"/>
        </w:rPr>
        <w:t xml:space="preserve">*  (այսուհետ` Պատվիրատու) կողմից </w:t>
      </w:r>
    </w:p>
    <w:p w14:paraId="6F417F08" w14:textId="77777777" w:rsidR="007862B1" w:rsidRPr="00CF1E7B" w:rsidRDefault="007862B1" w:rsidP="007862B1">
      <w:pPr>
        <w:ind w:left="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w:t>
      </w:r>
      <w:r w:rsidRPr="00CF1E7B">
        <w:rPr>
          <w:rFonts w:ascii="GHEA Grapalat" w:hAnsi="GHEA Grapalat"/>
          <w:color w:val="000000" w:themeColor="text1"/>
          <w:sz w:val="20"/>
          <w:szCs w:val="20"/>
          <w:vertAlign w:val="superscript"/>
          <w:lang w:val="hy-AM"/>
        </w:rPr>
        <w:t>պատվիրատուի անվանումը</w:t>
      </w:r>
    </w:p>
    <w:p w14:paraId="3EB34CF8" w14:textId="77777777" w:rsidR="007862B1" w:rsidRPr="00CF1E7B" w:rsidRDefault="007862B1" w:rsidP="007862B1">
      <w:pPr>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կազմակերպված` </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lang w:val="hy-AM"/>
        </w:rPr>
        <w:t>* ծածկագրով գնման ընթացակարգին:</w:t>
      </w:r>
    </w:p>
    <w:p w14:paraId="7F9C91B1" w14:textId="77777777" w:rsidR="007862B1" w:rsidRPr="00CF1E7B" w:rsidRDefault="007862B1" w:rsidP="007862B1">
      <w:pPr>
        <w:ind w:left="426"/>
        <w:jc w:val="both"/>
        <w:rPr>
          <w:rFonts w:ascii="GHEA Grapalat" w:hAnsi="GHEA Grapalat" w:cs="GHEA Grapalat"/>
          <w:color w:val="000000" w:themeColor="text1"/>
          <w:sz w:val="20"/>
          <w:szCs w:val="20"/>
          <w:lang w:val="hy-AM"/>
        </w:rPr>
      </w:pPr>
      <w:r w:rsidRPr="00CF1E7B">
        <w:rPr>
          <w:rFonts w:ascii="GHEA Grapalat" w:hAnsi="GHEA Grapalat"/>
          <w:color w:val="000000" w:themeColor="text1"/>
          <w:sz w:val="20"/>
          <w:szCs w:val="20"/>
          <w:vertAlign w:val="superscript"/>
          <w:lang w:val="hy-AM"/>
        </w:rPr>
        <w:t xml:space="preserve">                                                        ընթացակարգի ծածկագիրը</w:t>
      </w:r>
    </w:p>
    <w:p w14:paraId="348E3E12" w14:textId="77777777" w:rsidR="007862B1" w:rsidRPr="00CF1E7B" w:rsidRDefault="006E35C3" w:rsidP="006E35C3">
      <w:pPr>
        <w:ind w:firstLine="360"/>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1.</w:t>
      </w:r>
      <w:r w:rsidR="000149F3" w:rsidRPr="00CF1E7B">
        <w:rPr>
          <w:rFonts w:ascii="GHEA Grapalat" w:hAnsi="GHEA Grapalat" w:cs="GHEA Grapalat"/>
          <w:color w:val="000000" w:themeColor="text1"/>
          <w:sz w:val="20"/>
          <w:szCs w:val="20"/>
          <w:lang w:val="hy-AM"/>
        </w:rPr>
        <w:t>2</w:t>
      </w:r>
      <w:r w:rsidRPr="00CF1E7B">
        <w:rPr>
          <w:rFonts w:ascii="GHEA Grapalat" w:hAnsi="GHEA Grapalat" w:cs="GHEA Grapalat"/>
          <w:color w:val="000000" w:themeColor="text1"/>
          <w:sz w:val="20"/>
          <w:szCs w:val="20"/>
          <w:lang w:val="hy-AM"/>
        </w:rPr>
        <w:t xml:space="preserve"> </w:t>
      </w:r>
      <w:r w:rsidR="007862B1" w:rsidRPr="00CF1E7B">
        <w:rPr>
          <w:rFonts w:ascii="GHEA Grapalat" w:hAnsi="GHEA Grapalat" w:cs="GHEA Grapalat"/>
          <w:color w:val="000000" w:themeColor="text1"/>
          <w:sz w:val="20"/>
          <w:szCs w:val="20"/>
          <w:lang w:val="hy-AM"/>
        </w:rPr>
        <w:t xml:space="preserve">Որպես գնման ընթացակարգի արդյունքում </w:t>
      </w:r>
      <w:r w:rsidRPr="00CF1E7B">
        <w:rPr>
          <w:rFonts w:ascii="GHEA Grapalat" w:hAnsi="GHEA Grapalat" w:cs="GHEA Grapalat"/>
          <w:color w:val="000000" w:themeColor="text1"/>
          <w:sz w:val="20"/>
          <w:szCs w:val="20"/>
          <w:lang w:val="hy-AM"/>
        </w:rPr>
        <w:t xml:space="preserve">ընտրված մասնակից, կնքվելիք պայմանագրով նախատեսված պարտավորությունների </w:t>
      </w:r>
      <w:r w:rsidR="007862B1" w:rsidRPr="00CF1E7B">
        <w:rPr>
          <w:rFonts w:ascii="GHEA Grapalat" w:hAnsi="GHEA Grapalat" w:cs="GHEA Grapalat"/>
          <w:color w:val="000000" w:themeColor="text1"/>
          <w:sz w:val="20"/>
          <w:szCs w:val="20"/>
          <w:lang w:val="hy-AM"/>
        </w:rPr>
        <w:t xml:space="preserve">կատարման </w:t>
      </w:r>
      <w:r w:rsidRPr="00CF1E7B">
        <w:rPr>
          <w:rFonts w:ascii="GHEA Grapalat" w:hAnsi="GHEA Grapalat" w:cs="GHEA Grapalat"/>
          <w:color w:val="000000" w:themeColor="text1"/>
          <w:sz w:val="20"/>
          <w:szCs w:val="20"/>
          <w:lang w:val="hy-AM"/>
        </w:rPr>
        <w:t xml:space="preserve">համար անհրաժեշտ որակավորման </w:t>
      </w:r>
      <w:r w:rsidR="007862B1" w:rsidRPr="00CF1E7B">
        <w:rPr>
          <w:rFonts w:ascii="GHEA Grapalat" w:hAnsi="GHEA Grapalat" w:cs="GHEA Grapalat"/>
          <w:color w:val="000000" w:themeColor="text1"/>
          <w:sz w:val="20"/>
          <w:szCs w:val="20"/>
          <w:lang w:val="hy-AM"/>
        </w:rPr>
        <w:t>ապահովում, Ընկերությունը</w:t>
      </w:r>
      <w:r w:rsidRPr="00CF1E7B">
        <w:rPr>
          <w:rFonts w:ascii="GHEA Grapalat" w:hAnsi="GHEA Grapalat" w:cs="GHEA Grapalat"/>
          <w:color w:val="000000" w:themeColor="text1"/>
          <w:sz w:val="20"/>
          <w:szCs w:val="20"/>
          <w:lang w:val="hy-AM"/>
        </w:rPr>
        <w:t xml:space="preserve">, </w:t>
      </w:r>
      <w:r w:rsidR="007862B1" w:rsidRPr="00CF1E7B">
        <w:rPr>
          <w:rFonts w:ascii="GHEA Grapalat" w:hAnsi="GHEA Grapalat" w:cs="GHEA Grapalat"/>
          <w:color w:val="000000" w:themeColor="text1"/>
          <w:sz w:val="20"/>
          <w:szCs w:val="20"/>
          <w:lang w:val="hy-AM"/>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CF1E7B" w:rsidRDefault="000149F3" w:rsidP="000149F3">
      <w:pPr>
        <w:ind w:firstLine="360"/>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1.3 </w:t>
      </w:r>
      <w:r w:rsidR="007862B1" w:rsidRPr="00CF1E7B">
        <w:rPr>
          <w:rFonts w:ascii="GHEA Grapalat" w:hAnsi="GHEA Grapalat" w:cs="GHEA Grapalat"/>
          <w:color w:val="000000" w:themeColor="text1"/>
          <w:sz w:val="20"/>
          <w:szCs w:val="20"/>
          <w:lang w:val="hy-AM"/>
        </w:rPr>
        <w:t xml:space="preserve">Ընկերությունը սույն տուժանքի համաձայնագրին կից ներկայացվող վճարման պահանջագրի </w:t>
      </w:r>
      <w:r w:rsidR="006E35C3" w:rsidRPr="00CF1E7B">
        <w:rPr>
          <w:rFonts w:ascii="GHEA Grapalat" w:hAnsi="GHEA Grapalat" w:cs="GHEA Grapalat"/>
          <w:color w:val="000000" w:themeColor="text1"/>
          <w:sz w:val="20"/>
          <w:szCs w:val="20"/>
          <w:lang w:val="hy-AM"/>
        </w:rPr>
        <w:t>(</w:t>
      </w:r>
      <w:r w:rsidR="007862B1" w:rsidRPr="00CF1E7B">
        <w:rPr>
          <w:rFonts w:ascii="GHEA Grapalat" w:hAnsi="GHEA Grapalat" w:cs="GHEA Grapalat"/>
          <w:color w:val="000000" w:themeColor="text1"/>
          <w:sz w:val="20"/>
          <w:szCs w:val="20"/>
          <w:lang w:val="hy-AM"/>
        </w:rPr>
        <w:t>այսուհետ` Պահանջագիր</w:t>
      </w:r>
      <w:r w:rsidR="006E35C3" w:rsidRPr="00CF1E7B">
        <w:rPr>
          <w:rFonts w:ascii="GHEA Grapalat" w:hAnsi="GHEA Grapalat" w:cs="GHEA Grapalat"/>
          <w:color w:val="000000" w:themeColor="text1"/>
          <w:sz w:val="20"/>
          <w:szCs w:val="20"/>
          <w:lang w:val="hy-AM"/>
        </w:rPr>
        <w:t>)</w:t>
      </w:r>
      <w:r w:rsidR="007862B1" w:rsidRPr="00CF1E7B">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CF1E7B">
        <w:rPr>
          <w:rFonts w:ascii="GHEA Grapalat" w:hAnsi="GHEA Grapalat" w:cs="GHEA Grapalat"/>
          <w:color w:val="000000" w:themeColor="text1"/>
          <w:sz w:val="20"/>
          <w:szCs w:val="20"/>
          <w:lang w:val="hy-AM"/>
        </w:rPr>
        <w:t>՝</w:t>
      </w:r>
      <w:r w:rsidR="007862B1" w:rsidRPr="00CF1E7B">
        <w:rPr>
          <w:rFonts w:ascii="GHEA Grapalat" w:hAnsi="GHEA Grapalat" w:cs="GHEA Grapalat"/>
          <w:color w:val="000000" w:themeColor="text1"/>
          <w:sz w:val="20"/>
          <w:szCs w:val="20"/>
          <w:lang w:val="hy-AM"/>
        </w:rPr>
        <w:t xml:space="preserve"> </w:t>
      </w:r>
    </w:p>
    <w:p w14:paraId="44888CBE" w14:textId="77777777" w:rsidR="007862B1" w:rsidRPr="00CF1E7B" w:rsidRDefault="007862B1" w:rsidP="007862B1">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CF1E7B" w:rsidRDefault="007862B1" w:rsidP="007862B1">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2E5BE10B" w14:textId="77777777" w:rsidR="007862B1" w:rsidRPr="00CF1E7B" w:rsidRDefault="007862B1" w:rsidP="007862B1">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5D5393E" w14:textId="77777777" w:rsidR="007862B1" w:rsidRPr="00CF1E7B" w:rsidRDefault="007862B1" w:rsidP="007862B1">
      <w:pPr>
        <w:ind w:left="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դ) Ընկերությունը հավաստում է, որ Պահանջագիրը ակցեպտավորել է տուժանքի ամբողջ գումարով:</w:t>
      </w:r>
    </w:p>
    <w:p w14:paraId="3001B59F" w14:textId="77777777" w:rsidR="007862B1" w:rsidRPr="00CF1E7B" w:rsidRDefault="007862B1" w:rsidP="007862B1">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CF1E7B" w:rsidRDefault="000149F3" w:rsidP="000149F3">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1.4</w:t>
      </w:r>
      <w:r w:rsidR="007862B1" w:rsidRPr="00CF1E7B">
        <w:rPr>
          <w:rFonts w:ascii="GHEA Grapalat" w:hAnsi="GHEA Grapalat" w:cs="GHEA Grapalat"/>
          <w:color w:val="000000" w:themeColor="text1"/>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CF1E7B">
        <w:rPr>
          <w:rFonts w:ascii="GHEA Grapalat" w:hAnsi="GHEA Grapalat" w:cs="GHEA Grapalat"/>
          <w:color w:val="000000" w:themeColor="text1"/>
          <w:sz w:val="20"/>
          <w:szCs w:val="20"/>
          <w:lang w:val="hy-AM"/>
        </w:rPr>
        <w:t>, եթե այն հանգեցնում է Պատվիրատուի կողմից պայմանագրի միակողմանի լուծման,</w:t>
      </w:r>
      <w:r w:rsidR="007862B1" w:rsidRPr="00CF1E7B">
        <w:rPr>
          <w:rFonts w:ascii="GHEA Grapalat" w:hAnsi="GHEA Grapalat" w:cs="GHEA Grapalat"/>
          <w:color w:val="000000" w:themeColor="text1"/>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68F1920B" w14:textId="77777777" w:rsidR="007862B1" w:rsidRPr="00CF1E7B" w:rsidRDefault="007862B1" w:rsidP="000149F3">
      <w:pPr>
        <w:numPr>
          <w:ilvl w:val="1"/>
          <w:numId w:val="25"/>
        </w:numPr>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167CB1B3" w14:textId="77777777" w:rsidR="007862B1" w:rsidRPr="00CF1E7B" w:rsidRDefault="000149F3" w:rsidP="000149F3">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1.6 </w:t>
      </w:r>
      <w:r w:rsidR="007862B1" w:rsidRPr="00CF1E7B">
        <w:rPr>
          <w:rFonts w:ascii="GHEA Grapalat" w:hAnsi="GHEA Grapalat" w:cs="GHEA Grapalat"/>
          <w:color w:val="000000" w:themeColor="text1"/>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B9E39D" w14:textId="77777777" w:rsidR="007862B1" w:rsidRPr="00CF1E7B" w:rsidRDefault="000149F3" w:rsidP="000149F3">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1.7 </w:t>
      </w:r>
      <w:r w:rsidR="007862B1" w:rsidRPr="00CF1E7B">
        <w:rPr>
          <w:rFonts w:ascii="GHEA Grapalat" w:hAnsi="GHEA Grapalat" w:cs="GHEA Grapalat"/>
          <w:color w:val="000000" w:themeColor="text1"/>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1E5DD1BC" w14:textId="77777777" w:rsidR="007862B1" w:rsidRPr="00CF1E7B" w:rsidRDefault="000149F3" w:rsidP="000149F3">
      <w:pPr>
        <w:ind w:firstLine="360"/>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1.8 </w:t>
      </w:r>
      <w:r w:rsidR="007862B1" w:rsidRPr="00CF1E7B">
        <w:rPr>
          <w:rFonts w:ascii="GHEA Grapalat" w:hAnsi="GHEA Grapalat" w:cs="GHEA Grapalat"/>
          <w:color w:val="000000" w:themeColor="text1"/>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F1E7B">
        <w:rPr>
          <w:rFonts w:ascii="GHEA Grapalat" w:hAnsi="GHEA Grapalat" w:cs="GHEA Grapalat"/>
          <w:color w:val="000000" w:themeColor="text1"/>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CF1E7B" w:rsidRDefault="007862B1" w:rsidP="007862B1">
      <w:pPr>
        <w:jc w:val="both"/>
        <w:rPr>
          <w:rFonts w:ascii="GHEA Grapalat" w:hAnsi="GHEA Grapalat" w:cs="GHEA Grapalat"/>
          <w:color w:val="000000" w:themeColor="text1"/>
          <w:sz w:val="20"/>
          <w:szCs w:val="20"/>
          <w:lang w:val="hy-AM"/>
        </w:rPr>
      </w:pPr>
    </w:p>
    <w:p w14:paraId="137580B8" w14:textId="77777777" w:rsidR="007862B1" w:rsidRPr="00CF1E7B" w:rsidRDefault="007862B1" w:rsidP="007862B1">
      <w:pPr>
        <w:numPr>
          <w:ilvl w:val="0"/>
          <w:numId w:val="6"/>
        </w:numPr>
        <w:jc w:val="center"/>
        <w:rPr>
          <w:rFonts w:ascii="GHEA Grapalat" w:hAnsi="GHEA Grapalat" w:cs="GHEA Grapalat"/>
          <w:b/>
          <w:bCs/>
          <w:color w:val="000000" w:themeColor="text1"/>
          <w:sz w:val="20"/>
          <w:szCs w:val="20"/>
          <w:lang w:val="hy-AM"/>
        </w:rPr>
      </w:pPr>
      <w:r w:rsidRPr="00CF1E7B">
        <w:rPr>
          <w:rFonts w:ascii="GHEA Grapalat" w:hAnsi="GHEA Grapalat" w:cs="GHEA Grapalat"/>
          <w:b/>
          <w:bCs/>
          <w:color w:val="000000" w:themeColor="text1"/>
          <w:sz w:val="20"/>
          <w:szCs w:val="20"/>
          <w:lang w:val="hy-AM"/>
        </w:rPr>
        <w:t>Այլ պայմաններ</w:t>
      </w:r>
    </w:p>
    <w:p w14:paraId="1DD7C25A" w14:textId="77777777" w:rsidR="007862B1" w:rsidRPr="00CF1E7B" w:rsidRDefault="007862B1" w:rsidP="007862B1">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00595213" w:rsidRPr="00CF1E7B">
        <w:rPr>
          <w:rFonts w:ascii="GHEA Grapalat" w:hAnsi="GHEA Grapalat" w:cs="GHEA Grapalat"/>
          <w:color w:val="000000" w:themeColor="text1"/>
          <w:sz w:val="20"/>
          <w:szCs w:val="20"/>
          <w:lang w:val="hy-AM"/>
        </w:rPr>
        <w:t>Պատվիրատուի կողմից կնքված պայմանագրի կատարման արդյունքը ամբողջական ընդունվելու օրվան հաջորդող քսաներորդ աշխատանքային օրը ներառյալ</w:t>
      </w:r>
      <w:r w:rsidRPr="00CF1E7B">
        <w:rPr>
          <w:rFonts w:ascii="GHEA Grapalat" w:hAnsi="GHEA Grapalat" w:cs="GHEA Grapalat"/>
          <w:color w:val="000000" w:themeColor="text1"/>
          <w:sz w:val="20"/>
          <w:szCs w:val="20"/>
          <w:lang w:val="hy-AM"/>
        </w:rPr>
        <w:t xml:space="preserve">։ </w:t>
      </w:r>
    </w:p>
    <w:p w14:paraId="7947B050" w14:textId="77777777" w:rsidR="007862B1" w:rsidRPr="00CF1E7B" w:rsidRDefault="007862B1" w:rsidP="007862B1">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CF1E7B" w:rsidRDefault="007862B1" w:rsidP="007862B1">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CF1E7B" w:rsidDel="00A13215" w:rsidRDefault="007862B1" w:rsidP="007862B1">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CF1E7B" w:rsidRDefault="007862B1" w:rsidP="007862B1">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CF1E7B" w:rsidRDefault="007862B1" w:rsidP="007862B1">
      <w:pPr>
        <w:ind w:firstLine="567"/>
        <w:jc w:val="both"/>
        <w:rPr>
          <w:rFonts w:ascii="GHEA Grapalat" w:hAnsi="GHEA Grapalat" w:cs="GHEA Grapalat"/>
          <w:color w:val="000000" w:themeColor="text1"/>
          <w:sz w:val="20"/>
          <w:szCs w:val="20"/>
          <w:lang w:val="hy-AM"/>
        </w:rPr>
      </w:pPr>
    </w:p>
    <w:p w14:paraId="4C563E11" w14:textId="77777777" w:rsidR="007862B1" w:rsidRPr="00CF1E7B" w:rsidRDefault="007862B1" w:rsidP="007862B1">
      <w:pPr>
        <w:ind w:firstLine="567"/>
        <w:jc w:val="center"/>
        <w:rPr>
          <w:rFonts w:ascii="GHEA Grapalat" w:hAnsi="GHEA Grapalat" w:cs="GHEA Grapalat"/>
          <w:color w:val="000000" w:themeColor="text1"/>
          <w:sz w:val="20"/>
          <w:szCs w:val="20"/>
          <w:lang w:val="hy-AM"/>
        </w:rPr>
      </w:pPr>
      <w:r w:rsidRPr="00CF1E7B">
        <w:rPr>
          <w:rFonts w:ascii="GHEA Grapalat" w:hAnsi="GHEA Grapalat" w:cs="GHEA Grapalat"/>
          <w:b/>
          <w:color w:val="000000" w:themeColor="text1"/>
          <w:sz w:val="20"/>
          <w:szCs w:val="20"/>
          <w:lang w:val="hy-AM"/>
        </w:rPr>
        <w:t>3. Ընկերության հասցեն, բանկային վավերապայմանները`</w:t>
      </w:r>
    </w:p>
    <w:p w14:paraId="2397F336" w14:textId="77777777" w:rsidR="007862B1" w:rsidRPr="00CF1E7B" w:rsidRDefault="007862B1" w:rsidP="007862B1">
      <w:pPr>
        <w:jc w:val="both"/>
        <w:rPr>
          <w:rFonts w:ascii="GHEA Grapalat" w:hAnsi="GHEA Grapalat" w:cs="GHEA Grapalat"/>
          <w:color w:val="000000" w:themeColor="text1"/>
          <w:sz w:val="20"/>
          <w:szCs w:val="20"/>
          <w:u w:val="single"/>
          <w:lang w:val="hy-AM"/>
        </w:rPr>
      </w:pP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p>
    <w:p w14:paraId="175A1AB6" w14:textId="77777777" w:rsidR="007862B1" w:rsidRPr="00CF1E7B" w:rsidRDefault="007862B1" w:rsidP="007862B1">
      <w:pPr>
        <w:jc w:val="both"/>
        <w:rPr>
          <w:rFonts w:ascii="GHEA Grapalat" w:hAnsi="GHEA Grapalat"/>
          <w:color w:val="000000" w:themeColor="text1"/>
          <w:sz w:val="18"/>
          <w:szCs w:val="18"/>
          <w:vertAlign w:val="superscript"/>
          <w:lang w:val="hy-AM"/>
        </w:rPr>
      </w:pPr>
      <w:r w:rsidRPr="00CF1E7B">
        <w:rPr>
          <w:rFonts w:ascii="GHEA Grapalat" w:hAnsi="GHEA Grapalat"/>
          <w:color w:val="000000" w:themeColor="text1"/>
          <w:sz w:val="18"/>
          <w:szCs w:val="18"/>
          <w:vertAlign w:val="superscript"/>
          <w:lang w:val="hy-AM"/>
        </w:rPr>
        <w:t xml:space="preserve">                               ընկերության անվանումը</w:t>
      </w:r>
    </w:p>
    <w:p w14:paraId="76BF8584" w14:textId="77777777" w:rsidR="007862B1" w:rsidRPr="00CF1E7B" w:rsidRDefault="007862B1" w:rsidP="007862B1">
      <w:pPr>
        <w:jc w:val="both"/>
        <w:rPr>
          <w:rFonts w:ascii="GHEA Grapalat" w:hAnsi="GHEA Grapalat"/>
          <w:color w:val="000000" w:themeColor="text1"/>
          <w:sz w:val="18"/>
          <w:szCs w:val="18"/>
          <w:u w:val="single"/>
          <w:vertAlign w:val="superscript"/>
          <w:lang w:val="hy-AM"/>
        </w:rPr>
      </w:pPr>
      <w:r w:rsidRPr="00CF1E7B">
        <w:rPr>
          <w:rFonts w:ascii="GHEA Grapalat" w:hAnsi="GHEA Grapalat"/>
          <w:color w:val="000000" w:themeColor="text1"/>
          <w:sz w:val="18"/>
          <w:szCs w:val="18"/>
          <w:vertAlign w:val="superscript"/>
          <w:lang w:val="hy-AM"/>
        </w:rPr>
        <w:t xml:space="preserve"> </w:t>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p>
    <w:p w14:paraId="2C720B25" w14:textId="77777777" w:rsidR="007862B1" w:rsidRPr="00CF1E7B" w:rsidRDefault="007862B1" w:rsidP="007862B1">
      <w:pPr>
        <w:jc w:val="both"/>
        <w:rPr>
          <w:rFonts w:ascii="GHEA Grapalat" w:hAnsi="GHEA Grapalat"/>
          <w:color w:val="000000" w:themeColor="text1"/>
          <w:sz w:val="18"/>
          <w:szCs w:val="18"/>
          <w:vertAlign w:val="superscript"/>
          <w:lang w:val="hy-AM"/>
        </w:rPr>
      </w:pPr>
      <w:r w:rsidRPr="00CF1E7B">
        <w:rPr>
          <w:rFonts w:ascii="GHEA Grapalat" w:hAnsi="GHEA Grapalat"/>
          <w:color w:val="000000" w:themeColor="text1"/>
          <w:sz w:val="18"/>
          <w:szCs w:val="18"/>
          <w:vertAlign w:val="superscript"/>
          <w:lang w:val="hy-AM"/>
        </w:rPr>
        <w:t xml:space="preserve">                              ընկերության հասցեն</w:t>
      </w:r>
    </w:p>
    <w:p w14:paraId="2E225D63" w14:textId="77777777" w:rsidR="007862B1" w:rsidRPr="00CF1E7B" w:rsidRDefault="007862B1" w:rsidP="007862B1">
      <w:pPr>
        <w:jc w:val="both"/>
        <w:rPr>
          <w:rFonts w:ascii="GHEA Grapalat" w:hAnsi="GHEA Grapalat"/>
          <w:color w:val="000000" w:themeColor="text1"/>
          <w:sz w:val="18"/>
          <w:szCs w:val="18"/>
          <w:u w:val="single"/>
          <w:vertAlign w:val="superscript"/>
          <w:lang w:val="hy-AM"/>
        </w:rPr>
      </w:pP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r w:rsidRPr="00CF1E7B">
        <w:rPr>
          <w:rFonts w:ascii="GHEA Grapalat" w:hAnsi="GHEA Grapalat"/>
          <w:color w:val="000000" w:themeColor="text1"/>
          <w:sz w:val="18"/>
          <w:szCs w:val="18"/>
          <w:u w:val="single"/>
          <w:vertAlign w:val="superscript"/>
          <w:lang w:val="hy-AM"/>
        </w:rPr>
        <w:tab/>
      </w:r>
    </w:p>
    <w:p w14:paraId="77657BB9" w14:textId="77777777" w:rsidR="007862B1" w:rsidRPr="00CF1E7B" w:rsidRDefault="007862B1" w:rsidP="007862B1">
      <w:pPr>
        <w:jc w:val="both"/>
        <w:rPr>
          <w:rFonts w:ascii="GHEA Grapalat" w:hAnsi="GHEA Grapalat"/>
          <w:color w:val="000000" w:themeColor="text1"/>
          <w:sz w:val="18"/>
          <w:szCs w:val="18"/>
          <w:vertAlign w:val="superscript"/>
          <w:lang w:val="hy-AM"/>
        </w:rPr>
      </w:pPr>
      <w:r w:rsidRPr="00CF1E7B">
        <w:rPr>
          <w:rFonts w:ascii="GHEA Grapalat" w:hAnsi="GHEA Grapalat"/>
          <w:color w:val="000000" w:themeColor="text1"/>
          <w:sz w:val="18"/>
          <w:szCs w:val="18"/>
          <w:vertAlign w:val="superscript"/>
          <w:lang w:val="hy-AM"/>
        </w:rPr>
        <w:t xml:space="preserve">              ընկերությանը սպասարկող բանկի անվանումը</w:t>
      </w:r>
    </w:p>
    <w:p w14:paraId="0B486378" w14:textId="77777777" w:rsidR="00544B52" w:rsidRPr="00CF1E7B" w:rsidRDefault="00544B52" w:rsidP="00544B52">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731C9E6D" w14:textId="77777777" w:rsidR="00544B52" w:rsidRPr="00CF1E7B" w:rsidRDefault="00544B52" w:rsidP="00544B52">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բանկային հաշվեհամարը</w:t>
      </w:r>
    </w:p>
    <w:p w14:paraId="2BF69F67" w14:textId="77777777" w:rsidR="00544B52" w:rsidRPr="00CF1E7B" w:rsidRDefault="00544B52" w:rsidP="00544B52">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2F4E0A29" w14:textId="77777777" w:rsidR="00544B52" w:rsidRPr="00CF1E7B" w:rsidRDefault="00544B52" w:rsidP="00544B52">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FE89545" w14:textId="77777777" w:rsidR="00544B52" w:rsidRPr="00CF1E7B" w:rsidRDefault="00544B52" w:rsidP="00544B52">
      <w:pPr>
        <w:jc w:val="both"/>
        <w:rPr>
          <w:rFonts w:ascii="GHEA Grapalat" w:hAnsi="GHEA Grapalat"/>
          <w:color w:val="000000" w:themeColor="text1"/>
          <w:sz w:val="20"/>
          <w:szCs w:val="20"/>
          <w:u w:val="single"/>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78B351C1" w14:textId="77777777" w:rsidR="00544B52" w:rsidRPr="00CF1E7B" w:rsidRDefault="00544B52" w:rsidP="00544B52">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2544337" w14:textId="77777777" w:rsidR="006E35C3" w:rsidRPr="00CF1E7B" w:rsidRDefault="006E35C3" w:rsidP="007862B1">
      <w:pPr>
        <w:jc w:val="both"/>
        <w:rPr>
          <w:rFonts w:ascii="GHEA Grapalat" w:hAnsi="GHEA Grapalat"/>
          <w:color w:val="000000" w:themeColor="text1"/>
          <w:sz w:val="18"/>
          <w:szCs w:val="18"/>
          <w:u w:val="single"/>
          <w:vertAlign w:val="superscript"/>
          <w:lang w:val="hy-AM"/>
        </w:rPr>
      </w:pPr>
    </w:p>
    <w:p w14:paraId="45A35040" w14:textId="77777777" w:rsidR="00334B2F" w:rsidRPr="00CF1E7B" w:rsidRDefault="00334B2F" w:rsidP="00334B2F">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Կ.Տ</w:t>
      </w:r>
    </w:p>
    <w:p w14:paraId="254A74BA" w14:textId="77777777" w:rsidR="00334B2F" w:rsidRPr="00CF1E7B" w:rsidRDefault="00334B2F" w:rsidP="00334B2F">
      <w:pPr>
        <w:jc w:val="both"/>
        <w:rPr>
          <w:rFonts w:ascii="GHEA Grapalat" w:hAnsi="GHEA Grapalat"/>
          <w:color w:val="000000" w:themeColor="text1"/>
          <w:sz w:val="20"/>
          <w:szCs w:val="20"/>
          <w:lang w:val="hy-AM"/>
        </w:rPr>
      </w:pPr>
    </w:p>
    <w:p w14:paraId="346CD65E" w14:textId="77777777" w:rsidR="00334B2F" w:rsidRPr="00CF1E7B" w:rsidRDefault="00334B2F" w:rsidP="00334B2F">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Օր/ամիս/տարի</w:t>
      </w:r>
    </w:p>
    <w:p w14:paraId="4E68A2F9" w14:textId="77777777" w:rsidR="006E35C3" w:rsidRPr="00CF1E7B" w:rsidRDefault="006E35C3" w:rsidP="007862B1">
      <w:pPr>
        <w:jc w:val="both"/>
        <w:rPr>
          <w:rFonts w:ascii="GHEA Grapalat" w:hAnsi="GHEA Grapalat"/>
          <w:color w:val="000000" w:themeColor="text1"/>
          <w:sz w:val="18"/>
          <w:szCs w:val="18"/>
          <w:vertAlign w:val="superscript"/>
          <w:lang w:val="hy-AM"/>
        </w:rPr>
      </w:pPr>
    </w:p>
    <w:p w14:paraId="1F410798" w14:textId="77777777" w:rsidR="007862B1" w:rsidRPr="00CF1E7B" w:rsidRDefault="007862B1" w:rsidP="007862B1">
      <w:pPr>
        <w:jc w:val="both"/>
        <w:rPr>
          <w:rFonts w:ascii="GHEA Grapalat" w:hAnsi="GHEA Grapalat" w:cs="GHEA Grapalat"/>
          <w:i/>
          <w:color w:val="000000" w:themeColor="text1"/>
          <w:sz w:val="18"/>
          <w:szCs w:val="18"/>
          <w:lang w:val="hy-AM"/>
        </w:rPr>
      </w:pPr>
    </w:p>
    <w:p w14:paraId="1CCD2398" w14:textId="77777777" w:rsidR="006E35C3" w:rsidRPr="00CF1E7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r w:rsidRPr="00CF1E7B">
        <w:rPr>
          <w:rFonts w:ascii="GHEA Grapalat" w:hAnsi="GHEA Grapalat" w:cs="Sylfaen"/>
          <w:i/>
          <w:color w:val="000000" w:themeColor="text1"/>
          <w:sz w:val="16"/>
          <w:szCs w:val="16"/>
          <w:lang w:val="hy-AM"/>
        </w:rPr>
        <w:t xml:space="preserve">* </w:t>
      </w:r>
      <w:r w:rsidRPr="00CF1E7B">
        <w:rPr>
          <w:rFonts w:ascii="GHEA Grapalat" w:hAnsi="GHEA Grapalat"/>
          <w:i/>
          <w:color w:val="000000" w:themeColor="text1"/>
          <w:sz w:val="16"/>
          <w:szCs w:val="16"/>
          <w:lang w:val="hy-AM"/>
        </w:rPr>
        <w:t>լրացվում է հանձնաժողովի քարտուղարի կողմից` մինչև հրավերը տեղեկագրում հրապարակելը:</w:t>
      </w:r>
    </w:p>
    <w:p w14:paraId="04DB3BBD" w14:textId="77777777" w:rsidR="00595213" w:rsidRPr="00CF1E7B" w:rsidRDefault="007862B1" w:rsidP="00091EBC">
      <w:pPr>
        <w:pStyle w:val="BodyTextIndent3"/>
        <w:spacing w:line="240" w:lineRule="auto"/>
        <w:jc w:val="right"/>
        <w:rPr>
          <w:rFonts w:ascii="GHEA Grapalat" w:hAnsi="GHEA Grapalat"/>
          <w:b/>
          <w:color w:val="000000" w:themeColor="text1"/>
          <w:lang w:val="hy-AM"/>
        </w:rPr>
      </w:pPr>
      <w:r w:rsidRPr="00CF1E7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1E7B" w:rsidRPr="00CF1E7B" w14:paraId="5A69A07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CF540" w14:textId="77777777" w:rsidR="00800678" w:rsidRPr="00CF1E7B" w:rsidRDefault="00800678" w:rsidP="0033410B">
            <w:pPr>
              <w:rPr>
                <w:rFonts w:ascii="GHEA Grapalat" w:hAnsi="GHEA Grapalat" w:cs="Sylfaen"/>
                <w:b/>
                <w:bCs/>
                <w:color w:val="000000" w:themeColor="text1"/>
                <w:sz w:val="20"/>
                <w:szCs w:val="20"/>
                <w:lang w:val="hy-AM"/>
              </w:rPr>
            </w:pPr>
            <w:bookmarkStart w:id="13" w:name="_Hlk194309080"/>
            <w:r w:rsidRPr="00CF1E7B">
              <w:rPr>
                <w:rFonts w:ascii="GHEA Grapalat" w:hAnsi="GHEA Grapalat" w:cs="Sylfaen"/>
                <w:color w:val="000000" w:themeColor="text1"/>
                <w:sz w:val="20"/>
                <w:szCs w:val="20"/>
                <w:lang w:val="hy-AM"/>
              </w:rPr>
              <w:lastRenderedPageBreak/>
              <w:t xml:space="preserve">1.                                                              </w:t>
            </w:r>
            <w:r w:rsidRPr="00CF1E7B">
              <w:rPr>
                <w:rFonts w:ascii="GHEA Grapalat" w:hAnsi="GHEA Grapalat" w:cs="Sylfaen"/>
                <w:b/>
                <w:bCs/>
                <w:color w:val="000000" w:themeColor="text1"/>
                <w:sz w:val="20"/>
                <w:szCs w:val="20"/>
                <w:lang w:val="hy-AM"/>
              </w:rPr>
              <w:t>ՎՃԱՐՄԱՆ</w:t>
            </w:r>
            <w:r w:rsidRPr="00CF1E7B">
              <w:rPr>
                <w:rFonts w:ascii="GHEA Grapalat" w:hAnsi="GHEA Grapalat" w:cs="Arial"/>
                <w:b/>
                <w:bCs/>
                <w:color w:val="000000" w:themeColor="text1"/>
                <w:sz w:val="20"/>
                <w:szCs w:val="20"/>
                <w:lang w:val="hy-AM"/>
              </w:rPr>
              <w:t xml:space="preserve"> </w:t>
            </w:r>
            <w:r w:rsidRPr="00CF1E7B">
              <w:rPr>
                <w:rFonts w:ascii="GHEA Grapalat" w:hAnsi="GHEA Grapalat" w:cs="Sylfaen"/>
                <w:b/>
                <w:bCs/>
                <w:color w:val="000000" w:themeColor="text1"/>
                <w:sz w:val="20"/>
                <w:szCs w:val="20"/>
                <w:lang w:val="hy-AM"/>
              </w:rPr>
              <w:t xml:space="preserve">ՊԱՀԱՆՋԱԳԻՐ* </w:t>
            </w:r>
          </w:p>
          <w:p w14:paraId="68E954DD" w14:textId="77777777" w:rsidR="00800678" w:rsidRPr="00CF1E7B" w:rsidRDefault="00800678" w:rsidP="0033410B">
            <w:pPr>
              <w:jc w:val="center"/>
              <w:rPr>
                <w:rFonts w:ascii="GHEA Grapalat" w:hAnsi="GHEA Grapalat" w:cs="Arial"/>
                <w:bCs/>
                <w:i/>
                <w:color w:val="000000" w:themeColor="text1"/>
                <w:sz w:val="20"/>
                <w:szCs w:val="20"/>
                <w:lang w:val="hy-AM"/>
              </w:rPr>
            </w:pPr>
          </w:p>
        </w:tc>
      </w:tr>
      <w:tr w:rsidR="00CF1E7B" w:rsidRPr="00CF1E7B" w14:paraId="5A913EF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3DCA93"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 Թիվ </w:t>
            </w:r>
          </w:p>
        </w:tc>
      </w:tr>
      <w:tr w:rsidR="00CF1E7B" w:rsidRPr="00CF1E7B" w14:paraId="041B8A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99A92"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3.                                                         Ներկայացման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ամսաթիվը</w:t>
            </w:r>
            <w:r w:rsidRPr="00CF1E7B">
              <w:rPr>
                <w:rFonts w:ascii="GHEA Grapalat" w:hAnsi="GHEA Grapalat" w:cs="Arial"/>
                <w:color w:val="000000" w:themeColor="text1"/>
                <w:sz w:val="20"/>
                <w:szCs w:val="20"/>
                <w:lang w:val="hy-AM"/>
              </w:rPr>
              <w:t xml:space="preserve">` </w:t>
            </w:r>
            <w:r w:rsidRPr="00CF1E7B">
              <w:rPr>
                <w:rFonts w:ascii="GHEA Grapalat" w:hAnsi="GHEA Grapalat" w:cs="Tahoma"/>
                <w:color w:val="000000" w:themeColor="text1"/>
                <w:sz w:val="20"/>
                <w:szCs w:val="20"/>
                <w:lang w:val="hy-AM"/>
              </w:rPr>
              <w:t xml:space="preserve">"___"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20___</w:t>
            </w:r>
            <w:r w:rsidRPr="00CF1E7B">
              <w:rPr>
                <w:rFonts w:ascii="GHEA Grapalat" w:hAnsi="GHEA Grapalat" w:cs="Sylfaen"/>
                <w:color w:val="000000" w:themeColor="text1"/>
                <w:sz w:val="20"/>
                <w:szCs w:val="20"/>
                <w:lang w:val="hy-AM"/>
              </w:rPr>
              <w:t>թ.</w:t>
            </w:r>
          </w:p>
        </w:tc>
      </w:tr>
      <w:tr w:rsidR="00CF1E7B" w:rsidRPr="00CF1E7B" w14:paraId="5FEA324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82041"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 xml:space="preserve">4. Վճարողի անվանումը, կամ անուն ազգանուն (Ընկերություն </w:t>
            </w:r>
            <w:r w:rsidRPr="00CF1E7B">
              <w:rPr>
                <w:rFonts w:ascii="GHEA Grapalat" w:hAnsi="GHEA Grapalat" w:cs="Arial"/>
                <w:color w:val="000000" w:themeColor="text1"/>
                <w:sz w:val="20"/>
                <w:szCs w:val="20"/>
                <w:lang w:val="hy-AM"/>
              </w:rPr>
              <w:t>`</w:t>
            </w:r>
          </w:p>
        </w:tc>
      </w:tr>
      <w:tr w:rsidR="00CF1E7B" w:rsidRPr="00CF1E7B" w14:paraId="7A3C307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7D7BD"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5. Վճարողին սպասարկող Ֆինանսական կազմակերպություն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բանկ)</w:t>
            </w:r>
            <w:r w:rsidRPr="00CF1E7B">
              <w:rPr>
                <w:rFonts w:ascii="GHEA Grapalat" w:hAnsi="GHEA Grapalat" w:cs="Arial"/>
                <w:color w:val="000000" w:themeColor="text1"/>
                <w:sz w:val="20"/>
                <w:szCs w:val="20"/>
                <w:lang w:val="hy-AM"/>
              </w:rPr>
              <w:t>`</w:t>
            </w:r>
          </w:p>
        </w:tc>
      </w:tr>
      <w:tr w:rsidR="00CF1E7B" w:rsidRPr="00CF1E7B" w14:paraId="6A01340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D52DF"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6. Վճարողի հաշվի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համարը</w:t>
            </w:r>
            <w:r w:rsidRPr="00CF1E7B">
              <w:rPr>
                <w:rFonts w:ascii="GHEA Grapalat" w:hAnsi="GHEA Grapalat" w:cs="Arial"/>
                <w:color w:val="000000" w:themeColor="text1"/>
                <w:sz w:val="20"/>
                <w:szCs w:val="20"/>
                <w:lang w:val="hy-AM"/>
              </w:rPr>
              <w:t>`</w:t>
            </w:r>
          </w:p>
        </w:tc>
      </w:tr>
      <w:tr w:rsidR="00CF1E7B" w:rsidRPr="00CF1E7B" w14:paraId="57B631A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552CC"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7. Վճարողի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ՀՎՀՀ</w:t>
            </w:r>
            <w:r w:rsidRPr="00CF1E7B">
              <w:rPr>
                <w:rFonts w:ascii="GHEA Grapalat" w:hAnsi="GHEA Grapalat" w:cs="Arial"/>
                <w:color w:val="000000" w:themeColor="text1"/>
                <w:sz w:val="20"/>
                <w:szCs w:val="20"/>
                <w:lang w:val="hy-AM"/>
              </w:rPr>
              <w:t>`</w:t>
            </w:r>
          </w:p>
        </w:tc>
      </w:tr>
      <w:tr w:rsidR="00CF1E7B" w:rsidRPr="00CF1E7B" w14:paraId="2B58BBE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CA453"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8. Վճարողի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ՀԾՀ</w:t>
            </w:r>
            <w:r w:rsidRPr="00CF1E7B">
              <w:rPr>
                <w:rFonts w:ascii="GHEA Grapalat" w:hAnsi="GHEA Grapalat" w:cs="Arial"/>
                <w:color w:val="000000" w:themeColor="text1"/>
                <w:sz w:val="20"/>
                <w:szCs w:val="20"/>
                <w:lang w:val="hy-AM"/>
              </w:rPr>
              <w:t>`</w:t>
            </w:r>
          </w:p>
        </w:tc>
      </w:tr>
      <w:tr w:rsidR="00CF1E7B" w:rsidRPr="00CF1E7B" w14:paraId="11DB2B0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D45CB"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9. Շահառուի  անվանումը, կամ անուն ազգանուն</w:t>
            </w:r>
            <w:r w:rsidRPr="00CF1E7B">
              <w:rPr>
                <w:rFonts w:ascii="GHEA Grapalat" w:hAnsi="GHEA Grapalat" w:cs="Arial"/>
                <w:color w:val="000000" w:themeColor="text1"/>
                <w:sz w:val="20"/>
                <w:szCs w:val="20"/>
                <w:lang w:val="hy-AM"/>
              </w:rPr>
              <w:t xml:space="preserve">` </w:t>
            </w:r>
            <w:r w:rsidRPr="00CF1E7B">
              <w:rPr>
                <w:rFonts w:ascii="GHEA Grapalat" w:hAnsi="GHEA Grapalat" w:cs="Arial"/>
                <w:b/>
                <w:color w:val="000000" w:themeColor="text1"/>
                <w:sz w:val="20"/>
                <w:szCs w:val="20"/>
                <w:lang w:val="hy-AM"/>
              </w:rPr>
              <w:t xml:space="preserve"> Երևանի քաղաքապետարան</w:t>
            </w:r>
          </w:p>
        </w:tc>
      </w:tr>
      <w:tr w:rsidR="00CF1E7B" w:rsidRPr="00CF1E7B" w14:paraId="0C13F42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F754E"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10.  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 ՀԾՀ (չի լրացվում)</w:t>
            </w:r>
          </w:p>
        </w:tc>
      </w:tr>
      <w:tr w:rsidR="00CF1E7B" w:rsidRPr="00CF1E7B" w14:paraId="16F38FC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B16B8"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11. 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ՀՎՀՀ</w:t>
            </w:r>
            <w:r w:rsidRPr="00CF1E7B">
              <w:rPr>
                <w:rFonts w:ascii="GHEA Grapalat" w:hAnsi="GHEA Grapalat" w:cs="Arial"/>
                <w:color w:val="000000" w:themeColor="text1"/>
                <w:sz w:val="20"/>
                <w:szCs w:val="20"/>
                <w:lang w:val="hy-AM"/>
              </w:rPr>
              <w:t xml:space="preserve">` </w:t>
            </w:r>
            <w:r w:rsidRPr="00CF1E7B">
              <w:rPr>
                <w:rFonts w:ascii="GHEA Grapalat" w:hAnsi="GHEA Grapalat"/>
                <w:b/>
                <w:color w:val="000000" w:themeColor="text1"/>
                <w:sz w:val="20"/>
                <w:szCs w:val="20"/>
                <w:lang w:val="hy-AM"/>
              </w:rPr>
              <w:t>02593108</w:t>
            </w:r>
          </w:p>
        </w:tc>
      </w:tr>
      <w:tr w:rsidR="00CF1E7B" w:rsidRPr="00CF1E7B" w14:paraId="4E7402E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6D62"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12.Շահառուին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 սպասարկող Ֆինանսական կազմակերպություն (բանկ)</w:t>
            </w:r>
            <w:r w:rsidRPr="00CF1E7B">
              <w:rPr>
                <w:rFonts w:ascii="GHEA Grapalat" w:hAnsi="GHEA Grapalat" w:cs="Arial"/>
                <w:color w:val="000000" w:themeColor="text1"/>
                <w:sz w:val="20"/>
                <w:szCs w:val="20"/>
                <w:lang w:val="hy-AM"/>
              </w:rPr>
              <w:t xml:space="preserve">` </w:t>
            </w:r>
            <w:r w:rsidRPr="00CF1E7B">
              <w:rPr>
                <w:rFonts w:ascii="GHEA Grapalat" w:hAnsi="GHEA Grapalat" w:cs="Arial"/>
                <w:b/>
                <w:color w:val="000000" w:themeColor="text1"/>
                <w:sz w:val="20"/>
                <w:szCs w:val="20"/>
                <w:lang w:val="hy-AM"/>
              </w:rPr>
              <w:t xml:space="preserve"> ՀՀ ֆինանսների նախարարության գործառնական վարչություն</w:t>
            </w:r>
          </w:p>
        </w:tc>
      </w:tr>
      <w:tr w:rsidR="00CF1E7B" w:rsidRPr="00CF1E7B" w14:paraId="39F3E0A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FF12B"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13.Շահառուի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հշ</w:t>
            </w:r>
            <w:r w:rsidRPr="00CF1E7B">
              <w:rPr>
                <w:rFonts w:ascii="GHEA Grapalat" w:hAnsi="GHEA Grapalat" w:cs="Arial"/>
                <w:color w:val="000000" w:themeColor="text1"/>
                <w:sz w:val="20"/>
                <w:szCs w:val="20"/>
                <w:lang w:val="hy-AM"/>
              </w:rPr>
              <w:t xml:space="preserve">.N) </w:t>
            </w:r>
            <w:r w:rsidRPr="00CF1E7B">
              <w:rPr>
                <w:rFonts w:ascii="GHEA Grapalat" w:hAnsi="GHEA Grapalat" w:cs="Arial"/>
                <w:b/>
                <w:color w:val="000000" w:themeColor="text1"/>
                <w:sz w:val="20"/>
                <w:szCs w:val="20"/>
                <w:lang w:val="hy-AM"/>
              </w:rPr>
              <w:t>900015211429</w:t>
            </w:r>
          </w:p>
        </w:tc>
      </w:tr>
      <w:tr w:rsidR="00CF1E7B" w:rsidRPr="00CF1E7B" w14:paraId="1F1DB5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D4A71"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14.Գումարը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w:t>
            </w:r>
            <w:r w:rsidRPr="00CF1E7B">
              <w:rPr>
                <w:rFonts w:ascii="GHEA Grapalat" w:hAnsi="GHEA Grapalat" w:cs="Arial"/>
                <w:color w:val="000000" w:themeColor="text1"/>
                <w:sz w:val="20"/>
                <w:szCs w:val="20"/>
                <w:lang w:val="hy-AM"/>
              </w:rPr>
              <w:t>`</w:t>
            </w:r>
          </w:p>
        </w:tc>
      </w:tr>
      <w:tr w:rsidR="00CF1E7B" w:rsidRPr="00CF1E7B" w14:paraId="38BB344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CCC01"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15. Ակցեպտավորված գումարը՝  (թվերով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  (նախատեսված է նշված գումարի մասնակի ակցեպտի համար, որը չի կիրառվում)</w:t>
            </w:r>
          </w:p>
        </w:tc>
      </w:tr>
      <w:tr w:rsidR="00CF1E7B" w:rsidRPr="00CF1E7B" w14:paraId="59A6DC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07F0E" w14:textId="559E42DD"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16.Արժույթը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կոդով</w:t>
            </w:r>
            <w:r w:rsidRPr="00CF1E7B">
              <w:rPr>
                <w:rFonts w:ascii="GHEA Grapalat" w:hAnsi="GHEA Grapalat" w:cs="Arial"/>
                <w:color w:val="000000" w:themeColor="text1"/>
                <w:sz w:val="20"/>
                <w:szCs w:val="20"/>
                <w:lang w:val="hy-AM"/>
              </w:rPr>
              <w:t xml:space="preserve">)` </w:t>
            </w:r>
            <w:r w:rsidRPr="00CF1E7B">
              <w:rPr>
                <w:rFonts w:ascii="GHEA Grapalat" w:hAnsi="GHEA Grapalat" w:cs="Arial"/>
                <w:b/>
                <w:bCs/>
                <w:color w:val="000000" w:themeColor="text1"/>
                <w:sz w:val="20"/>
                <w:szCs w:val="20"/>
                <w:lang w:val="hy-AM"/>
              </w:rPr>
              <w:t>ՀՀ դրամ, AMD</w:t>
            </w:r>
          </w:p>
        </w:tc>
      </w:tr>
      <w:tr w:rsidR="00CF1E7B" w:rsidRPr="00CF1E7B" w14:paraId="099D5A1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9F9B4"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17.Գործարքի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նպատակը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bCs/>
                <w:i/>
                <w:color w:val="000000" w:themeColor="text1"/>
                <w:sz w:val="20"/>
                <w:szCs w:val="20"/>
                <w:lang w:val="hy-AM"/>
              </w:rPr>
              <w:t>(որակավորման ապահովման համար)</w:t>
            </w:r>
          </w:p>
        </w:tc>
      </w:tr>
      <w:tr w:rsidR="00CF1E7B" w:rsidRPr="00CF1E7B" w14:paraId="1124240D" w14:textId="77777777" w:rsidTr="0033410B">
        <w:trPr>
          <w:trHeight w:val="20"/>
        </w:trPr>
        <w:tc>
          <w:tcPr>
            <w:tcW w:w="10980" w:type="dxa"/>
            <w:gridSpan w:val="2"/>
            <w:tcBorders>
              <w:top w:val="single" w:sz="4" w:space="0" w:color="auto"/>
              <w:left w:val="single" w:sz="4" w:space="0" w:color="auto"/>
              <w:right w:val="single" w:sz="4" w:space="0" w:color="000000"/>
            </w:tcBorders>
            <w:noWrap/>
            <w:vAlign w:val="center"/>
          </w:tcPr>
          <w:p w14:paraId="7494F266" w14:textId="14160DB9"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18. Վճարման կատարման հիմքերը՝ (Փաստաթղթերի</w:t>
            </w:r>
            <w:r w:rsidRPr="00CF1E7B">
              <w:rPr>
                <w:rFonts w:ascii="GHEA Grapalat" w:hAnsi="GHEA Grapalat" w:cs="Arial"/>
                <w:color w:val="000000" w:themeColor="text1"/>
                <w:sz w:val="20"/>
                <w:szCs w:val="20"/>
                <w:lang w:val="hy-AM"/>
              </w:rPr>
              <w:t xml:space="preserve"> անվանումը, այդ թվում՝ տուժանքի մասին համաձայնագիրը, </w:t>
            </w:r>
            <w:r w:rsidRPr="00CF1E7B">
              <w:rPr>
                <w:rFonts w:ascii="GHEA Grapalat" w:hAnsi="GHEA Grapalat" w:cs="Sylfaen"/>
                <w:color w:val="000000" w:themeColor="text1"/>
                <w:sz w:val="20"/>
                <w:szCs w:val="20"/>
                <w:lang w:val="hy-AM"/>
              </w:rPr>
              <w:t>դրանց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համարները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պայմանագրի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ծածկագիրը</w:t>
            </w:r>
            <w:r w:rsidRPr="00CF1E7B">
              <w:rPr>
                <w:rFonts w:ascii="GHEA Grapalat" w:hAnsi="GHEA Grapalat" w:cs="Arial"/>
                <w:color w:val="000000" w:themeColor="text1"/>
                <w:sz w:val="20"/>
                <w:szCs w:val="20"/>
                <w:lang w:val="hy-AM"/>
              </w:rPr>
              <w:t xml:space="preserve"> որի հիման վրա կատարվում է  գանձումը)</w:t>
            </w:r>
            <w:r w:rsidRPr="00CF1E7B">
              <w:rPr>
                <w:rFonts w:ascii="GHEA Grapalat" w:hAnsi="GHEA Grapalat" w:cs="Sylfaen"/>
                <w:color w:val="000000" w:themeColor="text1"/>
                <w:sz w:val="20"/>
                <w:szCs w:val="20"/>
                <w:lang w:val="hy-AM"/>
              </w:rPr>
              <w:t xml:space="preserve">` </w:t>
            </w:r>
            <w:r w:rsidR="00822C80" w:rsidRPr="00CF1E7B">
              <w:rPr>
                <w:rFonts w:ascii="GHEA Grapalat" w:hAnsi="GHEA Grapalat" w:cs="Sylfaen"/>
                <w:b/>
                <w:color w:val="000000" w:themeColor="text1"/>
                <w:sz w:val="20"/>
                <w:szCs w:val="20"/>
                <w:lang w:val="hy-AM"/>
              </w:rPr>
              <w:t>ԵՔ-ԳՀԱՇՁԲ-</w:t>
            </w:r>
            <w:r w:rsidR="00F400E7" w:rsidRPr="00CF1E7B">
              <w:rPr>
                <w:rFonts w:ascii="GHEA Grapalat" w:hAnsi="GHEA Grapalat" w:cs="Sylfaen"/>
                <w:b/>
                <w:color w:val="000000" w:themeColor="text1"/>
                <w:sz w:val="20"/>
                <w:szCs w:val="20"/>
                <w:lang w:val="hy-AM"/>
              </w:rPr>
              <w:t>26/28</w:t>
            </w:r>
          </w:p>
        </w:tc>
      </w:tr>
      <w:tr w:rsidR="00CF1E7B" w:rsidRPr="00CF1E7B" w14:paraId="2DD032B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7B6E7"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19. Վճարման պայմանները՝                                &lt;ակցեպտավորված վճարում&gt;</w:t>
            </w:r>
          </w:p>
          <w:p w14:paraId="1B808DE4" w14:textId="77777777" w:rsidR="00800678" w:rsidRPr="00CF1E7B" w:rsidRDefault="00800678" w:rsidP="0033410B">
            <w:pPr>
              <w:rPr>
                <w:rFonts w:ascii="GHEA Grapalat" w:hAnsi="GHEA Grapalat" w:cs="Sylfaen"/>
                <w:color w:val="000000" w:themeColor="text1"/>
                <w:sz w:val="20"/>
                <w:szCs w:val="20"/>
                <w:lang w:val="hy-AM"/>
              </w:rPr>
            </w:pPr>
          </w:p>
        </w:tc>
      </w:tr>
      <w:tr w:rsidR="00CF1E7B" w:rsidRPr="00CF1E7B" w14:paraId="61D74A5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6EDAD"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20. Առդիր էջերի քանակը՝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էջ</w:t>
            </w:r>
          </w:p>
          <w:p w14:paraId="0148D31A" w14:textId="77777777" w:rsidR="00800678" w:rsidRPr="00CF1E7B" w:rsidRDefault="00800678" w:rsidP="0033410B">
            <w:pPr>
              <w:rPr>
                <w:rFonts w:ascii="GHEA Grapalat" w:hAnsi="GHEA Grapalat" w:cs="Sylfaen"/>
                <w:color w:val="000000" w:themeColor="text1"/>
                <w:sz w:val="20"/>
                <w:szCs w:val="20"/>
                <w:lang w:val="hy-AM"/>
              </w:rPr>
            </w:pPr>
          </w:p>
        </w:tc>
      </w:tr>
      <w:tr w:rsidR="00CF1E7B" w:rsidRPr="00F63BD2" w14:paraId="51EED091"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1B4BA06F"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Courier New" w:hAnsi="Courier New" w:cs="Courier New"/>
                <w:color w:val="000000" w:themeColor="text1"/>
                <w:sz w:val="20"/>
                <w:szCs w:val="20"/>
                <w:lang w:val="hy-AM"/>
              </w:rPr>
              <w:t> </w:t>
            </w:r>
            <w:r w:rsidRPr="00CF1E7B">
              <w:rPr>
                <w:rFonts w:ascii="GHEA Grapalat" w:hAnsi="GHEA Grapalat" w:cs="Arial"/>
                <w:color w:val="000000" w:themeColor="text1"/>
                <w:sz w:val="20"/>
                <w:szCs w:val="20"/>
                <w:lang w:val="hy-AM"/>
              </w:rPr>
              <w:t>22.</w:t>
            </w:r>
            <w:r w:rsidRPr="00CF1E7B">
              <w:rPr>
                <w:rFonts w:ascii="GHEA Grapalat" w:hAnsi="GHEA Grapalat" w:cs="Sylfaen"/>
                <w:color w:val="000000" w:themeColor="text1"/>
                <w:sz w:val="20"/>
                <w:szCs w:val="20"/>
                <w:lang w:val="hy-AM"/>
              </w:rPr>
              <w:t>ա. Շահառուի ստորագրությունները</w:t>
            </w:r>
          </w:p>
          <w:p w14:paraId="3F568370" w14:textId="77777777" w:rsidR="00800678" w:rsidRPr="00CF1E7B" w:rsidRDefault="00800678" w:rsidP="0033410B">
            <w:pPr>
              <w:rPr>
                <w:rFonts w:ascii="GHEA Grapalat" w:hAnsi="GHEA Grapalat" w:cs="Sylfaen"/>
                <w:color w:val="000000" w:themeColor="text1"/>
                <w:sz w:val="20"/>
                <w:szCs w:val="20"/>
                <w:lang w:val="hy-AM"/>
              </w:rPr>
            </w:pPr>
          </w:p>
          <w:p w14:paraId="74FD339B" w14:textId="77777777" w:rsidR="00800678" w:rsidRPr="00CF1E7B" w:rsidRDefault="00800678" w:rsidP="0033410B">
            <w:pPr>
              <w:jc w:val="right"/>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30B1ABEF" w14:textId="77777777" w:rsidR="00800678" w:rsidRPr="00CF1E7B" w:rsidRDefault="00800678" w:rsidP="0033410B">
            <w:pPr>
              <w:rPr>
                <w:rFonts w:ascii="GHEA Grapalat" w:hAnsi="GHEA Grapalat" w:cs="Tahoma"/>
                <w:color w:val="000000" w:themeColor="text1"/>
                <w:sz w:val="20"/>
                <w:szCs w:val="20"/>
                <w:lang w:val="hy-AM"/>
              </w:rPr>
            </w:pPr>
          </w:p>
          <w:p w14:paraId="2B1DB596" w14:textId="77777777" w:rsidR="00800678" w:rsidRPr="00CF1E7B" w:rsidRDefault="00800678" w:rsidP="0033410B">
            <w:pPr>
              <w:rPr>
                <w:rFonts w:ascii="GHEA Grapalat" w:hAnsi="GHEA Grapalat" w:cs="Sylfaen"/>
                <w:color w:val="000000" w:themeColor="text1"/>
                <w:sz w:val="20"/>
                <w:szCs w:val="20"/>
                <w:lang w:val="hy-AM"/>
              </w:rPr>
            </w:pPr>
          </w:p>
          <w:p w14:paraId="2DCBF317"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04398AA8" w14:textId="77777777" w:rsidR="00800678" w:rsidRPr="00CF1E7B" w:rsidRDefault="00800678" w:rsidP="0033410B">
            <w:pPr>
              <w:rPr>
                <w:rFonts w:ascii="GHEA Grapalat" w:hAnsi="GHEA Grapalat" w:cs="Sylfaen"/>
                <w:color w:val="000000" w:themeColor="text1"/>
                <w:sz w:val="20"/>
                <w:szCs w:val="20"/>
                <w:lang w:val="hy-AM"/>
              </w:rPr>
            </w:pPr>
          </w:p>
          <w:p w14:paraId="2E890595"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22.բ.</w:t>
            </w:r>
          </w:p>
          <w:p w14:paraId="59A7E198"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Կ.Տ.</w:t>
            </w:r>
          </w:p>
          <w:p w14:paraId="18867477" w14:textId="77777777" w:rsidR="00800678" w:rsidRPr="00CF1E7B" w:rsidRDefault="00800678" w:rsidP="0033410B">
            <w:pPr>
              <w:rPr>
                <w:rFonts w:ascii="GHEA Grapalat" w:hAnsi="GHEA Grapalat" w:cs="Sylfaen"/>
                <w:color w:val="000000" w:themeColor="text1"/>
                <w:sz w:val="20"/>
                <w:szCs w:val="20"/>
                <w:lang w:val="hy-AM"/>
              </w:rPr>
            </w:pPr>
          </w:p>
        </w:tc>
        <w:tc>
          <w:tcPr>
            <w:tcW w:w="5364" w:type="dxa"/>
            <w:tcBorders>
              <w:top w:val="nil"/>
              <w:left w:val="nil"/>
              <w:bottom w:val="single" w:sz="4" w:space="0" w:color="auto"/>
              <w:right w:val="single" w:sz="4" w:space="0" w:color="auto"/>
            </w:tcBorders>
            <w:noWrap/>
            <w:vAlign w:val="bottom"/>
          </w:tcPr>
          <w:p w14:paraId="792EB073"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Arial"/>
                <w:color w:val="000000" w:themeColor="text1"/>
                <w:sz w:val="20"/>
                <w:szCs w:val="20"/>
                <w:lang w:val="hy-AM"/>
              </w:rPr>
              <w:t>21.</w:t>
            </w:r>
            <w:r w:rsidRPr="00CF1E7B">
              <w:rPr>
                <w:rFonts w:ascii="GHEA Grapalat" w:hAnsi="GHEA Grapalat" w:cs="Sylfaen"/>
                <w:color w:val="000000" w:themeColor="text1"/>
                <w:sz w:val="20"/>
                <w:szCs w:val="20"/>
                <w:lang w:val="hy-AM"/>
              </w:rPr>
              <w:t xml:space="preserve">ա. </w:t>
            </w:r>
            <w:r w:rsidRPr="00CF1E7B">
              <w:rPr>
                <w:rFonts w:ascii="Courier New" w:hAnsi="Courier New" w:cs="Courier New"/>
                <w:color w:val="000000" w:themeColor="text1"/>
                <w:sz w:val="20"/>
                <w:szCs w:val="20"/>
                <w:lang w:val="hy-AM"/>
              </w:rPr>
              <w:t> </w:t>
            </w:r>
            <w:r w:rsidRPr="00CF1E7B">
              <w:rPr>
                <w:rFonts w:ascii="GHEA Grapalat" w:hAnsi="GHEA Grapalat" w:cs="Sylfaen"/>
                <w:color w:val="000000" w:themeColor="text1"/>
                <w:sz w:val="20"/>
                <w:szCs w:val="20"/>
                <w:lang w:val="hy-AM"/>
              </w:rPr>
              <w:t>Վճարողի ստորագրությունները`</w:t>
            </w:r>
          </w:p>
          <w:p w14:paraId="0F3426F6" w14:textId="77777777" w:rsidR="00800678" w:rsidRPr="00CF1E7B" w:rsidRDefault="00800678" w:rsidP="0033410B">
            <w:pPr>
              <w:jc w:val="right"/>
              <w:rPr>
                <w:rFonts w:ascii="GHEA Grapalat" w:hAnsi="GHEA Grapalat" w:cs="Sylfaen"/>
                <w:color w:val="000000" w:themeColor="text1"/>
                <w:sz w:val="20"/>
                <w:szCs w:val="20"/>
                <w:lang w:val="hy-AM"/>
              </w:rPr>
            </w:pPr>
          </w:p>
          <w:p w14:paraId="5EC77685"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/____________________/</w:t>
            </w:r>
          </w:p>
          <w:p w14:paraId="251AAD47" w14:textId="77777777" w:rsidR="00800678" w:rsidRPr="00CF1E7B" w:rsidRDefault="00800678" w:rsidP="0033410B">
            <w:pPr>
              <w:jc w:val="right"/>
              <w:rPr>
                <w:rFonts w:ascii="GHEA Grapalat" w:hAnsi="GHEA Grapalat" w:cs="Tahoma"/>
                <w:color w:val="000000" w:themeColor="text1"/>
                <w:sz w:val="20"/>
                <w:szCs w:val="20"/>
                <w:lang w:val="hy-AM"/>
              </w:rPr>
            </w:pPr>
          </w:p>
          <w:p w14:paraId="0B7631EC" w14:textId="77777777" w:rsidR="00800678" w:rsidRPr="00CF1E7B" w:rsidRDefault="00800678" w:rsidP="0033410B">
            <w:pPr>
              <w:jc w:val="right"/>
              <w:rPr>
                <w:rFonts w:ascii="GHEA Grapalat" w:hAnsi="GHEA Grapalat" w:cs="Tahoma"/>
                <w:color w:val="000000" w:themeColor="text1"/>
                <w:sz w:val="20"/>
                <w:szCs w:val="20"/>
                <w:lang w:val="hy-AM"/>
              </w:rPr>
            </w:pPr>
          </w:p>
          <w:p w14:paraId="5065D5E4"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6DCB7DA4" w14:textId="77777777" w:rsidR="00800678" w:rsidRPr="00CF1E7B" w:rsidRDefault="00800678" w:rsidP="0033410B">
            <w:pPr>
              <w:jc w:val="right"/>
              <w:rPr>
                <w:rFonts w:ascii="GHEA Grapalat" w:hAnsi="GHEA Grapalat" w:cs="Sylfaen"/>
                <w:color w:val="000000" w:themeColor="text1"/>
                <w:sz w:val="20"/>
                <w:szCs w:val="20"/>
                <w:lang w:val="hy-AM"/>
              </w:rPr>
            </w:pPr>
          </w:p>
          <w:p w14:paraId="329FF969"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21.բ.                                                                    Կ.Տ.</w:t>
            </w:r>
          </w:p>
          <w:p w14:paraId="3E2FFC4C" w14:textId="77777777" w:rsidR="00800678" w:rsidRPr="00CF1E7B" w:rsidRDefault="00800678" w:rsidP="0033410B">
            <w:pPr>
              <w:jc w:val="right"/>
              <w:rPr>
                <w:rFonts w:ascii="GHEA Grapalat" w:hAnsi="GHEA Grapalat" w:cs="Sylfaen"/>
                <w:color w:val="000000" w:themeColor="text1"/>
                <w:sz w:val="20"/>
                <w:szCs w:val="20"/>
                <w:lang w:val="hy-AM"/>
              </w:rPr>
            </w:pPr>
          </w:p>
        </w:tc>
      </w:tr>
      <w:tr w:rsidR="00CF1E7B" w:rsidRPr="00CF1E7B" w14:paraId="0038E552"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1C4262A"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24.ա.   Շահառուին  սպասարկող ֆինանսական կազմակերպություն </w:t>
            </w:r>
          </w:p>
          <w:p w14:paraId="6CF8EAC7"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                                              </w:t>
            </w:r>
          </w:p>
          <w:p w14:paraId="2453C61C"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                                                    /____________________/</w:t>
            </w:r>
          </w:p>
          <w:p w14:paraId="3CE3F6B7"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107C9C75"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/ստորագրություն/</w:t>
            </w:r>
          </w:p>
          <w:p w14:paraId="178ADD0B" w14:textId="77777777" w:rsidR="00800678" w:rsidRPr="00CF1E7B" w:rsidRDefault="00800678" w:rsidP="0033410B">
            <w:pPr>
              <w:rPr>
                <w:rFonts w:ascii="GHEA Grapalat" w:hAnsi="GHEA Grapalat" w:cs="Tahoma"/>
                <w:color w:val="000000" w:themeColor="text1"/>
                <w:sz w:val="20"/>
                <w:szCs w:val="20"/>
                <w:lang w:val="hy-AM"/>
              </w:rPr>
            </w:pPr>
          </w:p>
          <w:p w14:paraId="454EACBD" w14:textId="77777777" w:rsidR="00800678" w:rsidRPr="00CF1E7B" w:rsidRDefault="00800678" w:rsidP="0033410B">
            <w:pPr>
              <w:rPr>
                <w:rFonts w:ascii="GHEA Grapalat" w:hAnsi="GHEA Grapalat" w:cs="Arial"/>
                <w:color w:val="000000" w:themeColor="text1"/>
                <w:sz w:val="20"/>
                <w:szCs w:val="20"/>
                <w:lang w:val="hy-AM"/>
              </w:rPr>
            </w:pPr>
          </w:p>
        </w:tc>
        <w:tc>
          <w:tcPr>
            <w:tcW w:w="5364" w:type="dxa"/>
            <w:tcBorders>
              <w:top w:val="single" w:sz="4" w:space="0" w:color="auto"/>
              <w:left w:val="nil"/>
              <w:right w:val="single" w:sz="4" w:space="0" w:color="auto"/>
            </w:tcBorders>
            <w:noWrap/>
            <w:vAlign w:val="bottom"/>
          </w:tcPr>
          <w:p w14:paraId="76459BE9"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23.ա.   Վճարողին  սպասարկող ֆինանսական կազմակերպություն </w:t>
            </w:r>
          </w:p>
          <w:p w14:paraId="677B1DE6" w14:textId="77777777" w:rsidR="00800678" w:rsidRPr="00CF1E7B" w:rsidRDefault="00800678" w:rsidP="0033410B">
            <w:pPr>
              <w:jc w:val="right"/>
              <w:rPr>
                <w:rFonts w:ascii="GHEA Grapalat" w:hAnsi="GHEA Grapalat" w:cs="Tahoma"/>
                <w:color w:val="000000" w:themeColor="text1"/>
                <w:sz w:val="20"/>
                <w:szCs w:val="20"/>
                <w:lang w:val="hy-AM"/>
              </w:rPr>
            </w:pPr>
          </w:p>
          <w:p w14:paraId="7936DBE4" w14:textId="77777777" w:rsidR="00800678" w:rsidRPr="00CF1E7B" w:rsidRDefault="00800678" w:rsidP="0033410B">
            <w:pPr>
              <w:jc w:val="right"/>
              <w:rPr>
                <w:rFonts w:ascii="GHEA Grapalat" w:hAnsi="GHEA Grapalat" w:cs="Tahoma"/>
                <w:color w:val="000000" w:themeColor="text1"/>
                <w:sz w:val="20"/>
                <w:szCs w:val="20"/>
                <w:lang w:val="hy-AM"/>
              </w:rPr>
            </w:pPr>
          </w:p>
          <w:p w14:paraId="489EA3C7" w14:textId="77777777" w:rsidR="00800678" w:rsidRPr="00CF1E7B" w:rsidRDefault="00800678" w:rsidP="0033410B">
            <w:pPr>
              <w:jc w:val="right"/>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08FDDD24" w14:textId="77777777" w:rsidR="00800678" w:rsidRPr="00CF1E7B" w:rsidRDefault="00800678" w:rsidP="0033410B">
            <w:pPr>
              <w:jc w:val="cente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w:t>
            </w:r>
            <w:r w:rsidRPr="00CF1E7B">
              <w:rPr>
                <w:rFonts w:ascii="GHEA Grapalat" w:hAnsi="GHEA Grapalat" w:cs="Sylfaen"/>
                <w:color w:val="000000" w:themeColor="text1"/>
                <w:sz w:val="20"/>
                <w:szCs w:val="20"/>
                <w:lang w:val="hy-AM"/>
              </w:rPr>
              <w:t>/ստորագրություն/</w:t>
            </w:r>
          </w:p>
          <w:p w14:paraId="0E196B5F" w14:textId="77777777" w:rsidR="00800678" w:rsidRPr="00CF1E7B" w:rsidRDefault="00800678" w:rsidP="0033410B">
            <w:pPr>
              <w:jc w:val="right"/>
              <w:rPr>
                <w:rFonts w:ascii="GHEA Grapalat" w:hAnsi="GHEA Grapalat" w:cs="Arial"/>
                <w:color w:val="000000" w:themeColor="text1"/>
                <w:sz w:val="20"/>
                <w:szCs w:val="20"/>
                <w:lang w:val="hy-AM"/>
              </w:rPr>
            </w:pPr>
          </w:p>
        </w:tc>
      </w:tr>
      <w:tr w:rsidR="00CF1E7B" w:rsidRPr="00F63BD2" w14:paraId="34B57FE6"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21C22B0C"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24.բ.                                                       Կ.Տ.</w:t>
            </w:r>
          </w:p>
          <w:p w14:paraId="30FA1DF0" w14:textId="77777777" w:rsidR="00800678" w:rsidRPr="00CF1E7B" w:rsidRDefault="00800678" w:rsidP="0033410B">
            <w:pPr>
              <w:rPr>
                <w:rFonts w:ascii="GHEA Grapalat" w:hAnsi="GHEA Grapalat" w:cs="Sylfaen"/>
                <w:color w:val="000000" w:themeColor="text1"/>
                <w:sz w:val="20"/>
                <w:szCs w:val="20"/>
                <w:lang w:val="hy-AM"/>
              </w:rPr>
            </w:pPr>
          </w:p>
          <w:p w14:paraId="065B595B" w14:textId="77777777" w:rsidR="00800678" w:rsidRPr="00CF1E7B" w:rsidRDefault="00800678" w:rsidP="0033410B">
            <w:pPr>
              <w:rPr>
                <w:rFonts w:ascii="GHEA Grapalat" w:hAnsi="GHEA Grapalat" w:cs="Sylfaen"/>
                <w:color w:val="000000" w:themeColor="text1"/>
                <w:sz w:val="20"/>
                <w:szCs w:val="20"/>
                <w:lang w:val="hy-AM"/>
              </w:rPr>
            </w:pPr>
          </w:p>
          <w:p w14:paraId="797FB160"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w:t>
            </w:r>
            <w:r w:rsidRPr="00CF1E7B">
              <w:rPr>
                <w:rFonts w:ascii="GHEA Grapalat" w:hAnsi="GHEA Grapalat" w:cs="Sylfaen"/>
                <w:color w:val="000000" w:themeColor="text1"/>
                <w:sz w:val="20"/>
                <w:szCs w:val="20"/>
                <w:lang w:val="hy-AM"/>
              </w:rPr>
              <w:t>24.գ</w:t>
            </w:r>
            <w:r w:rsidRPr="00CF1E7B">
              <w:rPr>
                <w:rFonts w:ascii="GHEA Grapalat" w:hAnsi="GHEA Grapalat" w:cs="Tahoma"/>
                <w:color w:val="000000" w:themeColor="text1"/>
                <w:sz w:val="20"/>
                <w:szCs w:val="20"/>
                <w:lang w:val="hy-AM"/>
              </w:rPr>
              <w:t xml:space="preserve">                                                 "___"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 xml:space="preserve">20___ </w:t>
            </w:r>
            <w:r w:rsidRPr="00CF1E7B">
              <w:rPr>
                <w:rFonts w:ascii="GHEA Grapalat" w:hAnsi="GHEA Grapalat" w:cs="Sylfaen"/>
                <w:color w:val="000000" w:themeColor="text1"/>
                <w:sz w:val="20"/>
                <w:szCs w:val="20"/>
                <w:lang w:val="hy-AM"/>
              </w:rPr>
              <w:t xml:space="preserve">թ. </w:t>
            </w:r>
          </w:p>
          <w:p w14:paraId="32C4AE5B" w14:textId="77777777" w:rsidR="00800678" w:rsidRPr="00CF1E7B" w:rsidRDefault="00800678" w:rsidP="0033410B">
            <w:pPr>
              <w:rPr>
                <w:rFonts w:ascii="GHEA Grapalat" w:hAnsi="GHEA Grapalat" w:cs="Sylfaen"/>
                <w:color w:val="000000" w:themeColor="text1"/>
                <w:sz w:val="20"/>
                <w:szCs w:val="20"/>
                <w:lang w:val="hy-AM"/>
              </w:rPr>
            </w:pPr>
          </w:p>
          <w:p w14:paraId="3E61A3EA"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42DA0D18" w14:textId="77777777" w:rsidR="00800678" w:rsidRPr="00CF1E7B" w:rsidRDefault="00800678" w:rsidP="0033410B">
            <w:pPr>
              <w:rPr>
                <w:rFonts w:ascii="GHEA Grapalat" w:hAnsi="GHEA Grapalat" w:cs="Arial"/>
                <w:color w:val="000000" w:themeColor="text1"/>
                <w:sz w:val="20"/>
                <w:szCs w:val="20"/>
                <w:lang w:val="hy-AM"/>
              </w:rPr>
            </w:pPr>
          </w:p>
        </w:tc>
        <w:tc>
          <w:tcPr>
            <w:tcW w:w="5364" w:type="dxa"/>
            <w:tcBorders>
              <w:top w:val="nil"/>
              <w:left w:val="nil"/>
              <w:bottom w:val="single" w:sz="4" w:space="0" w:color="auto"/>
              <w:right w:val="single" w:sz="4" w:space="0" w:color="auto"/>
            </w:tcBorders>
            <w:noWrap/>
            <w:vAlign w:val="bottom"/>
          </w:tcPr>
          <w:p w14:paraId="42351754"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23.բ.                                                                 Կ.Տ.    </w:t>
            </w:r>
          </w:p>
          <w:p w14:paraId="09CCC18B" w14:textId="77777777" w:rsidR="00800678" w:rsidRPr="00CF1E7B" w:rsidRDefault="00800678" w:rsidP="0033410B">
            <w:pPr>
              <w:rPr>
                <w:rFonts w:ascii="GHEA Grapalat" w:hAnsi="GHEA Grapalat" w:cs="Sylfaen"/>
                <w:color w:val="000000" w:themeColor="text1"/>
                <w:sz w:val="20"/>
                <w:szCs w:val="20"/>
                <w:lang w:val="hy-AM"/>
              </w:rPr>
            </w:pPr>
          </w:p>
          <w:p w14:paraId="0F29A4AD"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4B9F36A5"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23.գ.Կատարման ամսաթիվը`           </w:t>
            </w:r>
            <w:r w:rsidRPr="00CF1E7B">
              <w:rPr>
                <w:rFonts w:ascii="GHEA Grapalat" w:hAnsi="GHEA Grapalat" w:cs="Tahoma"/>
                <w:color w:val="000000" w:themeColor="text1"/>
                <w:sz w:val="20"/>
                <w:szCs w:val="20"/>
                <w:lang w:val="hy-AM"/>
              </w:rPr>
              <w:t xml:space="preserve">"___"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20___</w:t>
            </w:r>
            <w:r w:rsidRPr="00CF1E7B">
              <w:rPr>
                <w:rFonts w:ascii="GHEA Grapalat" w:hAnsi="GHEA Grapalat" w:cs="Sylfaen"/>
                <w:color w:val="000000" w:themeColor="text1"/>
                <w:sz w:val="20"/>
                <w:szCs w:val="20"/>
                <w:lang w:val="hy-AM"/>
              </w:rPr>
              <w:t>թ.</w:t>
            </w:r>
          </w:p>
          <w:p w14:paraId="360041D1" w14:textId="77777777" w:rsidR="00800678" w:rsidRPr="00CF1E7B" w:rsidRDefault="00800678" w:rsidP="0033410B">
            <w:pPr>
              <w:rPr>
                <w:rFonts w:ascii="GHEA Grapalat" w:hAnsi="GHEA Grapalat" w:cs="Sylfaen"/>
                <w:color w:val="000000" w:themeColor="text1"/>
                <w:sz w:val="20"/>
                <w:szCs w:val="20"/>
                <w:lang w:val="hy-AM"/>
              </w:rPr>
            </w:pPr>
          </w:p>
          <w:p w14:paraId="42E9BBA7" w14:textId="77777777" w:rsidR="00800678" w:rsidRPr="00CF1E7B" w:rsidRDefault="00800678" w:rsidP="0033410B">
            <w:pPr>
              <w:rPr>
                <w:rFonts w:ascii="GHEA Grapalat" w:hAnsi="GHEA Grapalat" w:cs="Sylfaen"/>
                <w:color w:val="000000" w:themeColor="text1"/>
                <w:sz w:val="20"/>
                <w:szCs w:val="20"/>
                <w:lang w:val="hy-AM"/>
              </w:rPr>
            </w:pPr>
          </w:p>
          <w:p w14:paraId="1BD0CF82" w14:textId="77777777" w:rsidR="00800678" w:rsidRPr="00CF1E7B" w:rsidRDefault="00800678" w:rsidP="0033410B">
            <w:pPr>
              <w:jc w:val="right"/>
              <w:rPr>
                <w:rFonts w:ascii="GHEA Grapalat" w:hAnsi="GHEA Grapalat" w:cs="Arial"/>
                <w:color w:val="000000" w:themeColor="text1"/>
                <w:sz w:val="20"/>
                <w:szCs w:val="20"/>
                <w:lang w:val="hy-AM"/>
              </w:rPr>
            </w:pPr>
          </w:p>
        </w:tc>
      </w:tr>
      <w:bookmarkEnd w:id="13"/>
    </w:tbl>
    <w:p w14:paraId="59DCC7AB"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5E4E076"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883D394"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4589DE6"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6AE3ED2"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25ACD5F5" w14:textId="77777777" w:rsidR="00595213" w:rsidRPr="00CF1E7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CF1E7B">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CF1E7B" w:rsidRDefault="00595213" w:rsidP="00631658">
      <w:pPr>
        <w:jc w:val="center"/>
        <w:rPr>
          <w:rFonts w:ascii="GHEA Grapalat" w:hAnsi="GHEA Grapalat"/>
          <w:b/>
          <w:color w:val="000000" w:themeColor="text1"/>
          <w:sz w:val="22"/>
          <w:szCs w:val="22"/>
          <w:lang w:val="hy-AM"/>
        </w:rPr>
      </w:pPr>
      <w:r w:rsidRPr="00CF1E7B">
        <w:rPr>
          <w:rFonts w:ascii="GHEA Grapalat" w:hAnsi="GHEA Grapalat"/>
          <w:b/>
          <w:color w:val="000000" w:themeColor="text1"/>
          <w:lang w:val="hy-AM"/>
        </w:rPr>
        <w:br w:type="page"/>
      </w:r>
      <w:r w:rsidR="00631658" w:rsidRPr="00CF1E7B">
        <w:rPr>
          <w:rFonts w:ascii="GHEA Grapalat" w:hAnsi="GHEA Grapalat"/>
          <w:b/>
          <w:color w:val="000000" w:themeColor="text1"/>
          <w:sz w:val="22"/>
          <w:szCs w:val="22"/>
          <w:lang w:val="hy-AM"/>
        </w:rPr>
        <w:lastRenderedPageBreak/>
        <w:t>Վճարման պահանջագրի պարտադիր վավերապայմանները և լրացման ուղեցույցը</w:t>
      </w:r>
    </w:p>
    <w:p w14:paraId="6DBF9CF4" w14:textId="77777777" w:rsidR="00631658" w:rsidRPr="00CF1E7B" w:rsidRDefault="00631658" w:rsidP="00631658">
      <w:pPr>
        <w:jc w:val="center"/>
        <w:rPr>
          <w:rFonts w:ascii="GHEA Grapalat" w:hAnsi="GHEA Grapalat"/>
          <w:b/>
          <w:color w:val="000000" w:themeColor="text1"/>
          <w:sz w:val="22"/>
          <w:szCs w:val="22"/>
          <w:lang w:val="hy-AM"/>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F1E7B" w:rsidRPr="00CF1E7B" w14:paraId="5846ABDC" w14:textId="77777777" w:rsidTr="00A94630">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CF1E7B" w:rsidRDefault="00631658"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Նշված դաշտի/</w:t>
            </w:r>
          </w:p>
          <w:p w14:paraId="5B6378C0"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Վավերապայմանի լրացման պահանջը </w:t>
            </w:r>
          </w:p>
          <w:p w14:paraId="5FFAA89C"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CF1E7B" w:rsidRDefault="00631658"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Վավերապայմանը</w:t>
            </w:r>
          </w:p>
          <w:p w14:paraId="1EF13142" w14:textId="77777777" w:rsidR="00631658" w:rsidRPr="00CF1E7B" w:rsidRDefault="00631658"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լրացնող կողմը` </w:t>
            </w:r>
          </w:p>
          <w:p w14:paraId="25FB6A00" w14:textId="77777777" w:rsidR="00631658" w:rsidRPr="00CF1E7B" w:rsidRDefault="00631658"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շահառուն կամ վճարողը</w:t>
            </w:r>
          </w:p>
          <w:p w14:paraId="391E3E3E" w14:textId="77777777" w:rsidR="00631658" w:rsidRPr="00CF1E7B" w:rsidRDefault="00631658"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(գնումների գործընթացի հետ կապված)</w:t>
            </w:r>
          </w:p>
        </w:tc>
      </w:tr>
      <w:tr w:rsidR="00CF1E7B" w:rsidRPr="00CF1E7B" w14:paraId="71153E6A" w14:textId="77777777" w:rsidTr="00A94630">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CF1E7B" w:rsidRDefault="00631658"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5</w:t>
            </w:r>
          </w:p>
        </w:tc>
      </w:tr>
      <w:tr w:rsidR="00CF1E7B" w:rsidRPr="00F63BD2" w14:paraId="422EC787" w14:textId="77777777" w:rsidTr="00A94630">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Փաստաթղթի վրա նախապես լրացված է &lt;Վճարման պահանջագիր&gt;</w:t>
            </w:r>
          </w:p>
        </w:tc>
      </w:tr>
      <w:tr w:rsidR="00CF1E7B" w:rsidRPr="00F63BD2" w14:paraId="0F1E5C8A" w14:textId="77777777" w:rsidTr="00A94630">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CF1E7B" w:rsidRDefault="00631658" w:rsidP="00CB0ADE">
            <w:pPr>
              <w:pStyle w:val="ListParagraph"/>
              <w:numPr>
                <w:ilvl w:val="0"/>
                <w:numId w:val="17"/>
              </w:numPr>
              <w:contextualSpacing/>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CF1E7B" w:rsidRDefault="00631658"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կողմից` վճարողի բանկին վճարման պահանջագիրը ներկայացնելիս</w:t>
            </w:r>
          </w:p>
        </w:tc>
      </w:tr>
      <w:tr w:rsidR="00CF1E7B" w:rsidRPr="00F63BD2" w14:paraId="3B50F37D" w14:textId="77777777" w:rsidTr="00A94630">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CF1E7B"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CF1E7B" w:rsidRDefault="00631658"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7E0271AA" w14:textId="77777777" w:rsidR="00631658" w:rsidRPr="00CF1E7B" w:rsidRDefault="00631658"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CF1E7B" w:rsidRDefault="00631658" w:rsidP="00CB0ADE">
            <w:pPr>
              <w:ind w:left="132" w:hanging="132"/>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շահառուի կողմից` վճարողի բանկին վճարման պահանջագրի ներկայացման օրը: </w:t>
            </w:r>
          </w:p>
        </w:tc>
      </w:tr>
      <w:tr w:rsidR="00CF1E7B" w:rsidRPr="00CF1E7B" w14:paraId="774AE1D1" w14:textId="77777777" w:rsidTr="00A94630">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CF1E7B"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CF1E7B" w:rsidRDefault="00631658" w:rsidP="00CB0ADE">
            <w:pPr>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316DE7A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CF1E7B" w:rsidRDefault="00631658" w:rsidP="00CB0ADE">
            <w:pPr>
              <w:ind w:left="252" w:hanging="252"/>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32CF7342" w14:textId="77777777" w:rsidTr="00A94630">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6D32A9EF" w14:textId="77777777" w:rsidTr="00A94630">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38F4597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3103BC96" w14:textId="77777777" w:rsidTr="00A94630">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0F9AF11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106E48FB" w14:textId="77777777" w:rsidTr="00A94630">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037B975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վճարողի կողմից</w:t>
            </w:r>
          </w:p>
        </w:tc>
      </w:tr>
      <w:tr w:rsidR="00CF1E7B" w:rsidRPr="00F63BD2" w14:paraId="0B95B20C" w14:textId="77777777" w:rsidTr="00A94630">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w:t>
            </w:r>
            <w:r w:rsidRPr="00CF1E7B">
              <w:rPr>
                <w:rFonts w:ascii="GHEA Grapalat" w:hAnsi="GHEA Grapalat" w:cs="Sylfaen"/>
                <w:color w:val="000000" w:themeColor="text1"/>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0DA4464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0BFD0DBC" w14:textId="77777777" w:rsidTr="00A94630">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5C8FF92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(չի լրացվում)</w:t>
            </w:r>
          </w:p>
        </w:tc>
      </w:tr>
      <w:tr w:rsidR="00CF1E7B" w:rsidRPr="00F63BD2" w14:paraId="324C1F76" w14:textId="77777777" w:rsidTr="00A94630">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35B803E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F63BD2" w14:paraId="55F8499C" w14:textId="77777777" w:rsidTr="00A94630">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F63BD2" w14:paraId="50736B44" w14:textId="77777777" w:rsidTr="00A94630">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1FA628C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031581EB" w14:textId="77777777" w:rsidTr="00A94630">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0880077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վճարողի կողմից </w:t>
            </w:r>
          </w:p>
        </w:tc>
      </w:tr>
      <w:tr w:rsidR="00CF1E7B" w:rsidRPr="00F63BD2" w14:paraId="5B596820" w14:textId="77777777" w:rsidTr="00A94630">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Ակցեպտավորված գումարը՝  (թվերով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33A3343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(չի լրացվում եւ չի կիրառվում)</w:t>
            </w:r>
          </w:p>
        </w:tc>
      </w:tr>
      <w:tr w:rsidR="00CF1E7B" w:rsidRPr="00CF1E7B" w14:paraId="4CBFE1C2" w14:textId="77777777" w:rsidTr="00A94630">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F63BD2" w14:paraId="7626F418" w14:textId="77777777" w:rsidTr="00A94630">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 լրացվում է «</w:t>
            </w:r>
            <w:r w:rsidR="00101A56" w:rsidRPr="00CF1E7B">
              <w:rPr>
                <w:rFonts w:ascii="GHEA Grapalat" w:hAnsi="GHEA Grapalat"/>
                <w:color w:val="000000" w:themeColor="text1"/>
                <w:sz w:val="20"/>
                <w:szCs w:val="20"/>
                <w:lang w:val="hy-AM"/>
              </w:rPr>
              <w:t xml:space="preserve">որակավորման </w:t>
            </w:r>
            <w:r w:rsidRPr="00CF1E7B">
              <w:rPr>
                <w:rFonts w:ascii="GHEA Grapalat" w:hAnsi="GHEA Grapalat"/>
                <w:color w:val="000000" w:themeColor="text1"/>
                <w:sz w:val="20"/>
                <w:szCs w:val="20"/>
                <w:lang w:val="hy-AM"/>
              </w:rPr>
              <w:t xml:space="preserve">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424911F8" w14:textId="77777777" w:rsidTr="00A94630">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4D98BED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CF1E7B">
              <w:rPr>
                <w:rFonts w:ascii="GHEA Grapalat" w:hAnsi="GHEA Grapalat"/>
                <w:color w:val="000000" w:themeColor="text1"/>
                <w:sz w:val="20"/>
                <w:szCs w:val="20"/>
                <w:lang w:val="hy-AM"/>
              </w:rPr>
              <w:lastRenderedPageBreak/>
              <w:t>լրացվում է պահանջագրի ներկայացման համար հիմք հանդիսացող պայմանագրի համարը,</w:t>
            </w:r>
            <w:r w:rsidRPr="00CF1E7B">
              <w:rPr>
                <w:rFonts w:ascii="GHEA Grapalat" w:hAnsi="GHEA Grapalat" w:cs="Arial"/>
                <w:color w:val="000000" w:themeColor="text1"/>
                <w:sz w:val="20"/>
                <w:szCs w:val="20"/>
                <w:lang w:val="hy-AM"/>
              </w:rPr>
              <w:t xml:space="preserve"> </w:t>
            </w:r>
            <w:r w:rsidRPr="00CF1E7B">
              <w:rPr>
                <w:rFonts w:ascii="GHEA Grapalat" w:hAnsi="GHEA Grapalat"/>
                <w:color w:val="000000" w:themeColor="text1"/>
                <w:sz w:val="20"/>
                <w:szCs w:val="20"/>
                <w:lang w:val="hy-AM"/>
              </w:rPr>
              <w:t xml:space="preserve"> գնման ընթացակարգի ծածկագիրը</w:t>
            </w:r>
            <w:r w:rsidRPr="00CF1E7B">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շահառուի կողմից</w:t>
            </w:r>
          </w:p>
        </w:tc>
      </w:tr>
      <w:tr w:rsidR="00CF1E7B" w:rsidRPr="00F63BD2" w14:paraId="43C18584" w14:textId="77777777" w:rsidTr="00A94630">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CF1E7B" w:rsidDel="0010680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CF1E7B" w:rsidRDefault="00631658" w:rsidP="00CB0ADE">
            <w:pPr>
              <w:jc w:val="center"/>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t>պարտադիր</w:t>
            </w:r>
            <w:r w:rsidRPr="00CF1E7B">
              <w:rPr>
                <w:rFonts w:ascii="GHEA Grapalat" w:hAnsi="GHEA Grapalat" w:cs="Sylfaen"/>
                <w:color w:val="000000" w:themeColor="text1"/>
                <w:sz w:val="20"/>
                <w:szCs w:val="20"/>
                <w:lang w:val="hy-AM"/>
              </w:rPr>
              <w:t xml:space="preserve"> </w:t>
            </w:r>
          </w:p>
          <w:p w14:paraId="02906E13" w14:textId="77777777" w:rsidR="00631658" w:rsidRPr="00CF1E7B" w:rsidRDefault="00631658" w:rsidP="00CB0ADE">
            <w:pPr>
              <w:jc w:val="cente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լրացվում է &lt;ակցեպտավորված վճարում&gt; բառերը, </w:t>
            </w:r>
          </w:p>
          <w:p w14:paraId="79DB80B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նախապես լրացվում է շահառուի կողմից </w:t>
            </w:r>
          </w:p>
        </w:tc>
      </w:tr>
      <w:tr w:rsidR="00CF1E7B" w:rsidRPr="00CF1E7B" w14:paraId="423CDDF4" w14:textId="77777777" w:rsidTr="00A94630">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5A8B1C6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պահանջագրին կից ներկայացված փաստաթղթերի էջերի քանակը, որոնք պետք է տրամադրվեն վճարողին (վճարողի բանկին)</w:t>
            </w:r>
          </w:p>
          <w:p w14:paraId="25CCEEC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Եթ ե լրացվել է &lt;</w:t>
            </w:r>
            <w:r w:rsidRPr="00CF1E7B">
              <w:rPr>
                <w:rFonts w:ascii="GHEA Grapalat" w:hAnsi="GHEA Grapalat" w:cs="Sylfaen"/>
                <w:color w:val="000000" w:themeColor="text1"/>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կողմից</w:t>
            </w:r>
          </w:p>
        </w:tc>
      </w:tr>
      <w:tr w:rsidR="00CF1E7B" w:rsidRPr="00F63BD2" w14:paraId="41DC1A83" w14:textId="77777777" w:rsidTr="00A94630">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3F10ACD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այս դաշտը լրացվում է վճարողի կողմից պահանջագրի ներկայացման դեպքում: Ընդ որում եթե </w:t>
            </w:r>
            <w:r w:rsidRPr="00CF1E7B">
              <w:rPr>
                <w:rFonts w:ascii="GHEA Grapalat" w:hAnsi="GHEA Grapalat" w:cs="Sylfaen"/>
                <w:color w:val="000000" w:themeColor="text1"/>
                <w:sz w:val="20"/>
                <w:szCs w:val="20"/>
                <w:lang w:val="hy-AM"/>
              </w:rPr>
              <w:t xml:space="preserve">Վճարման պայմաններ դաշտում </w:t>
            </w:r>
            <w:r w:rsidRPr="00CF1E7B">
              <w:rPr>
                <w:rFonts w:ascii="GHEA Grapalat" w:hAnsi="GHEA Grapalat"/>
                <w:color w:val="000000" w:themeColor="text1"/>
                <w:sz w:val="20"/>
                <w:szCs w:val="20"/>
                <w:lang w:val="hy-AM"/>
              </w:rPr>
              <w:t>նշված է &lt;ակցեպտավորված վճարում&gt; ապա</w:t>
            </w: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sz w:val="20"/>
                <w:szCs w:val="20"/>
                <w:lang w:val="hy-AM"/>
              </w:rPr>
              <w:t xml:space="preserve">վճարողը ստորագրելով՝ </w:t>
            </w:r>
            <w:r w:rsidRPr="00CF1E7B">
              <w:rPr>
                <w:rFonts w:ascii="GHEA Grapalat" w:hAnsi="GHEA Grapalat" w:cs="Sylfaen"/>
                <w:color w:val="000000" w:themeColor="text1"/>
                <w:sz w:val="20"/>
                <w:szCs w:val="20"/>
                <w:lang w:val="hy-AM"/>
              </w:rPr>
              <w:t xml:space="preserve">նախապես </w:t>
            </w:r>
            <w:r w:rsidRPr="00CF1E7B">
              <w:rPr>
                <w:rFonts w:ascii="GHEA Grapalat" w:hAnsi="GHEA Grapalat"/>
                <w:color w:val="000000" w:themeColor="text1"/>
                <w:sz w:val="20"/>
                <w:szCs w:val="20"/>
                <w:lang w:val="hy-AM"/>
              </w:rPr>
              <w:t xml:space="preserve">համաձայնվում  </w:t>
            </w: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CF1E7B" w:rsidRDefault="00631658"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ստորագրվում է վճարողի կողմից կամ </w:t>
            </w:r>
          </w:p>
          <w:p w14:paraId="545CF2F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դրվում է վճարողի էլեկտրոնային ստորագրությունը</w:t>
            </w:r>
          </w:p>
          <w:p w14:paraId="0CE17F44"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2164006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CF1E7B" w:rsidRDefault="00631658"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71A7D08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կնքվում է վճարողի կողմից </w:t>
            </w:r>
          </w:p>
          <w:p w14:paraId="3046A63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թղթային եղանակով ներկայացնելիս</w:t>
            </w:r>
          </w:p>
        </w:tc>
      </w:tr>
      <w:tr w:rsidR="00CF1E7B" w:rsidRPr="00CF1E7B" w14:paraId="0E62ADC7" w14:textId="77777777" w:rsidTr="00A94630">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3BF89C8E"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ստորագրվում է շահառուի կողմից</w:t>
            </w:r>
          </w:p>
        </w:tc>
      </w:tr>
      <w:tr w:rsidR="00CF1E7B" w:rsidRPr="00F63BD2" w14:paraId="03E2764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CF1E7B" w:rsidRDefault="00631658"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1958680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կնքվում է շահառուի կողմից </w:t>
            </w:r>
          </w:p>
          <w:p w14:paraId="34B0F63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թղթային եղանակով բանկ ներկայացնելիս</w:t>
            </w:r>
          </w:p>
        </w:tc>
      </w:tr>
      <w:tr w:rsidR="00CF1E7B" w:rsidRPr="00F63BD2" w14:paraId="5B3DB32B" w14:textId="77777777" w:rsidTr="00A94630">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w:t>
            </w:r>
            <w:r w:rsidRPr="00CF1E7B">
              <w:rPr>
                <w:rFonts w:ascii="GHEA Grapalat" w:hAnsi="GHEA Grapalat"/>
                <w:color w:val="000000" w:themeColor="text1"/>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5DAAD1D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վճարման պահանջագիրը վճարողին սպասարկող ֆինանսական </w:t>
            </w:r>
            <w:r w:rsidRPr="00CF1E7B">
              <w:rPr>
                <w:rFonts w:ascii="GHEA Grapalat" w:hAnsi="GHEA Grapalat"/>
                <w:color w:val="000000" w:themeColor="text1"/>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110C4A8C"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CF1E7B" w:rsidRDefault="00631658"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05149EA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09380E66" w14:textId="77777777" w:rsidTr="00A94630">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3A29E20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384AB717" w14:textId="77777777" w:rsidTr="00A94630">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61047C3D"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2678D9A3" w14:textId="77777777" w:rsidTr="00A94630">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3DE4E475"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վերջինիս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CF1E7B" w:rsidRDefault="00631658" w:rsidP="00CB0ADE">
            <w:pPr>
              <w:jc w:val="center"/>
              <w:rPr>
                <w:rFonts w:ascii="GHEA Grapalat" w:hAnsi="GHEA Grapalat"/>
                <w:color w:val="000000" w:themeColor="text1"/>
                <w:sz w:val="20"/>
                <w:szCs w:val="20"/>
                <w:lang w:val="hy-AM"/>
              </w:rPr>
            </w:pPr>
          </w:p>
        </w:tc>
      </w:tr>
      <w:tr w:rsidR="00CF1E7B" w:rsidRPr="00F63BD2" w14:paraId="42EBC468" w14:textId="77777777" w:rsidTr="00A94630">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CF1E7B" w:rsidRDefault="004823CC"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w:t>
            </w:r>
            <w:r w:rsidR="00631658" w:rsidRPr="00CF1E7B">
              <w:rPr>
                <w:rFonts w:ascii="GHEA Grapalat" w:hAnsi="GHEA Grapalat"/>
                <w:color w:val="000000" w:themeColor="text1"/>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4C41F7CB" w14:textId="77777777" w:rsidR="00631658" w:rsidRPr="00CF1E7B" w:rsidRDefault="00631658"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վերջինիս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CF1E7B" w:rsidRDefault="00631658" w:rsidP="00CB0ADE">
            <w:pPr>
              <w:jc w:val="center"/>
              <w:rPr>
                <w:rFonts w:ascii="GHEA Grapalat" w:hAnsi="GHEA Grapalat"/>
                <w:color w:val="000000" w:themeColor="text1"/>
                <w:sz w:val="20"/>
                <w:szCs w:val="20"/>
                <w:lang w:val="hy-AM"/>
              </w:rPr>
            </w:pPr>
          </w:p>
        </w:tc>
      </w:tr>
    </w:tbl>
    <w:p w14:paraId="69DA9216" w14:textId="77777777" w:rsidR="00631658" w:rsidRPr="00CF1E7B" w:rsidRDefault="00631658" w:rsidP="00631658">
      <w:pPr>
        <w:pStyle w:val="BodyTextIndent"/>
        <w:jc w:val="right"/>
        <w:rPr>
          <w:rFonts w:ascii="GHEA Grapalat" w:hAnsi="GHEA Grapalat" w:cs="Sylfaen"/>
          <w:i w:val="0"/>
          <w:color w:val="000000" w:themeColor="text1"/>
          <w:lang w:val="hy-AM"/>
        </w:rPr>
      </w:pPr>
    </w:p>
    <w:p w14:paraId="01233AB3" w14:textId="77777777" w:rsidR="00631658" w:rsidRPr="00CF1E7B" w:rsidRDefault="00631658" w:rsidP="00631658">
      <w:pPr>
        <w:pStyle w:val="BodyTextIndent"/>
        <w:jc w:val="right"/>
        <w:rPr>
          <w:rFonts w:ascii="GHEA Grapalat" w:hAnsi="GHEA Grapalat" w:cs="Sylfaen"/>
          <w:i w:val="0"/>
          <w:color w:val="000000" w:themeColor="text1"/>
          <w:lang w:val="hy-AM"/>
        </w:rPr>
      </w:pPr>
    </w:p>
    <w:p w14:paraId="3F8F9D4D" w14:textId="77777777" w:rsidR="00631658" w:rsidRPr="00CF1E7B" w:rsidRDefault="00631658" w:rsidP="00631658">
      <w:pPr>
        <w:pStyle w:val="BodyTextIndent"/>
        <w:jc w:val="right"/>
        <w:rPr>
          <w:rFonts w:ascii="GHEA Grapalat" w:hAnsi="GHEA Grapalat" w:cs="Sylfaen"/>
          <w:i w:val="0"/>
          <w:color w:val="000000" w:themeColor="text1"/>
          <w:lang w:val="hy-AM"/>
        </w:rPr>
      </w:pPr>
    </w:p>
    <w:p w14:paraId="03925643" w14:textId="77777777" w:rsidR="00631658" w:rsidRPr="00CF1E7B" w:rsidRDefault="00631658" w:rsidP="00631658">
      <w:pPr>
        <w:pStyle w:val="BodyTextIndent"/>
        <w:jc w:val="right"/>
        <w:rPr>
          <w:rFonts w:ascii="GHEA Grapalat" w:hAnsi="GHEA Grapalat" w:cs="Sylfaen"/>
          <w:i w:val="0"/>
          <w:color w:val="000000" w:themeColor="text1"/>
          <w:lang w:val="hy-AM"/>
        </w:rPr>
      </w:pPr>
    </w:p>
    <w:p w14:paraId="563ED74F" w14:textId="1C2435CE" w:rsidR="00631658" w:rsidRPr="00CF1E7B" w:rsidRDefault="00631658" w:rsidP="00631658">
      <w:pPr>
        <w:rPr>
          <w:rFonts w:ascii="GHEA Grapalat" w:hAnsi="GHEA Grapalat"/>
          <w:color w:val="000000" w:themeColor="text1"/>
          <w:lang w:val="hy-AM"/>
        </w:rPr>
      </w:pPr>
    </w:p>
    <w:p w14:paraId="43D6D7E7" w14:textId="77777777" w:rsidR="00631658" w:rsidRPr="00CF1E7B" w:rsidRDefault="00631658" w:rsidP="00631658">
      <w:pPr>
        <w:jc w:val="center"/>
        <w:rPr>
          <w:rFonts w:ascii="GHEA Grapalat" w:hAnsi="GHEA Grapalat" w:cs="GHEA Grapalat"/>
          <w:color w:val="000000" w:themeColor="text1"/>
          <w:sz w:val="22"/>
          <w:szCs w:val="22"/>
          <w:lang w:val="hy-AM"/>
        </w:rPr>
      </w:pPr>
    </w:p>
    <w:p w14:paraId="7C37E7CE" w14:textId="040D7D1F" w:rsidR="005C432A" w:rsidRPr="00CF1E7B" w:rsidRDefault="00631658" w:rsidP="00800678">
      <w:pPr>
        <w:pStyle w:val="BodyTextIndent3"/>
        <w:spacing w:line="240" w:lineRule="auto"/>
        <w:jc w:val="center"/>
        <w:rPr>
          <w:rFonts w:ascii="GHEA Grapalat" w:hAnsi="GHEA Grapalat"/>
          <w:color w:val="000000" w:themeColor="text1"/>
          <w:szCs w:val="24"/>
          <w:lang w:val="hy-AM"/>
        </w:rPr>
      </w:pPr>
      <w:r w:rsidRPr="00CF1E7B">
        <w:rPr>
          <w:rFonts w:ascii="GHEA Grapalat" w:hAnsi="GHEA Grapalat"/>
          <w:b/>
          <w:color w:val="000000" w:themeColor="text1"/>
          <w:lang w:val="hy-AM"/>
        </w:rPr>
        <w:br w:type="page"/>
      </w:r>
    </w:p>
    <w:p w14:paraId="24ACE631" w14:textId="77777777" w:rsidR="005C432A" w:rsidRPr="00CF1E7B" w:rsidRDefault="005C432A" w:rsidP="00091EBC">
      <w:pPr>
        <w:pStyle w:val="BodyTextIndent3"/>
        <w:spacing w:line="240" w:lineRule="auto"/>
        <w:jc w:val="right"/>
        <w:rPr>
          <w:rFonts w:ascii="GHEA Grapalat" w:hAnsi="GHEA Grapalat"/>
          <w:color w:val="000000" w:themeColor="text1"/>
          <w:szCs w:val="24"/>
          <w:lang w:val="hy-AM"/>
        </w:rPr>
      </w:pPr>
    </w:p>
    <w:p w14:paraId="7C165D5A" w14:textId="77777777" w:rsidR="00631658" w:rsidRPr="00CF1E7B" w:rsidRDefault="00631658" w:rsidP="00631658">
      <w:pPr>
        <w:jc w:val="right"/>
        <w:rPr>
          <w:rFonts w:ascii="GHEA Grapalat" w:hAnsi="GHEA Grapalat" w:cs="GHEA Grapalat"/>
          <w:i/>
          <w:color w:val="000000" w:themeColor="text1"/>
          <w:sz w:val="18"/>
          <w:szCs w:val="18"/>
          <w:lang w:val="hy-AM"/>
        </w:rPr>
      </w:pPr>
    </w:p>
    <w:p w14:paraId="01082EE6" w14:textId="77777777" w:rsidR="00631658" w:rsidRPr="00CF1E7B" w:rsidRDefault="00631658" w:rsidP="00631658">
      <w:pPr>
        <w:pStyle w:val="BodyTextIndent3"/>
        <w:spacing w:line="240" w:lineRule="auto"/>
        <w:jc w:val="right"/>
        <w:rPr>
          <w:rFonts w:ascii="GHEA Grapalat" w:hAnsi="GHEA Grapalat" w:cs="Sylfaen"/>
          <w:b/>
          <w:color w:val="000000" w:themeColor="text1"/>
          <w:lang w:val="hy-AM"/>
        </w:rPr>
      </w:pPr>
      <w:r w:rsidRPr="00CF1E7B">
        <w:rPr>
          <w:rFonts w:ascii="GHEA Grapalat" w:hAnsi="GHEA Grapalat" w:cs="Sylfaen"/>
          <w:b/>
          <w:color w:val="000000" w:themeColor="text1"/>
          <w:lang w:val="hy-AM"/>
        </w:rPr>
        <w:t>Հավելված 5.1</w:t>
      </w:r>
    </w:p>
    <w:p w14:paraId="396E8E14" w14:textId="527ED263" w:rsidR="00800678" w:rsidRPr="00CF1E7B" w:rsidRDefault="00800678" w:rsidP="00800678">
      <w:pPr>
        <w:pStyle w:val="BodyTextIndent3"/>
        <w:spacing w:line="240" w:lineRule="auto"/>
        <w:jc w:val="right"/>
        <w:rPr>
          <w:rFonts w:ascii="GHEA Grapalat" w:hAnsi="GHEA Grapalat" w:cs="Arial"/>
          <w:b/>
          <w:color w:val="000000" w:themeColor="text1"/>
          <w:lang w:val="hy-AM"/>
        </w:rPr>
      </w:pPr>
      <w:bookmarkStart w:id="14" w:name="_Hlk194309732"/>
      <w:r w:rsidRPr="00CF1E7B">
        <w:rPr>
          <w:rFonts w:ascii="GHEA Grapalat" w:hAnsi="GHEA Grapalat" w:cs="Sylfaen"/>
          <w:b/>
          <w:color w:val="000000" w:themeColor="text1"/>
          <w:lang w:val="hy-AM"/>
        </w:rPr>
        <w:t>«</w:t>
      </w:r>
      <w:r w:rsidR="00822C80" w:rsidRPr="00CF1E7B">
        <w:rPr>
          <w:rFonts w:ascii="GHEA Grapalat" w:hAnsi="GHEA Grapalat" w:cs="Sylfaen"/>
          <w:b/>
          <w:color w:val="000000" w:themeColor="text1"/>
          <w:lang w:val="hy-AM"/>
        </w:rPr>
        <w:t>ԵՔ-ԳՀԱՇՁԲ-</w:t>
      </w:r>
      <w:r w:rsidR="00F400E7" w:rsidRPr="00CF1E7B">
        <w:rPr>
          <w:rFonts w:ascii="GHEA Grapalat" w:hAnsi="GHEA Grapalat" w:cs="Sylfaen"/>
          <w:b/>
          <w:color w:val="000000" w:themeColor="text1"/>
          <w:lang w:val="hy-AM"/>
        </w:rPr>
        <w:t>26/28</w:t>
      </w:r>
      <w:r w:rsidRPr="00CF1E7B">
        <w:rPr>
          <w:rFonts w:ascii="GHEA Grapalat" w:hAnsi="GHEA Grapalat" w:cs="Sylfaen"/>
          <w:b/>
          <w:color w:val="000000" w:themeColor="text1"/>
          <w:lang w:val="hy-AM"/>
        </w:rPr>
        <w:t>»*</w:t>
      </w:r>
      <w:r w:rsidRPr="00CF1E7B">
        <w:rPr>
          <w:rFonts w:ascii="GHEA Grapalat" w:hAnsi="GHEA Grapalat"/>
          <w:i/>
          <w:color w:val="000000" w:themeColor="text1"/>
          <w:lang w:val="hy-AM"/>
        </w:rPr>
        <w:t xml:space="preserve"> </w:t>
      </w:r>
      <w:r w:rsidRPr="00CF1E7B">
        <w:rPr>
          <w:rFonts w:ascii="GHEA Grapalat" w:hAnsi="GHEA Grapalat" w:cs="Sylfaen"/>
          <w:b/>
          <w:color w:val="000000" w:themeColor="text1"/>
          <w:lang w:val="hy-AM"/>
        </w:rPr>
        <w:t>ծածկագրով</w:t>
      </w:r>
    </w:p>
    <w:p w14:paraId="355EC9FB" w14:textId="77777777" w:rsidR="00800678" w:rsidRPr="00CF1E7B" w:rsidRDefault="00800678" w:rsidP="00800678">
      <w:pPr>
        <w:jc w:val="right"/>
        <w:rPr>
          <w:rFonts w:ascii="GHEA Grapalat" w:hAnsi="GHEA Grapalat" w:cs="Sylfaen"/>
          <w:b/>
          <w:color w:val="000000" w:themeColor="text1"/>
          <w:lang w:val="hy-AM"/>
        </w:rPr>
      </w:pPr>
      <w:r w:rsidRPr="00CF1E7B">
        <w:rPr>
          <w:rFonts w:ascii="GHEA Grapalat" w:hAnsi="GHEA Grapalat" w:cs="Sylfaen"/>
          <w:b/>
          <w:color w:val="000000" w:themeColor="text1"/>
          <w:sz w:val="20"/>
          <w:szCs w:val="20"/>
          <w:lang w:val="hy-AM"/>
        </w:rPr>
        <w:t>գնանշման հարցման հրավերի</w:t>
      </w:r>
    </w:p>
    <w:bookmarkEnd w:id="14"/>
    <w:p w14:paraId="54399434" w14:textId="77777777" w:rsidR="00800678" w:rsidRPr="00CF1E7B" w:rsidRDefault="00800678" w:rsidP="00800678">
      <w:pPr>
        <w:jc w:val="center"/>
        <w:rPr>
          <w:rFonts w:ascii="GHEA Grapalat" w:hAnsi="GHEA Grapalat" w:cs="Sylfaen"/>
          <w:b/>
          <w:color w:val="000000" w:themeColor="text1"/>
          <w:lang w:val="hy-AM"/>
        </w:rPr>
      </w:pPr>
    </w:p>
    <w:p w14:paraId="42002658" w14:textId="10778518" w:rsidR="00631658" w:rsidRPr="00CF1E7B" w:rsidRDefault="00631658" w:rsidP="00800678">
      <w:pPr>
        <w:jc w:val="center"/>
        <w:rPr>
          <w:rFonts w:ascii="GHEA Grapalat" w:hAnsi="GHEA Grapalat" w:cs="GHEA Grapalat"/>
          <w:b/>
          <w:color w:val="000000" w:themeColor="text1"/>
          <w:sz w:val="20"/>
          <w:szCs w:val="20"/>
          <w:lang w:val="hy-AM"/>
        </w:rPr>
      </w:pPr>
      <w:r w:rsidRPr="00CF1E7B">
        <w:rPr>
          <w:rFonts w:ascii="GHEA Grapalat" w:hAnsi="GHEA Grapalat" w:cs="GHEA Grapalat"/>
          <w:b/>
          <w:color w:val="000000" w:themeColor="text1"/>
          <w:sz w:val="18"/>
          <w:szCs w:val="18"/>
          <w:lang w:val="hy-AM"/>
        </w:rPr>
        <w:t xml:space="preserve">       </w:t>
      </w:r>
      <w:r w:rsidRPr="00CF1E7B">
        <w:rPr>
          <w:rFonts w:ascii="GHEA Grapalat" w:hAnsi="GHEA Grapalat" w:cs="GHEA Grapalat"/>
          <w:b/>
          <w:color w:val="000000" w:themeColor="text1"/>
          <w:sz w:val="20"/>
          <w:szCs w:val="20"/>
          <w:lang w:val="hy-AM"/>
        </w:rPr>
        <w:t xml:space="preserve">ՏՈւԺԱՆՔԻ ՄԱՍԻՆ ՀԱՄԱՁԱՅՆԱԳԻՐ </w:t>
      </w:r>
    </w:p>
    <w:p w14:paraId="1ACBDF57" w14:textId="77777777" w:rsidR="001C7C1A" w:rsidRPr="00CF1E7B" w:rsidRDefault="00631658" w:rsidP="001C7C1A">
      <w:pPr>
        <w:jc w:val="center"/>
        <w:rPr>
          <w:rFonts w:ascii="GHEA Grapalat" w:hAnsi="GHEA Grapalat" w:cs="GHEA Grapalat"/>
          <w:b/>
          <w:color w:val="000000" w:themeColor="text1"/>
          <w:sz w:val="20"/>
          <w:szCs w:val="20"/>
          <w:lang w:val="hy-AM"/>
        </w:rPr>
      </w:pPr>
      <w:r w:rsidRPr="00CF1E7B">
        <w:rPr>
          <w:rFonts w:ascii="GHEA Grapalat" w:hAnsi="GHEA Grapalat" w:cs="GHEA Grapalat"/>
          <w:color w:val="000000" w:themeColor="text1"/>
          <w:sz w:val="20"/>
          <w:szCs w:val="20"/>
          <w:lang w:val="hy-AM"/>
        </w:rPr>
        <w:t xml:space="preserve">  </w:t>
      </w:r>
      <w:r w:rsidRPr="00CF1E7B">
        <w:rPr>
          <w:rFonts w:ascii="GHEA Grapalat" w:hAnsi="GHEA Grapalat" w:cs="GHEA Grapalat"/>
          <w:b/>
          <w:color w:val="000000" w:themeColor="text1"/>
          <w:sz w:val="20"/>
          <w:szCs w:val="20"/>
          <w:lang w:val="hy-AM"/>
        </w:rPr>
        <w:t xml:space="preserve"> </w:t>
      </w:r>
      <w:r w:rsidR="001C7C1A" w:rsidRPr="00CF1E7B">
        <w:rPr>
          <w:rFonts w:ascii="GHEA Grapalat" w:hAnsi="GHEA Grapalat" w:cs="GHEA Grapalat"/>
          <w:b/>
          <w:color w:val="000000" w:themeColor="text1"/>
          <w:sz w:val="18"/>
          <w:szCs w:val="18"/>
          <w:lang w:val="hy-AM"/>
        </w:rPr>
        <w:t xml:space="preserve">         (պայմանագրի ապահովում)</w:t>
      </w:r>
    </w:p>
    <w:p w14:paraId="1A43D4D7" w14:textId="77777777" w:rsidR="00631658" w:rsidRPr="00CF1E7B" w:rsidRDefault="00631658" w:rsidP="00631658">
      <w:pPr>
        <w:rPr>
          <w:rFonts w:ascii="GHEA Grapalat" w:hAnsi="GHEA Grapalat" w:cs="GHEA Grapalat"/>
          <w:b/>
          <w:color w:val="000000" w:themeColor="text1"/>
          <w:sz w:val="20"/>
          <w:szCs w:val="20"/>
          <w:lang w:val="hy-AM"/>
        </w:rPr>
      </w:pPr>
    </w:p>
    <w:p w14:paraId="3748F37A" w14:textId="4F15D83D" w:rsidR="00631658" w:rsidRPr="00CF1E7B" w:rsidRDefault="00631658" w:rsidP="00631658">
      <w:pPr>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ք. Երևան</w:t>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t xml:space="preserve">            </w:t>
      </w:r>
      <w:r w:rsidRPr="00CF1E7B">
        <w:rPr>
          <w:rFonts w:ascii="GHEA Grapalat" w:hAnsi="GHEA Grapalat"/>
          <w:color w:val="000000" w:themeColor="text1"/>
          <w:sz w:val="20"/>
          <w:szCs w:val="20"/>
          <w:lang w:val="hy-AM"/>
        </w:rPr>
        <w:t>«</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olor w:val="000000" w:themeColor="text1"/>
          <w:sz w:val="20"/>
          <w:szCs w:val="20"/>
          <w:lang w:val="hy-AM"/>
        </w:rPr>
        <w:t>»</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005C432A" w:rsidRPr="00CF1E7B">
        <w:rPr>
          <w:rFonts w:ascii="GHEA Grapalat" w:hAnsi="GHEA Grapalat" w:cs="GHEA Grapalat"/>
          <w:color w:val="000000" w:themeColor="text1"/>
          <w:sz w:val="20"/>
          <w:szCs w:val="20"/>
          <w:lang w:val="hy-AM"/>
        </w:rPr>
        <w:t xml:space="preserve"> 20   թ.</w:t>
      </w:r>
    </w:p>
    <w:p w14:paraId="04B17214" w14:textId="77777777" w:rsidR="00631658" w:rsidRPr="00CF1E7B" w:rsidRDefault="00631658" w:rsidP="00631658">
      <w:pPr>
        <w:rPr>
          <w:rFonts w:ascii="GHEA Grapalat" w:hAnsi="GHEA Grapalat" w:cs="GHEA Grapalat"/>
          <w:color w:val="000000" w:themeColor="text1"/>
          <w:sz w:val="20"/>
          <w:szCs w:val="20"/>
          <w:lang w:val="hy-AM"/>
        </w:rPr>
      </w:pPr>
    </w:p>
    <w:p w14:paraId="26722C2E" w14:textId="77777777" w:rsidR="00631658" w:rsidRPr="00CF1E7B" w:rsidRDefault="00631658" w:rsidP="00631658">
      <w:pPr>
        <w:jc w:val="both"/>
        <w:rPr>
          <w:rFonts w:ascii="GHEA Grapalat" w:hAnsi="GHEA Grapalat" w:cs="GHEA Grapalat"/>
          <w:color w:val="000000" w:themeColor="text1"/>
          <w:sz w:val="20"/>
          <w:szCs w:val="20"/>
          <w:u w:val="single"/>
          <w:vertAlign w:val="subscript"/>
          <w:lang w:val="hy-AM"/>
        </w:rPr>
      </w:pP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u w:val="single"/>
          <w:vertAlign w:val="subscript"/>
          <w:lang w:val="hy-AM"/>
        </w:rPr>
        <w:tab/>
      </w:r>
      <w:r w:rsidRPr="00CF1E7B">
        <w:rPr>
          <w:rFonts w:ascii="GHEA Grapalat" w:hAnsi="GHEA Grapalat" w:cs="GHEA Grapalat"/>
          <w:color w:val="000000" w:themeColor="text1"/>
          <w:sz w:val="20"/>
          <w:szCs w:val="20"/>
          <w:vertAlign w:val="subscript"/>
          <w:lang w:val="hy-AM"/>
        </w:rPr>
        <w:t xml:space="preserve">, </w:t>
      </w:r>
      <w:r w:rsidRPr="00CF1E7B">
        <w:rPr>
          <w:rFonts w:ascii="GHEA Grapalat" w:hAnsi="GHEA Grapalat" w:cs="GHEA Grapalat"/>
          <w:color w:val="000000" w:themeColor="text1"/>
          <w:sz w:val="20"/>
          <w:szCs w:val="20"/>
          <w:lang w:val="hy-AM"/>
        </w:rPr>
        <w:t xml:space="preserve">ի դեմս Ընկերության տնօրեն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p>
    <w:p w14:paraId="05159C0F" w14:textId="77777777" w:rsidR="00631658" w:rsidRPr="00CF1E7B" w:rsidRDefault="00631658" w:rsidP="00631658">
      <w:pPr>
        <w:jc w:val="both"/>
        <w:rPr>
          <w:rFonts w:ascii="GHEA Grapalat" w:hAnsi="GHEA Grapalat" w:cs="GHEA Grapalat"/>
          <w:color w:val="000000" w:themeColor="text1"/>
          <w:sz w:val="20"/>
          <w:szCs w:val="20"/>
          <w:lang w:val="hy-AM"/>
        </w:rPr>
      </w:pPr>
      <w:r w:rsidRPr="00CF1E7B">
        <w:rPr>
          <w:rFonts w:ascii="GHEA Grapalat" w:hAnsi="GHEA Grapalat"/>
          <w:color w:val="000000" w:themeColor="text1"/>
          <w:sz w:val="20"/>
          <w:szCs w:val="20"/>
          <w:vertAlign w:val="superscript"/>
          <w:lang w:val="hy-AM"/>
        </w:rPr>
        <w:t xml:space="preserve">       Ընկերության անվանումը</w:t>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r>
      <w:r w:rsidRPr="00CF1E7B">
        <w:rPr>
          <w:rFonts w:ascii="GHEA Grapalat" w:hAnsi="GHEA Grapalat" w:cs="GHEA Grapalat"/>
          <w:color w:val="000000" w:themeColor="text1"/>
          <w:sz w:val="20"/>
          <w:szCs w:val="20"/>
          <w:vertAlign w:val="subscript"/>
          <w:lang w:val="hy-AM"/>
        </w:rPr>
        <w:tab/>
        <w:t xml:space="preserve">    </w:t>
      </w:r>
      <w:r w:rsidRPr="00CF1E7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CF1E7B">
        <w:rPr>
          <w:rFonts w:ascii="GHEA Grapalat" w:hAnsi="GHEA Grapalat" w:cs="GHEA Grapalat"/>
          <w:color w:val="000000" w:themeColor="text1"/>
          <w:sz w:val="20"/>
          <w:szCs w:val="20"/>
          <w:vertAlign w:val="subscript"/>
          <w:lang w:val="hy-AM"/>
        </w:rPr>
        <w:t xml:space="preserve">, </w:t>
      </w:r>
      <w:r w:rsidRPr="00CF1E7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CF1E7B" w:rsidRDefault="00631658" w:rsidP="00631658">
      <w:pPr>
        <w:ind w:firstLine="708"/>
        <w:jc w:val="both"/>
        <w:rPr>
          <w:rFonts w:ascii="GHEA Grapalat" w:hAnsi="GHEA Grapalat" w:cs="GHEA Grapalat"/>
          <w:color w:val="000000" w:themeColor="text1"/>
          <w:sz w:val="20"/>
          <w:szCs w:val="20"/>
          <w:lang w:val="hy-AM"/>
        </w:rPr>
      </w:pPr>
    </w:p>
    <w:p w14:paraId="7CDEC514" w14:textId="77777777" w:rsidR="00631658" w:rsidRPr="00CF1E7B" w:rsidRDefault="00F5285F" w:rsidP="00F5285F">
      <w:pPr>
        <w:ind w:left="360"/>
        <w:jc w:val="center"/>
        <w:rPr>
          <w:rFonts w:ascii="GHEA Grapalat" w:hAnsi="GHEA Grapalat" w:cs="GHEA Grapalat"/>
          <w:b/>
          <w:bCs/>
          <w:color w:val="000000" w:themeColor="text1"/>
          <w:sz w:val="20"/>
          <w:szCs w:val="20"/>
          <w:lang w:val="hy-AM"/>
        </w:rPr>
      </w:pPr>
      <w:r w:rsidRPr="00CF1E7B">
        <w:rPr>
          <w:rFonts w:ascii="GHEA Grapalat" w:hAnsi="GHEA Grapalat" w:cs="GHEA Grapalat"/>
          <w:b/>
          <w:color w:val="000000" w:themeColor="text1"/>
          <w:sz w:val="20"/>
          <w:szCs w:val="20"/>
          <w:lang w:val="hy-AM"/>
        </w:rPr>
        <w:t>1.</w:t>
      </w:r>
      <w:r w:rsidR="00631658" w:rsidRPr="00CF1E7B">
        <w:rPr>
          <w:rFonts w:ascii="GHEA Grapalat" w:hAnsi="GHEA Grapalat" w:cs="GHEA Grapalat"/>
          <w:b/>
          <w:color w:val="000000" w:themeColor="text1"/>
          <w:sz w:val="20"/>
          <w:szCs w:val="20"/>
          <w:lang w:val="hy-AM"/>
        </w:rPr>
        <w:t xml:space="preserve"> Համաձայնության առարկան</w:t>
      </w:r>
    </w:p>
    <w:p w14:paraId="093B85D5" w14:textId="77777777" w:rsidR="00631658" w:rsidRPr="00CF1E7B" w:rsidRDefault="00631658" w:rsidP="00631658">
      <w:pPr>
        <w:jc w:val="both"/>
        <w:rPr>
          <w:rFonts w:ascii="GHEA Grapalat" w:hAnsi="GHEA Grapalat" w:cs="GHEA Grapalat"/>
          <w:b/>
          <w:bCs/>
          <w:color w:val="000000" w:themeColor="text1"/>
          <w:sz w:val="20"/>
          <w:szCs w:val="20"/>
          <w:lang w:val="hy-AM"/>
        </w:rPr>
      </w:pPr>
      <w:r w:rsidRPr="00CF1E7B">
        <w:rPr>
          <w:rFonts w:ascii="GHEA Grapalat" w:hAnsi="GHEA Grapalat" w:cs="GHEA Grapalat"/>
          <w:color w:val="000000" w:themeColor="text1"/>
          <w:sz w:val="20"/>
          <w:szCs w:val="20"/>
          <w:lang w:val="hy-AM"/>
        </w:rPr>
        <w:tab/>
      </w:r>
      <w:r w:rsidRPr="00CF1E7B">
        <w:rPr>
          <w:rFonts w:ascii="GHEA Grapalat" w:hAnsi="GHEA Grapalat" w:cs="GHEA Grapalat"/>
          <w:color w:val="000000" w:themeColor="text1"/>
          <w:sz w:val="20"/>
          <w:szCs w:val="20"/>
          <w:lang w:val="hy-AM"/>
        </w:rPr>
        <w:tab/>
        <w:t xml:space="preserve">                               </w:t>
      </w:r>
    </w:p>
    <w:p w14:paraId="4B89EFB4" w14:textId="77777777" w:rsidR="00631658" w:rsidRPr="00CF1E7B" w:rsidRDefault="00631658" w:rsidP="00631658">
      <w:pPr>
        <w:ind w:left="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1.1 Ընկերությունը մասնակցում է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lang w:val="hy-AM"/>
        </w:rPr>
        <w:t xml:space="preserve">*  (այսուհետ` Պատվիրատու) կողմից </w:t>
      </w:r>
    </w:p>
    <w:p w14:paraId="05BDB67E" w14:textId="77777777" w:rsidR="00631658" w:rsidRPr="00CF1E7B" w:rsidRDefault="00631658" w:rsidP="00631658">
      <w:pPr>
        <w:ind w:left="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w:t>
      </w:r>
      <w:r w:rsidRPr="00CF1E7B">
        <w:rPr>
          <w:rFonts w:ascii="GHEA Grapalat" w:hAnsi="GHEA Grapalat"/>
          <w:color w:val="000000" w:themeColor="text1"/>
          <w:sz w:val="20"/>
          <w:szCs w:val="20"/>
          <w:vertAlign w:val="superscript"/>
          <w:lang w:val="hy-AM"/>
        </w:rPr>
        <w:t>պատվիրատուի անվանումը</w:t>
      </w:r>
    </w:p>
    <w:p w14:paraId="5A0EBB0A" w14:textId="77777777" w:rsidR="00631658" w:rsidRPr="00CF1E7B" w:rsidRDefault="00631658" w:rsidP="00631658">
      <w:pPr>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կազմակերպված` </w:t>
      </w:r>
      <w:r w:rsidRPr="00CF1E7B">
        <w:rPr>
          <w:rFonts w:ascii="GHEA Grapalat" w:hAnsi="GHEA Grapalat" w:cs="GHEA Grapalat"/>
          <w:color w:val="000000" w:themeColor="text1"/>
          <w:sz w:val="20"/>
          <w:szCs w:val="20"/>
          <w:u w:val="single"/>
          <w:lang w:val="hy-AM"/>
        </w:rPr>
        <w:t xml:space="preserve"> </w:t>
      </w:r>
      <w:r w:rsidRPr="00CF1E7B">
        <w:rPr>
          <w:rFonts w:ascii="GHEA Grapalat" w:hAnsi="GHEA Grapalat" w:cs="GHEA Grapalat"/>
          <w:color w:val="000000" w:themeColor="text1"/>
          <w:sz w:val="20"/>
          <w:szCs w:val="20"/>
          <w:u w:val="single"/>
          <w:lang w:val="hy-AM"/>
        </w:rPr>
        <w:tab/>
        <w:t xml:space="preserve">                                             </w:t>
      </w:r>
      <w:r w:rsidRPr="00CF1E7B">
        <w:rPr>
          <w:rFonts w:ascii="GHEA Grapalat" w:hAnsi="GHEA Grapalat" w:cs="GHEA Grapalat"/>
          <w:color w:val="000000" w:themeColor="text1"/>
          <w:sz w:val="20"/>
          <w:szCs w:val="20"/>
          <w:lang w:val="hy-AM"/>
        </w:rPr>
        <w:t>* ծածկագրով գնման ընթացակարգին:</w:t>
      </w:r>
    </w:p>
    <w:p w14:paraId="022A627A" w14:textId="77777777" w:rsidR="00631658" w:rsidRPr="00CF1E7B" w:rsidRDefault="00631658" w:rsidP="00631658">
      <w:pPr>
        <w:ind w:left="426"/>
        <w:jc w:val="both"/>
        <w:rPr>
          <w:rFonts w:ascii="GHEA Grapalat" w:hAnsi="GHEA Grapalat" w:cs="GHEA Grapalat"/>
          <w:color w:val="000000" w:themeColor="text1"/>
          <w:sz w:val="20"/>
          <w:szCs w:val="20"/>
          <w:lang w:val="hy-AM"/>
        </w:rPr>
      </w:pPr>
      <w:r w:rsidRPr="00CF1E7B">
        <w:rPr>
          <w:rFonts w:ascii="GHEA Grapalat" w:hAnsi="GHEA Grapalat"/>
          <w:color w:val="000000" w:themeColor="text1"/>
          <w:sz w:val="20"/>
          <w:szCs w:val="20"/>
          <w:vertAlign w:val="superscript"/>
          <w:lang w:val="hy-AM"/>
        </w:rPr>
        <w:t xml:space="preserve">                                                        ընթացակարգի ծածկագիրը</w:t>
      </w:r>
    </w:p>
    <w:p w14:paraId="2F108EC1" w14:textId="77777777" w:rsidR="00631658" w:rsidRPr="00CF1E7B" w:rsidRDefault="00631658" w:rsidP="00631658">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CF1E7B" w:rsidRDefault="007A5E2D" w:rsidP="007A5E2D">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1.3 </w:t>
      </w:r>
      <w:r w:rsidR="00631658" w:rsidRPr="00CF1E7B">
        <w:rPr>
          <w:rFonts w:ascii="GHEA Grapalat" w:hAnsi="GHEA Grapalat" w:cs="GHEA Grapalat"/>
          <w:color w:val="000000" w:themeColor="text1"/>
          <w:sz w:val="20"/>
          <w:szCs w:val="20"/>
          <w:lang w:val="hy-AM"/>
        </w:rPr>
        <w:t xml:space="preserve">Ընկերությունը սույն տուժանքի համաձայնագրին կից ներկայացվող վճարման պահանջագրի </w:t>
      </w:r>
      <w:r w:rsidRPr="00CF1E7B">
        <w:rPr>
          <w:rFonts w:ascii="GHEA Grapalat" w:hAnsi="GHEA Grapalat" w:cs="GHEA Grapalat"/>
          <w:color w:val="000000" w:themeColor="text1"/>
          <w:sz w:val="20"/>
          <w:szCs w:val="20"/>
          <w:lang w:val="hy-AM"/>
        </w:rPr>
        <w:t>(</w:t>
      </w:r>
      <w:r w:rsidR="00631658" w:rsidRPr="00CF1E7B">
        <w:rPr>
          <w:rFonts w:ascii="GHEA Grapalat" w:hAnsi="GHEA Grapalat" w:cs="GHEA Grapalat"/>
          <w:color w:val="000000" w:themeColor="text1"/>
          <w:sz w:val="20"/>
          <w:szCs w:val="20"/>
          <w:lang w:val="hy-AM"/>
        </w:rPr>
        <w:t>այսուհետ` Պահանջագիր</w:t>
      </w:r>
      <w:r w:rsidRPr="00CF1E7B">
        <w:rPr>
          <w:rFonts w:ascii="GHEA Grapalat" w:hAnsi="GHEA Grapalat" w:cs="GHEA Grapalat"/>
          <w:color w:val="000000" w:themeColor="text1"/>
          <w:sz w:val="20"/>
          <w:szCs w:val="20"/>
          <w:lang w:val="hy-AM"/>
        </w:rPr>
        <w:t>)</w:t>
      </w:r>
      <w:r w:rsidR="00631658" w:rsidRPr="00CF1E7B">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49CAFB53" w14:textId="77777777" w:rsidR="00631658" w:rsidRPr="00CF1E7B" w:rsidRDefault="00631658" w:rsidP="00631658">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CF1E7B" w:rsidRDefault="00631658" w:rsidP="00631658">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480595FE" w14:textId="77777777" w:rsidR="00631658" w:rsidRPr="00CF1E7B" w:rsidRDefault="00631658" w:rsidP="00631658">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9580FE9" w14:textId="77777777" w:rsidR="00631658" w:rsidRPr="00CF1E7B" w:rsidRDefault="00631658" w:rsidP="00631658">
      <w:pPr>
        <w:ind w:left="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դ) Ընկերությունը հավաստում է, որ Պահանջագիրը ակցեպտավորել է տուժանքի ամբողջ գումարով:</w:t>
      </w:r>
    </w:p>
    <w:p w14:paraId="1379B90C" w14:textId="7011B04B" w:rsidR="00403A28" w:rsidRPr="00CF1E7B" w:rsidRDefault="00631658" w:rsidP="00146D17">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CF1E7B">
        <w:rPr>
          <w:rFonts w:ascii="GHEA Grapalat" w:hAnsi="GHEA Grapalat" w:cs="GHEA Grapalat"/>
          <w:color w:val="000000" w:themeColor="text1"/>
          <w:sz w:val="20"/>
          <w:szCs w:val="20"/>
          <w:lang w:val="hy-AM"/>
        </w:rPr>
        <w:t>1.4</w:t>
      </w:r>
      <w:r w:rsidRPr="00CF1E7B">
        <w:rPr>
          <w:rFonts w:ascii="GHEA Grapalat" w:hAnsi="GHEA Grapalat" w:cs="GHEA Grapalat"/>
          <w:color w:val="000000" w:themeColor="text1"/>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58F2824" w14:textId="78C5C127" w:rsidR="00631658" w:rsidRPr="00CF1E7B" w:rsidRDefault="00403A28" w:rsidP="00146D17">
      <w:pPr>
        <w:ind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1.5</w:t>
      </w:r>
      <w:r w:rsidR="00631658" w:rsidRPr="00CF1E7B">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003E3FE" w14:textId="77777777" w:rsidR="00631658" w:rsidRPr="00CF1E7B" w:rsidRDefault="00631658" w:rsidP="00631658">
      <w:pPr>
        <w:numPr>
          <w:ilvl w:val="1"/>
          <w:numId w:val="25"/>
        </w:numPr>
        <w:ind w:left="0"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004E44F2" w14:textId="77777777" w:rsidR="00631658" w:rsidRPr="00CF1E7B" w:rsidRDefault="00631658" w:rsidP="00631658">
      <w:pPr>
        <w:numPr>
          <w:ilvl w:val="1"/>
          <w:numId w:val="25"/>
        </w:numPr>
        <w:ind w:left="0"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5B797D5" w14:textId="77777777" w:rsidR="00631658" w:rsidRPr="00CF1E7B" w:rsidRDefault="00631658" w:rsidP="00631658">
      <w:pPr>
        <w:numPr>
          <w:ilvl w:val="1"/>
          <w:numId w:val="25"/>
        </w:numPr>
        <w:ind w:left="0" w:firstLine="426"/>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CF1E7B" w:rsidRDefault="00631658" w:rsidP="00631658">
      <w:pPr>
        <w:jc w:val="both"/>
        <w:rPr>
          <w:rFonts w:ascii="GHEA Grapalat" w:hAnsi="GHEA Grapalat" w:cs="GHEA Grapalat"/>
          <w:color w:val="000000" w:themeColor="text1"/>
          <w:sz w:val="20"/>
          <w:szCs w:val="20"/>
          <w:lang w:val="hy-AM"/>
        </w:rPr>
      </w:pPr>
    </w:p>
    <w:p w14:paraId="22650B51" w14:textId="77777777" w:rsidR="00631658" w:rsidRPr="00CF1E7B" w:rsidRDefault="00F5285F" w:rsidP="00F5285F">
      <w:pPr>
        <w:ind w:left="360"/>
        <w:jc w:val="center"/>
        <w:rPr>
          <w:rFonts w:ascii="GHEA Grapalat" w:hAnsi="GHEA Grapalat" w:cs="GHEA Grapalat"/>
          <w:b/>
          <w:bCs/>
          <w:color w:val="000000" w:themeColor="text1"/>
          <w:sz w:val="20"/>
          <w:szCs w:val="20"/>
          <w:lang w:val="hy-AM"/>
        </w:rPr>
      </w:pPr>
      <w:r w:rsidRPr="00CF1E7B">
        <w:rPr>
          <w:rFonts w:ascii="GHEA Grapalat" w:hAnsi="GHEA Grapalat" w:cs="GHEA Grapalat"/>
          <w:b/>
          <w:bCs/>
          <w:color w:val="000000" w:themeColor="text1"/>
          <w:sz w:val="20"/>
          <w:szCs w:val="20"/>
          <w:lang w:val="hy-AM"/>
        </w:rPr>
        <w:t>2.</w:t>
      </w:r>
      <w:r w:rsidR="000F15C2" w:rsidRPr="00CF1E7B">
        <w:rPr>
          <w:rFonts w:ascii="GHEA Grapalat" w:hAnsi="GHEA Grapalat" w:cs="GHEA Grapalat"/>
          <w:b/>
          <w:bCs/>
          <w:color w:val="000000" w:themeColor="text1"/>
          <w:sz w:val="20"/>
          <w:szCs w:val="20"/>
          <w:lang w:val="hy-AM"/>
        </w:rPr>
        <w:t xml:space="preserve"> </w:t>
      </w:r>
      <w:r w:rsidR="00631658" w:rsidRPr="00CF1E7B">
        <w:rPr>
          <w:rFonts w:ascii="GHEA Grapalat" w:hAnsi="GHEA Grapalat" w:cs="GHEA Grapalat"/>
          <w:b/>
          <w:bCs/>
          <w:color w:val="000000" w:themeColor="text1"/>
          <w:sz w:val="20"/>
          <w:szCs w:val="20"/>
          <w:lang w:val="hy-AM"/>
        </w:rPr>
        <w:t>Այլ պայմաններ</w:t>
      </w:r>
    </w:p>
    <w:p w14:paraId="196FD6CE" w14:textId="77777777" w:rsidR="00334B2F" w:rsidRPr="00CF1E7B" w:rsidRDefault="007A5E2D" w:rsidP="007A5E2D">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F1E7B">
        <w:rPr>
          <w:rFonts w:ascii="GHEA Grapalat" w:hAnsi="GHEA Grapalat" w:cs="GHEA Grapalat"/>
          <w:color w:val="000000" w:themeColor="text1"/>
          <w:sz w:val="20"/>
          <w:szCs w:val="20"/>
          <w:lang w:val="hy-AM"/>
        </w:rPr>
        <w:t xml:space="preserve"> հաջորդող քսաներորդ աշխատանքային օրը ներառյալ:</w:t>
      </w:r>
    </w:p>
    <w:p w14:paraId="72904F09" w14:textId="77777777" w:rsidR="00631658" w:rsidRPr="00CF1E7B" w:rsidRDefault="00631658" w:rsidP="00631658">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CF1E7B" w:rsidRDefault="00631658" w:rsidP="00631658">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CF1E7B" w:rsidDel="00A13215" w:rsidRDefault="00631658" w:rsidP="00631658">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CF1E7B" w:rsidRDefault="00631658" w:rsidP="00631658">
      <w:pPr>
        <w:ind w:firstLine="567"/>
        <w:jc w:val="both"/>
        <w:rPr>
          <w:rFonts w:ascii="GHEA Grapalat" w:hAnsi="GHEA Grapalat" w:cs="GHEA Grapalat"/>
          <w:color w:val="000000" w:themeColor="text1"/>
          <w:sz w:val="20"/>
          <w:szCs w:val="20"/>
          <w:lang w:val="hy-AM"/>
        </w:rPr>
      </w:pPr>
      <w:r w:rsidRPr="00CF1E7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CF1E7B" w:rsidRDefault="00631658" w:rsidP="00631658">
      <w:pPr>
        <w:ind w:firstLine="567"/>
        <w:jc w:val="both"/>
        <w:rPr>
          <w:rFonts w:ascii="GHEA Grapalat" w:hAnsi="GHEA Grapalat" w:cs="GHEA Grapalat"/>
          <w:color w:val="000000" w:themeColor="text1"/>
          <w:sz w:val="20"/>
          <w:szCs w:val="20"/>
          <w:lang w:val="hy-AM"/>
        </w:rPr>
      </w:pPr>
    </w:p>
    <w:p w14:paraId="02D2EDDD" w14:textId="77777777" w:rsidR="00631658" w:rsidRPr="00CF1E7B" w:rsidRDefault="00631658" w:rsidP="00631658">
      <w:pPr>
        <w:ind w:firstLine="567"/>
        <w:jc w:val="center"/>
        <w:rPr>
          <w:rFonts w:ascii="GHEA Grapalat" w:hAnsi="GHEA Grapalat" w:cs="GHEA Grapalat"/>
          <w:color w:val="000000" w:themeColor="text1"/>
          <w:sz w:val="20"/>
          <w:szCs w:val="20"/>
          <w:lang w:val="hy-AM"/>
        </w:rPr>
      </w:pPr>
      <w:r w:rsidRPr="00CF1E7B">
        <w:rPr>
          <w:rFonts w:ascii="GHEA Grapalat" w:hAnsi="GHEA Grapalat" w:cs="GHEA Grapalat"/>
          <w:b/>
          <w:color w:val="000000" w:themeColor="text1"/>
          <w:sz w:val="20"/>
          <w:szCs w:val="20"/>
          <w:lang w:val="hy-AM"/>
        </w:rPr>
        <w:t>3. Ընկերության հասցեն, բանկային վավերապայմանները`</w:t>
      </w:r>
    </w:p>
    <w:p w14:paraId="70FBF4CC" w14:textId="77777777" w:rsidR="00631658" w:rsidRPr="00CF1E7B" w:rsidRDefault="00631658" w:rsidP="00631658">
      <w:pPr>
        <w:jc w:val="both"/>
        <w:rPr>
          <w:rFonts w:ascii="GHEA Grapalat" w:hAnsi="GHEA Grapalat" w:cs="GHEA Grapalat"/>
          <w:color w:val="000000" w:themeColor="text1"/>
          <w:sz w:val="20"/>
          <w:szCs w:val="20"/>
          <w:u w:val="single"/>
          <w:lang w:val="hy-AM"/>
        </w:rPr>
      </w:pP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r w:rsidRPr="00CF1E7B">
        <w:rPr>
          <w:rFonts w:ascii="GHEA Grapalat" w:hAnsi="GHEA Grapalat" w:cs="GHEA Grapalat"/>
          <w:color w:val="000000" w:themeColor="text1"/>
          <w:sz w:val="20"/>
          <w:szCs w:val="20"/>
          <w:u w:val="single"/>
          <w:lang w:val="hy-AM"/>
        </w:rPr>
        <w:tab/>
      </w:r>
    </w:p>
    <w:p w14:paraId="0CEB3B30"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անվանումը</w:t>
      </w:r>
    </w:p>
    <w:p w14:paraId="374A5B68" w14:textId="77777777" w:rsidR="00631658" w:rsidRPr="00CF1E7B" w:rsidRDefault="00631658" w:rsidP="00631658">
      <w:pPr>
        <w:jc w:val="both"/>
        <w:rPr>
          <w:rFonts w:ascii="GHEA Grapalat" w:hAnsi="GHEA Grapalat"/>
          <w:color w:val="000000" w:themeColor="text1"/>
          <w:sz w:val="20"/>
          <w:szCs w:val="20"/>
          <w:u w:val="single"/>
          <w:vertAlign w:val="superscript"/>
          <w:lang w:val="hy-AM"/>
        </w:rPr>
      </w:pPr>
      <w:r w:rsidRPr="00CF1E7B">
        <w:rPr>
          <w:rFonts w:ascii="GHEA Grapalat" w:hAnsi="GHEA Grapalat"/>
          <w:color w:val="000000" w:themeColor="text1"/>
          <w:sz w:val="20"/>
          <w:szCs w:val="20"/>
          <w:vertAlign w:val="superscript"/>
          <w:lang w:val="hy-AM"/>
        </w:rPr>
        <w:t xml:space="preserve"> </w:t>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3AA17CBF"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հասցեն</w:t>
      </w:r>
    </w:p>
    <w:p w14:paraId="603B8EAA" w14:textId="77777777" w:rsidR="00631658" w:rsidRPr="00CF1E7B" w:rsidRDefault="00631658" w:rsidP="00631658">
      <w:pPr>
        <w:jc w:val="both"/>
        <w:rPr>
          <w:rFonts w:ascii="GHEA Grapalat" w:hAnsi="GHEA Grapalat"/>
          <w:color w:val="000000" w:themeColor="text1"/>
          <w:sz w:val="20"/>
          <w:szCs w:val="20"/>
          <w:u w:val="single"/>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67DD0372"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ընկերությանը սպասարկող բանկի անվանումը</w:t>
      </w:r>
    </w:p>
    <w:p w14:paraId="24DA17A3"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5DC99F48"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բանկային հաշվեհամարը</w:t>
      </w:r>
    </w:p>
    <w:p w14:paraId="1AF0698C"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140DD1EA"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713ABE5E" w14:textId="77777777" w:rsidR="00631658" w:rsidRPr="00CF1E7B" w:rsidRDefault="00631658" w:rsidP="00631658">
      <w:pPr>
        <w:jc w:val="both"/>
        <w:rPr>
          <w:rFonts w:ascii="GHEA Grapalat" w:hAnsi="GHEA Grapalat"/>
          <w:color w:val="000000" w:themeColor="text1"/>
          <w:sz w:val="20"/>
          <w:szCs w:val="20"/>
          <w:u w:val="single"/>
          <w:vertAlign w:val="superscript"/>
          <w:lang w:val="hy-AM"/>
        </w:rPr>
      </w:pP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r w:rsidRPr="00CF1E7B">
        <w:rPr>
          <w:rFonts w:ascii="GHEA Grapalat" w:hAnsi="GHEA Grapalat"/>
          <w:color w:val="000000" w:themeColor="text1"/>
          <w:sz w:val="20"/>
          <w:szCs w:val="20"/>
          <w:u w:val="single"/>
          <w:vertAlign w:val="superscript"/>
          <w:lang w:val="hy-AM"/>
        </w:rPr>
        <w:tab/>
      </w:r>
    </w:p>
    <w:p w14:paraId="75A61D79" w14:textId="77777777" w:rsidR="00631658" w:rsidRPr="00CF1E7B" w:rsidRDefault="00631658" w:rsidP="00631658">
      <w:pPr>
        <w:jc w:val="both"/>
        <w:rPr>
          <w:rFonts w:ascii="GHEA Grapalat" w:hAnsi="GHEA Grapalat"/>
          <w:color w:val="000000" w:themeColor="text1"/>
          <w:sz w:val="20"/>
          <w:szCs w:val="20"/>
          <w:vertAlign w:val="superscript"/>
          <w:lang w:val="hy-AM"/>
        </w:rPr>
      </w:pPr>
      <w:r w:rsidRPr="00CF1E7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00C59895" w14:textId="77777777" w:rsidR="00631658" w:rsidRPr="00CF1E7B" w:rsidRDefault="00631658" w:rsidP="00631658">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Կ.Տ</w:t>
      </w:r>
    </w:p>
    <w:p w14:paraId="377B35B7" w14:textId="77777777" w:rsidR="00631658" w:rsidRPr="00CF1E7B" w:rsidRDefault="00631658" w:rsidP="00631658">
      <w:pPr>
        <w:jc w:val="both"/>
        <w:rPr>
          <w:rFonts w:ascii="GHEA Grapalat" w:hAnsi="GHEA Grapalat"/>
          <w:color w:val="000000" w:themeColor="text1"/>
          <w:sz w:val="20"/>
          <w:szCs w:val="20"/>
          <w:lang w:val="hy-AM"/>
        </w:rPr>
      </w:pPr>
    </w:p>
    <w:p w14:paraId="0CC8800E" w14:textId="77777777" w:rsidR="00631658" w:rsidRPr="00CF1E7B" w:rsidRDefault="00631658" w:rsidP="00631658">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Օր/ամիս/տարի</w:t>
      </w:r>
    </w:p>
    <w:p w14:paraId="02E55E79" w14:textId="77777777" w:rsidR="00631658" w:rsidRPr="00CF1E7B" w:rsidRDefault="00631658" w:rsidP="00631658">
      <w:pPr>
        <w:jc w:val="center"/>
        <w:rPr>
          <w:rFonts w:ascii="GHEA Grapalat" w:hAnsi="GHEA Grapalat" w:cs="GHEA Grapalat"/>
          <w:color w:val="000000" w:themeColor="text1"/>
          <w:sz w:val="20"/>
          <w:szCs w:val="20"/>
          <w:lang w:val="hy-AM"/>
        </w:rPr>
      </w:pPr>
    </w:p>
    <w:p w14:paraId="34660314" w14:textId="77777777" w:rsidR="00631658" w:rsidRPr="00CF1E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t xml:space="preserve">* </w:t>
      </w:r>
      <w:r w:rsidRPr="00CF1E7B">
        <w:rPr>
          <w:rFonts w:ascii="GHEA Grapalat" w:hAnsi="GHEA Grapalat"/>
          <w:i/>
          <w:color w:val="000000" w:themeColor="text1"/>
          <w:sz w:val="20"/>
          <w:szCs w:val="20"/>
          <w:lang w:val="hy-AM"/>
        </w:rPr>
        <w:t>լրացվում է հանձնաժողովի քարտուղարի կողմից` մինչև հրավերը տեղեկագրում հրապարակելը:</w:t>
      </w:r>
    </w:p>
    <w:p w14:paraId="4890D5CF" w14:textId="77777777" w:rsidR="00631658" w:rsidRPr="00CF1E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776731E0" w14:textId="77777777" w:rsidR="00631658" w:rsidRPr="00CF1E7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4CF149BF" w14:textId="77777777" w:rsidR="00334B2F" w:rsidRPr="00CF1E7B" w:rsidRDefault="00631658" w:rsidP="00334B2F">
      <w:pPr>
        <w:pStyle w:val="BodyTextIndent3"/>
        <w:spacing w:line="240" w:lineRule="auto"/>
        <w:jc w:val="right"/>
        <w:rPr>
          <w:rFonts w:ascii="GHEA Grapalat" w:hAnsi="GHEA Grapalat"/>
          <w:b/>
          <w:color w:val="000000" w:themeColor="text1"/>
          <w:lang w:val="hy-AM"/>
        </w:rPr>
      </w:pPr>
      <w:r w:rsidRPr="00CF1E7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1E7B" w:rsidRPr="00CF1E7B" w14:paraId="50D8776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4FBF" w14:textId="77777777" w:rsidR="00800678" w:rsidRPr="00CF1E7B" w:rsidRDefault="00800678" w:rsidP="0033410B">
            <w:pPr>
              <w:rPr>
                <w:rFonts w:ascii="GHEA Grapalat" w:hAnsi="GHEA Grapalat" w:cs="Sylfaen"/>
                <w:b/>
                <w:bCs/>
                <w:color w:val="000000" w:themeColor="text1"/>
                <w:sz w:val="20"/>
                <w:szCs w:val="20"/>
                <w:lang w:val="hy-AM"/>
              </w:rPr>
            </w:pPr>
            <w:r w:rsidRPr="00CF1E7B">
              <w:rPr>
                <w:rFonts w:ascii="GHEA Grapalat" w:hAnsi="GHEA Grapalat" w:cs="Sylfaen"/>
                <w:color w:val="000000" w:themeColor="text1"/>
                <w:sz w:val="20"/>
                <w:szCs w:val="20"/>
                <w:lang w:val="hy-AM"/>
              </w:rPr>
              <w:lastRenderedPageBreak/>
              <w:t xml:space="preserve">1.                                                              </w:t>
            </w:r>
            <w:r w:rsidRPr="00CF1E7B">
              <w:rPr>
                <w:rFonts w:ascii="GHEA Grapalat" w:hAnsi="GHEA Grapalat" w:cs="Sylfaen"/>
                <w:b/>
                <w:bCs/>
                <w:color w:val="000000" w:themeColor="text1"/>
                <w:sz w:val="20"/>
                <w:szCs w:val="20"/>
                <w:lang w:val="hy-AM"/>
              </w:rPr>
              <w:t>ՎՃԱՐՄԱՆ</w:t>
            </w:r>
            <w:r w:rsidRPr="00CF1E7B">
              <w:rPr>
                <w:rFonts w:ascii="GHEA Grapalat" w:hAnsi="GHEA Grapalat" w:cs="Arial"/>
                <w:b/>
                <w:bCs/>
                <w:color w:val="000000" w:themeColor="text1"/>
                <w:sz w:val="20"/>
                <w:szCs w:val="20"/>
                <w:lang w:val="hy-AM"/>
              </w:rPr>
              <w:t xml:space="preserve"> </w:t>
            </w:r>
            <w:r w:rsidRPr="00CF1E7B">
              <w:rPr>
                <w:rFonts w:ascii="GHEA Grapalat" w:hAnsi="GHEA Grapalat" w:cs="Sylfaen"/>
                <w:b/>
                <w:bCs/>
                <w:color w:val="000000" w:themeColor="text1"/>
                <w:sz w:val="20"/>
                <w:szCs w:val="20"/>
                <w:lang w:val="hy-AM"/>
              </w:rPr>
              <w:t xml:space="preserve">ՊԱՀԱՆՋԱԳԻՐ* </w:t>
            </w:r>
          </w:p>
          <w:p w14:paraId="570E0B68" w14:textId="77777777" w:rsidR="00800678" w:rsidRPr="00CF1E7B" w:rsidRDefault="00800678" w:rsidP="0033410B">
            <w:pPr>
              <w:jc w:val="center"/>
              <w:rPr>
                <w:rFonts w:ascii="GHEA Grapalat" w:hAnsi="GHEA Grapalat" w:cs="Arial"/>
                <w:bCs/>
                <w:i/>
                <w:color w:val="000000" w:themeColor="text1"/>
                <w:sz w:val="20"/>
                <w:szCs w:val="20"/>
                <w:lang w:val="hy-AM"/>
              </w:rPr>
            </w:pPr>
          </w:p>
        </w:tc>
      </w:tr>
      <w:tr w:rsidR="00CF1E7B" w:rsidRPr="00CF1E7B" w14:paraId="233E2FE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8EC4E"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 Թիվ </w:t>
            </w:r>
          </w:p>
        </w:tc>
      </w:tr>
      <w:tr w:rsidR="00CF1E7B" w:rsidRPr="00CF1E7B" w14:paraId="486B05A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1446E"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3.                                                         Ներկայացման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ամսաթիվը</w:t>
            </w:r>
            <w:r w:rsidRPr="00CF1E7B">
              <w:rPr>
                <w:rFonts w:ascii="GHEA Grapalat" w:hAnsi="GHEA Grapalat" w:cs="Arial"/>
                <w:color w:val="000000" w:themeColor="text1"/>
                <w:sz w:val="20"/>
                <w:szCs w:val="20"/>
                <w:lang w:val="hy-AM"/>
              </w:rPr>
              <w:t xml:space="preserve">` </w:t>
            </w:r>
            <w:r w:rsidRPr="00CF1E7B">
              <w:rPr>
                <w:rFonts w:ascii="GHEA Grapalat" w:hAnsi="GHEA Grapalat" w:cs="Tahoma"/>
                <w:color w:val="000000" w:themeColor="text1"/>
                <w:sz w:val="20"/>
                <w:szCs w:val="20"/>
                <w:lang w:val="hy-AM"/>
              </w:rPr>
              <w:t xml:space="preserve">"___"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20___</w:t>
            </w:r>
            <w:r w:rsidRPr="00CF1E7B">
              <w:rPr>
                <w:rFonts w:ascii="GHEA Grapalat" w:hAnsi="GHEA Grapalat" w:cs="Sylfaen"/>
                <w:color w:val="000000" w:themeColor="text1"/>
                <w:sz w:val="20"/>
                <w:szCs w:val="20"/>
                <w:lang w:val="hy-AM"/>
              </w:rPr>
              <w:t>թ.</w:t>
            </w:r>
          </w:p>
        </w:tc>
      </w:tr>
      <w:tr w:rsidR="00CF1E7B" w:rsidRPr="00CF1E7B" w14:paraId="57EDD7D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5B642"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 xml:space="preserve">4. Վճարողի անվանումը, կամ անուն ազգանուն (Ընկերություն </w:t>
            </w:r>
            <w:r w:rsidRPr="00CF1E7B">
              <w:rPr>
                <w:rFonts w:ascii="GHEA Grapalat" w:hAnsi="GHEA Grapalat" w:cs="Arial"/>
                <w:color w:val="000000" w:themeColor="text1"/>
                <w:sz w:val="20"/>
                <w:szCs w:val="20"/>
                <w:lang w:val="hy-AM"/>
              </w:rPr>
              <w:t>`</w:t>
            </w:r>
          </w:p>
        </w:tc>
      </w:tr>
      <w:tr w:rsidR="00CF1E7B" w:rsidRPr="00CF1E7B" w14:paraId="3C3A84C4"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E5973"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5. Վճարողին սպասարկող Ֆինանսական կազմակերպություն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բանկ)</w:t>
            </w:r>
            <w:r w:rsidRPr="00CF1E7B">
              <w:rPr>
                <w:rFonts w:ascii="GHEA Grapalat" w:hAnsi="GHEA Grapalat" w:cs="Arial"/>
                <w:color w:val="000000" w:themeColor="text1"/>
                <w:sz w:val="20"/>
                <w:szCs w:val="20"/>
                <w:lang w:val="hy-AM"/>
              </w:rPr>
              <w:t>`</w:t>
            </w:r>
          </w:p>
        </w:tc>
      </w:tr>
      <w:tr w:rsidR="00CF1E7B" w:rsidRPr="00CF1E7B" w14:paraId="384944C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433F0"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6. Վճարողի հաշվի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համարը</w:t>
            </w:r>
            <w:r w:rsidRPr="00CF1E7B">
              <w:rPr>
                <w:rFonts w:ascii="GHEA Grapalat" w:hAnsi="GHEA Grapalat" w:cs="Arial"/>
                <w:color w:val="000000" w:themeColor="text1"/>
                <w:sz w:val="20"/>
                <w:szCs w:val="20"/>
                <w:lang w:val="hy-AM"/>
              </w:rPr>
              <w:t>`</w:t>
            </w:r>
          </w:p>
        </w:tc>
      </w:tr>
      <w:tr w:rsidR="00CF1E7B" w:rsidRPr="00CF1E7B" w14:paraId="48F0877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01773"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7. Վճարողի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ՀՎՀՀ</w:t>
            </w:r>
            <w:r w:rsidRPr="00CF1E7B">
              <w:rPr>
                <w:rFonts w:ascii="GHEA Grapalat" w:hAnsi="GHEA Grapalat" w:cs="Arial"/>
                <w:color w:val="000000" w:themeColor="text1"/>
                <w:sz w:val="20"/>
                <w:szCs w:val="20"/>
                <w:lang w:val="hy-AM"/>
              </w:rPr>
              <w:t>`</w:t>
            </w:r>
          </w:p>
        </w:tc>
      </w:tr>
      <w:tr w:rsidR="00CF1E7B" w:rsidRPr="00CF1E7B" w14:paraId="1B87C79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9E7A0"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8. Վճարողի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ՀԾՀ</w:t>
            </w:r>
            <w:r w:rsidRPr="00CF1E7B">
              <w:rPr>
                <w:rFonts w:ascii="GHEA Grapalat" w:hAnsi="GHEA Grapalat" w:cs="Arial"/>
                <w:color w:val="000000" w:themeColor="text1"/>
                <w:sz w:val="20"/>
                <w:szCs w:val="20"/>
                <w:lang w:val="hy-AM"/>
              </w:rPr>
              <w:t>`</w:t>
            </w:r>
          </w:p>
        </w:tc>
      </w:tr>
      <w:tr w:rsidR="00CF1E7B" w:rsidRPr="00CF1E7B" w14:paraId="0250693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6C88"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9. Շահառուի  անվանումը, կամ անուն ազգանուն</w:t>
            </w:r>
            <w:r w:rsidRPr="00CF1E7B">
              <w:rPr>
                <w:rFonts w:ascii="GHEA Grapalat" w:hAnsi="GHEA Grapalat" w:cs="Arial"/>
                <w:color w:val="000000" w:themeColor="text1"/>
                <w:sz w:val="20"/>
                <w:szCs w:val="20"/>
                <w:lang w:val="hy-AM"/>
              </w:rPr>
              <w:t xml:space="preserve">` </w:t>
            </w:r>
            <w:r w:rsidRPr="00CF1E7B">
              <w:rPr>
                <w:rFonts w:ascii="GHEA Grapalat" w:hAnsi="GHEA Grapalat" w:cs="Arial"/>
                <w:b/>
                <w:color w:val="000000" w:themeColor="text1"/>
                <w:sz w:val="20"/>
                <w:szCs w:val="20"/>
                <w:lang w:val="hy-AM"/>
              </w:rPr>
              <w:t xml:space="preserve"> Երևանի քաղաքապետարան</w:t>
            </w:r>
          </w:p>
        </w:tc>
      </w:tr>
      <w:tr w:rsidR="00CF1E7B" w:rsidRPr="00CF1E7B" w14:paraId="349D56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1F5BE"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10.  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 ՀԾՀ (չի լրացվում)</w:t>
            </w:r>
          </w:p>
        </w:tc>
      </w:tr>
      <w:tr w:rsidR="00CF1E7B" w:rsidRPr="00CF1E7B" w14:paraId="7F55286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748EB"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11. 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ՀՎՀՀ</w:t>
            </w:r>
            <w:r w:rsidRPr="00CF1E7B">
              <w:rPr>
                <w:rFonts w:ascii="GHEA Grapalat" w:hAnsi="GHEA Grapalat" w:cs="Arial"/>
                <w:color w:val="000000" w:themeColor="text1"/>
                <w:sz w:val="20"/>
                <w:szCs w:val="20"/>
                <w:lang w:val="hy-AM"/>
              </w:rPr>
              <w:t xml:space="preserve">` </w:t>
            </w:r>
            <w:r w:rsidRPr="00CF1E7B">
              <w:rPr>
                <w:rFonts w:ascii="GHEA Grapalat" w:hAnsi="GHEA Grapalat"/>
                <w:b/>
                <w:color w:val="000000" w:themeColor="text1"/>
                <w:sz w:val="20"/>
                <w:szCs w:val="20"/>
                <w:lang w:val="hy-AM"/>
              </w:rPr>
              <w:t>02593108</w:t>
            </w:r>
          </w:p>
        </w:tc>
      </w:tr>
      <w:tr w:rsidR="00CF1E7B" w:rsidRPr="00CF1E7B" w14:paraId="7AA8AEE9"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CBB43"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12.Շահառուին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 սպասարկող Ֆինանսական կազմակերպություն (բանկ)</w:t>
            </w:r>
            <w:r w:rsidRPr="00CF1E7B">
              <w:rPr>
                <w:rFonts w:ascii="GHEA Grapalat" w:hAnsi="GHEA Grapalat" w:cs="Arial"/>
                <w:color w:val="000000" w:themeColor="text1"/>
                <w:sz w:val="20"/>
                <w:szCs w:val="20"/>
                <w:lang w:val="hy-AM"/>
              </w:rPr>
              <w:t xml:space="preserve">` </w:t>
            </w:r>
            <w:r w:rsidRPr="00CF1E7B">
              <w:rPr>
                <w:rFonts w:ascii="GHEA Grapalat" w:hAnsi="GHEA Grapalat" w:cs="Arial"/>
                <w:b/>
                <w:color w:val="000000" w:themeColor="text1"/>
                <w:sz w:val="20"/>
                <w:szCs w:val="20"/>
                <w:lang w:val="hy-AM"/>
              </w:rPr>
              <w:t xml:space="preserve"> ՀՀ ֆինանսների նախարարության գործառնական վարչություն</w:t>
            </w:r>
          </w:p>
        </w:tc>
      </w:tr>
      <w:tr w:rsidR="00CF1E7B" w:rsidRPr="00CF1E7B" w14:paraId="407D2A7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B1BFB"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13.Շահառուի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հշ</w:t>
            </w:r>
            <w:r w:rsidRPr="00CF1E7B">
              <w:rPr>
                <w:rFonts w:ascii="GHEA Grapalat" w:hAnsi="GHEA Grapalat" w:cs="Arial"/>
                <w:color w:val="000000" w:themeColor="text1"/>
                <w:sz w:val="20"/>
                <w:szCs w:val="20"/>
                <w:lang w:val="hy-AM"/>
              </w:rPr>
              <w:t xml:space="preserve">.N) </w:t>
            </w:r>
            <w:r w:rsidRPr="00CF1E7B">
              <w:rPr>
                <w:rFonts w:ascii="GHEA Grapalat" w:hAnsi="GHEA Grapalat" w:cs="Arial"/>
                <w:b/>
                <w:color w:val="000000" w:themeColor="text1"/>
                <w:sz w:val="20"/>
                <w:szCs w:val="20"/>
                <w:lang w:val="hy-AM"/>
              </w:rPr>
              <w:t>900015211429</w:t>
            </w:r>
          </w:p>
        </w:tc>
      </w:tr>
      <w:tr w:rsidR="00CF1E7B" w:rsidRPr="00CF1E7B" w14:paraId="4C24BDD2"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25572"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14.Գումարը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w:t>
            </w:r>
            <w:r w:rsidRPr="00CF1E7B">
              <w:rPr>
                <w:rFonts w:ascii="GHEA Grapalat" w:hAnsi="GHEA Grapalat" w:cs="Arial"/>
                <w:color w:val="000000" w:themeColor="text1"/>
                <w:sz w:val="20"/>
                <w:szCs w:val="20"/>
                <w:lang w:val="hy-AM"/>
              </w:rPr>
              <w:t>`</w:t>
            </w:r>
          </w:p>
        </w:tc>
      </w:tr>
      <w:tr w:rsidR="00CF1E7B" w:rsidRPr="00CF1E7B" w14:paraId="7A514BC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2FF1A"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15. Ակցեպտավորված գումարը՝  (թվերով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  (նախատեսված է նշված գումարի մասնակի ակցեպտի համար, որը չի կիրառվում)</w:t>
            </w:r>
          </w:p>
        </w:tc>
      </w:tr>
      <w:tr w:rsidR="00CF1E7B" w:rsidRPr="00CF1E7B" w14:paraId="7C3D862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602FE" w14:textId="5DE5DC2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16.Արժույթը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բառերով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կոդով</w:t>
            </w:r>
            <w:r w:rsidRPr="00CF1E7B">
              <w:rPr>
                <w:rFonts w:ascii="GHEA Grapalat" w:hAnsi="GHEA Grapalat" w:cs="Arial"/>
                <w:color w:val="000000" w:themeColor="text1"/>
                <w:sz w:val="20"/>
                <w:szCs w:val="20"/>
                <w:lang w:val="hy-AM"/>
              </w:rPr>
              <w:t xml:space="preserve">)` </w:t>
            </w:r>
            <w:r w:rsidRPr="00CF1E7B">
              <w:rPr>
                <w:rFonts w:ascii="GHEA Grapalat" w:hAnsi="GHEA Grapalat" w:cs="Arial"/>
                <w:b/>
                <w:bCs/>
                <w:color w:val="000000" w:themeColor="text1"/>
                <w:sz w:val="20"/>
                <w:szCs w:val="20"/>
                <w:lang w:val="hy-AM"/>
              </w:rPr>
              <w:t>ՀՀ դրամ, AMD</w:t>
            </w:r>
          </w:p>
        </w:tc>
      </w:tr>
      <w:tr w:rsidR="00CF1E7B" w:rsidRPr="00CF1E7B" w14:paraId="19015C8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FF1F0" w14:textId="77777777"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17.Գործարքի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նպատակը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bCs/>
                <w:i/>
                <w:color w:val="000000" w:themeColor="text1"/>
                <w:sz w:val="20"/>
                <w:szCs w:val="20"/>
                <w:lang w:val="hy-AM"/>
              </w:rPr>
              <w:t>(պայմանագրի կատարման ապահովման համար)</w:t>
            </w:r>
          </w:p>
        </w:tc>
      </w:tr>
      <w:tr w:rsidR="00CF1E7B" w:rsidRPr="00CF1E7B" w14:paraId="270B458F" w14:textId="77777777" w:rsidTr="0033410B">
        <w:trPr>
          <w:trHeight w:val="20"/>
        </w:trPr>
        <w:tc>
          <w:tcPr>
            <w:tcW w:w="10980" w:type="dxa"/>
            <w:gridSpan w:val="2"/>
            <w:tcBorders>
              <w:top w:val="single" w:sz="4" w:space="0" w:color="auto"/>
              <w:left w:val="single" w:sz="4" w:space="0" w:color="auto"/>
              <w:right w:val="single" w:sz="4" w:space="0" w:color="000000"/>
            </w:tcBorders>
            <w:noWrap/>
            <w:vAlign w:val="bottom"/>
          </w:tcPr>
          <w:p w14:paraId="644786CD" w14:textId="272B2060" w:rsidR="00800678" w:rsidRPr="00CF1E7B" w:rsidRDefault="00800678" w:rsidP="0033410B">
            <w:pPr>
              <w:rPr>
                <w:rFonts w:ascii="GHEA Grapalat" w:hAnsi="GHEA Grapalat" w:cs="Arial"/>
                <w:color w:val="000000" w:themeColor="text1"/>
                <w:sz w:val="20"/>
                <w:szCs w:val="20"/>
                <w:lang w:val="hy-AM"/>
              </w:rPr>
            </w:pPr>
            <w:r w:rsidRPr="00CF1E7B">
              <w:rPr>
                <w:rFonts w:ascii="GHEA Grapalat" w:hAnsi="GHEA Grapalat" w:cs="Sylfaen"/>
                <w:color w:val="000000" w:themeColor="text1"/>
                <w:sz w:val="20"/>
                <w:szCs w:val="20"/>
                <w:lang w:val="hy-AM"/>
              </w:rPr>
              <w:t>18. Վճարման կատարման հիմքերը՝ (Փաստաթղթերի</w:t>
            </w:r>
            <w:r w:rsidRPr="00CF1E7B">
              <w:rPr>
                <w:rFonts w:ascii="GHEA Grapalat" w:hAnsi="GHEA Grapalat" w:cs="Arial"/>
                <w:color w:val="000000" w:themeColor="text1"/>
                <w:sz w:val="20"/>
                <w:szCs w:val="20"/>
                <w:lang w:val="hy-AM"/>
              </w:rPr>
              <w:t xml:space="preserve"> անվանումը, այդ թվում՝ տուժանքի մասին համաձայնագիրը, </w:t>
            </w:r>
            <w:r w:rsidRPr="00CF1E7B">
              <w:rPr>
                <w:rFonts w:ascii="GHEA Grapalat" w:hAnsi="GHEA Grapalat" w:cs="Sylfaen"/>
                <w:color w:val="000000" w:themeColor="text1"/>
                <w:sz w:val="20"/>
                <w:szCs w:val="20"/>
                <w:lang w:val="hy-AM"/>
              </w:rPr>
              <w:t>դրանց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համարները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պայմանագրի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ծածկագիրը</w:t>
            </w:r>
            <w:r w:rsidRPr="00CF1E7B">
              <w:rPr>
                <w:rFonts w:ascii="GHEA Grapalat" w:hAnsi="GHEA Grapalat" w:cs="Arial"/>
                <w:color w:val="000000" w:themeColor="text1"/>
                <w:sz w:val="20"/>
                <w:szCs w:val="20"/>
                <w:lang w:val="hy-AM"/>
              </w:rPr>
              <w:t xml:space="preserve"> որի հիման վրա կատարվում է  գանձումը)</w:t>
            </w:r>
            <w:r w:rsidRPr="00CF1E7B">
              <w:rPr>
                <w:rFonts w:ascii="GHEA Grapalat" w:hAnsi="GHEA Grapalat" w:cs="Sylfaen"/>
                <w:color w:val="000000" w:themeColor="text1"/>
                <w:sz w:val="20"/>
                <w:szCs w:val="20"/>
                <w:lang w:val="hy-AM"/>
              </w:rPr>
              <w:t xml:space="preserve">` </w:t>
            </w:r>
            <w:r w:rsidRPr="00CF1E7B">
              <w:rPr>
                <w:rFonts w:ascii="GHEA Grapalat" w:hAnsi="GHEA Grapalat" w:cs="Sylfaen"/>
                <w:b/>
                <w:color w:val="000000" w:themeColor="text1"/>
                <w:lang w:val="hy-AM"/>
              </w:rPr>
              <w:t xml:space="preserve"> </w:t>
            </w:r>
            <w:r w:rsidR="00822C80" w:rsidRPr="00CF1E7B">
              <w:rPr>
                <w:rFonts w:ascii="GHEA Grapalat" w:hAnsi="GHEA Grapalat" w:cs="Sylfaen"/>
                <w:b/>
                <w:color w:val="000000" w:themeColor="text1"/>
                <w:sz w:val="20"/>
                <w:szCs w:val="20"/>
                <w:lang w:val="hy-AM"/>
              </w:rPr>
              <w:t>ԵՔ-ԳՀԱՇՁԲ-</w:t>
            </w:r>
            <w:r w:rsidR="00F400E7" w:rsidRPr="00CF1E7B">
              <w:rPr>
                <w:rFonts w:ascii="GHEA Grapalat" w:hAnsi="GHEA Grapalat" w:cs="Sylfaen"/>
                <w:b/>
                <w:color w:val="000000" w:themeColor="text1"/>
                <w:sz w:val="20"/>
                <w:szCs w:val="20"/>
                <w:lang w:val="hy-AM"/>
              </w:rPr>
              <w:t>26/28</w:t>
            </w:r>
          </w:p>
        </w:tc>
      </w:tr>
      <w:tr w:rsidR="00CF1E7B" w:rsidRPr="00CF1E7B" w14:paraId="0C71EB6F"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845AE"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19. Վճարման պայմանները՝                                &lt;ակցեպտավորված վճարում&gt;</w:t>
            </w:r>
          </w:p>
          <w:p w14:paraId="7F161007" w14:textId="77777777" w:rsidR="00800678" w:rsidRPr="00CF1E7B" w:rsidRDefault="00800678" w:rsidP="0033410B">
            <w:pPr>
              <w:rPr>
                <w:rFonts w:ascii="GHEA Grapalat" w:hAnsi="GHEA Grapalat" w:cs="Sylfaen"/>
                <w:color w:val="000000" w:themeColor="text1"/>
                <w:sz w:val="20"/>
                <w:szCs w:val="20"/>
                <w:lang w:val="hy-AM"/>
              </w:rPr>
            </w:pPr>
          </w:p>
        </w:tc>
      </w:tr>
      <w:tr w:rsidR="00CF1E7B" w:rsidRPr="00CF1E7B" w14:paraId="62FC94F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1C3CA"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20. Առդիր էջերի քանակը՝    </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էջ</w:t>
            </w:r>
          </w:p>
          <w:p w14:paraId="06A0D448" w14:textId="77777777" w:rsidR="00800678" w:rsidRPr="00CF1E7B" w:rsidRDefault="00800678" w:rsidP="0033410B">
            <w:pPr>
              <w:rPr>
                <w:rFonts w:ascii="GHEA Grapalat" w:hAnsi="GHEA Grapalat" w:cs="Sylfaen"/>
                <w:color w:val="000000" w:themeColor="text1"/>
                <w:sz w:val="20"/>
                <w:szCs w:val="20"/>
                <w:lang w:val="hy-AM"/>
              </w:rPr>
            </w:pPr>
          </w:p>
        </w:tc>
      </w:tr>
      <w:tr w:rsidR="00CF1E7B" w:rsidRPr="00F63BD2" w14:paraId="31D8966A"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0EEB9429"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Courier New" w:hAnsi="Courier New" w:cs="Courier New"/>
                <w:color w:val="000000" w:themeColor="text1"/>
                <w:sz w:val="20"/>
                <w:szCs w:val="20"/>
                <w:lang w:val="hy-AM"/>
              </w:rPr>
              <w:t> </w:t>
            </w:r>
            <w:r w:rsidRPr="00CF1E7B">
              <w:rPr>
                <w:rFonts w:ascii="GHEA Grapalat" w:hAnsi="GHEA Grapalat" w:cs="Arial"/>
                <w:color w:val="000000" w:themeColor="text1"/>
                <w:sz w:val="20"/>
                <w:szCs w:val="20"/>
                <w:lang w:val="hy-AM"/>
              </w:rPr>
              <w:t>22.</w:t>
            </w:r>
            <w:r w:rsidRPr="00CF1E7B">
              <w:rPr>
                <w:rFonts w:ascii="GHEA Grapalat" w:hAnsi="GHEA Grapalat" w:cs="Sylfaen"/>
                <w:color w:val="000000" w:themeColor="text1"/>
                <w:sz w:val="20"/>
                <w:szCs w:val="20"/>
                <w:lang w:val="hy-AM"/>
              </w:rPr>
              <w:t>ա. Շահառուի ստորագրությունները</w:t>
            </w:r>
          </w:p>
          <w:p w14:paraId="7E9FA6DB" w14:textId="77777777" w:rsidR="00800678" w:rsidRPr="00CF1E7B" w:rsidRDefault="00800678" w:rsidP="0033410B">
            <w:pPr>
              <w:rPr>
                <w:rFonts w:ascii="GHEA Grapalat" w:hAnsi="GHEA Grapalat" w:cs="Sylfaen"/>
                <w:color w:val="000000" w:themeColor="text1"/>
                <w:sz w:val="20"/>
                <w:szCs w:val="20"/>
                <w:lang w:val="hy-AM"/>
              </w:rPr>
            </w:pPr>
          </w:p>
          <w:p w14:paraId="4DD12814" w14:textId="77777777" w:rsidR="00800678" w:rsidRPr="00CF1E7B" w:rsidRDefault="00800678" w:rsidP="0033410B">
            <w:pPr>
              <w:jc w:val="right"/>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6BFB5F4E" w14:textId="77777777" w:rsidR="00800678" w:rsidRPr="00CF1E7B" w:rsidRDefault="00800678" w:rsidP="0033410B">
            <w:pPr>
              <w:rPr>
                <w:rFonts w:ascii="GHEA Grapalat" w:hAnsi="GHEA Grapalat" w:cs="Tahoma"/>
                <w:color w:val="000000" w:themeColor="text1"/>
                <w:sz w:val="20"/>
                <w:szCs w:val="20"/>
                <w:lang w:val="hy-AM"/>
              </w:rPr>
            </w:pPr>
          </w:p>
          <w:p w14:paraId="25841D96" w14:textId="77777777" w:rsidR="00800678" w:rsidRPr="00CF1E7B" w:rsidRDefault="00800678" w:rsidP="0033410B">
            <w:pPr>
              <w:rPr>
                <w:rFonts w:ascii="GHEA Grapalat" w:hAnsi="GHEA Grapalat" w:cs="Sylfaen"/>
                <w:color w:val="000000" w:themeColor="text1"/>
                <w:sz w:val="20"/>
                <w:szCs w:val="20"/>
                <w:lang w:val="hy-AM"/>
              </w:rPr>
            </w:pPr>
          </w:p>
          <w:p w14:paraId="586FCCD9"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54127400" w14:textId="77777777" w:rsidR="00800678" w:rsidRPr="00CF1E7B" w:rsidRDefault="00800678" w:rsidP="0033410B">
            <w:pPr>
              <w:rPr>
                <w:rFonts w:ascii="GHEA Grapalat" w:hAnsi="GHEA Grapalat" w:cs="Sylfaen"/>
                <w:color w:val="000000" w:themeColor="text1"/>
                <w:sz w:val="20"/>
                <w:szCs w:val="20"/>
                <w:lang w:val="hy-AM"/>
              </w:rPr>
            </w:pPr>
          </w:p>
          <w:p w14:paraId="62F915AA"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22.բ.</w:t>
            </w:r>
          </w:p>
          <w:p w14:paraId="08C109A8"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Կ.Տ.</w:t>
            </w:r>
          </w:p>
          <w:p w14:paraId="709C1EE9" w14:textId="77777777" w:rsidR="00800678" w:rsidRPr="00CF1E7B" w:rsidRDefault="00800678" w:rsidP="0033410B">
            <w:pPr>
              <w:rPr>
                <w:rFonts w:ascii="GHEA Grapalat" w:hAnsi="GHEA Grapalat" w:cs="Sylfaen"/>
                <w:color w:val="000000" w:themeColor="text1"/>
                <w:sz w:val="20"/>
                <w:szCs w:val="20"/>
                <w:lang w:val="hy-AM"/>
              </w:rPr>
            </w:pPr>
          </w:p>
        </w:tc>
        <w:tc>
          <w:tcPr>
            <w:tcW w:w="5364" w:type="dxa"/>
            <w:tcBorders>
              <w:top w:val="nil"/>
              <w:left w:val="nil"/>
              <w:bottom w:val="single" w:sz="4" w:space="0" w:color="auto"/>
              <w:right w:val="single" w:sz="4" w:space="0" w:color="auto"/>
            </w:tcBorders>
            <w:noWrap/>
            <w:vAlign w:val="bottom"/>
          </w:tcPr>
          <w:p w14:paraId="305AC948"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Arial"/>
                <w:color w:val="000000" w:themeColor="text1"/>
                <w:sz w:val="20"/>
                <w:szCs w:val="20"/>
                <w:lang w:val="hy-AM"/>
              </w:rPr>
              <w:t>21.</w:t>
            </w:r>
            <w:r w:rsidRPr="00CF1E7B">
              <w:rPr>
                <w:rFonts w:ascii="GHEA Grapalat" w:hAnsi="GHEA Grapalat" w:cs="Sylfaen"/>
                <w:color w:val="000000" w:themeColor="text1"/>
                <w:sz w:val="20"/>
                <w:szCs w:val="20"/>
                <w:lang w:val="hy-AM"/>
              </w:rPr>
              <w:t xml:space="preserve">ա. </w:t>
            </w:r>
            <w:r w:rsidRPr="00CF1E7B">
              <w:rPr>
                <w:rFonts w:ascii="Courier New" w:hAnsi="Courier New" w:cs="Courier New"/>
                <w:color w:val="000000" w:themeColor="text1"/>
                <w:sz w:val="20"/>
                <w:szCs w:val="20"/>
                <w:lang w:val="hy-AM"/>
              </w:rPr>
              <w:t> </w:t>
            </w:r>
            <w:r w:rsidRPr="00CF1E7B">
              <w:rPr>
                <w:rFonts w:ascii="GHEA Grapalat" w:hAnsi="GHEA Grapalat" w:cs="Sylfaen"/>
                <w:color w:val="000000" w:themeColor="text1"/>
                <w:sz w:val="20"/>
                <w:szCs w:val="20"/>
                <w:lang w:val="hy-AM"/>
              </w:rPr>
              <w:t>Վճարողի ստորագրությունները`</w:t>
            </w:r>
          </w:p>
          <w:p w14:paraId="25E893B8" w14:textId="77777777" w:rsidR="00800678" w:rsidRPr="00CF1E7B" w:rsidRDefault="00800678" w:rsidP="0033410B">
            <w:pPr>
              <w:jc w:val="right"/>
              <w:rPr>
                <w:rFonts w:ascii="GHEA Grapalat" w:hAnsi="GHEA Grapalat" w:cs="Sylfaen"/>
                <w:color w:val="000000" w:themeColor="text1"/>
                <w:sz w:val="20"/>
                <w:szCs w:val="20"/>
                <w:lang w:val="hy-AM"/>
              </w:rPr>
            </w:pPr>
          </w:p>
          <w:p w14:paraId="6677B509"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/____________________/</w:t>
            </w:r>
          </w:p>
          <w:p w14:paraId="19690725" w14:textId="77777777" w:rsidR="00800678" w:rsidRPr="00CF1E7B" w:rsidRDefault="00800678" w:rsidP="0033410B">
            <w:pPr>
              <w:jc w:val="right"/>
              <w:rPr>
                <w:rFonts w:ascii="GHEA Grapalat" w:hAnsi="GHEA Grapalat" w:cs="Tahoma"/>
                <w:color w:val="000000" w:themeColor="text1"/>
                <w:sz w:val="20"/>
                <w:szCs w:val="20"/>
                <w:lang w:val="hy-AM"/>
              </w:rPr>
            </w:pPr>
          </w:p>
          <w:p w14:paraId="6D43C6FE" w14:textId="77777777" w:rsidR="00800678" w:rsidRPr="00CF1E7B" w:rsidRDefault="00800678" w:rsidP="0033410B">
            <w:pPr>
              <w:jc w:val="right"/>
              <w:rPr>
                <w:rFonts w:ascii="GHEA Grapalat" w:hAnsi="GHEA Grapalat" w:cs="Tahoma"/>
                <w:color w:val="000000" w:themeColor="text1"/>
                <w:sz w:val="20"/>
                <w:szCs w:val="20"/>
                <w:lang w:val="hy-AM"/>
              </w:rPr>
            </w:pPr>
          </w:p>
          <w:p w14:paraId="5C35F316"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1CBB73BA" w14:textId="77777777" w:rsidR="00800678" w:rsidRPr="00CF1E7B" w:rsidRDefault="00800678" w:rsidP="0033410B">
            <w:pPr>
              <w:jc w:val="right"/>
              <w:rPr>
                <w:rFonts w:ascii="GHEA Grapalat" w:hAnsi="GHEA Grapalat" w:cs="Sylfaen"/>
                <w:color w:val="000000" w:themeColor="text1"/>
                <w:sz w:val="20"/>
                <w:szCs w:val="20"/>
                <w:lang w:val="hy-AM"/>
              </w:rPr>
            </w:pPr>
          </w:p>
          <w:p w14:paraId="5E536D27" w14:textId="77777777" w:rsidR="00800678" w:rsidRPr="00CF1E7B" w:rsidRDefault="00800678" w:rsidP="0033410B">
            <w:pPr>
              <w:jc w:val="right"/>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21.բ.                                                                    Կ.Տ.</w:t>
            </w:r>
          </w:p>
          <w:p w14:paraId="418F4F0E" w14:textId="77777777" w:rsidR="00800678" w:rsidRPr="00CF1E7B" w:rsidRDefault="00800678" w:rsidP="0033410B">
            <w:pPr>
              <w:jc w:val="right"/>
              <w:rPr>
                <w:rFonts w:ascii="GHEA Grapalat" w:hAnsi="GHEA Grapalat" w:cs="Sylfaen"/>
                <w:color w:val="000000" w:themeColor="text1"/>
                <w:sz w:val="20"/>
                <w:szCs w:val="20"/>
                <w:lang w:val="hy-AM"/>
              </w:rPr>
            </w:pPr>
          </w:p>
        </w:tc>
      </w:tr>
      <w:tr w:rsidR="00CF1E7B" w:rsidRPr="00CF1E7B" w14:paraId="751D35A3"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D0F418A"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24.ա.   Շահառուին  սպասարկող ֆինանսական կազմակերպություն </w:t>
            </w:r>
          </w:p>
          <w:p w14:paraId="2D522D97"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                                              </w:t>
            </w:r>
          </w:p>
          <w:p w14:paraId="44ABC742"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                                                    /____________________/</w:t>
            </w:r>
          </w:p>
          <w:p w14:paraId="0D07FACF"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062D83C9"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/ստորագրություն/</w:t>
            </w:r>
          </w:p>
          <w:p w14:paraId="1B256C6C" w14:textId="77777777" w:rsidR="00800678" w:rsidRPr="00CF1E7B" w:rsidRDefault="00800678" w:rsidP="0033410B">
            <w:pPr>
              <w:rPr>
                <w:rFonts w:ascii="GHEA Grapalat" w:hAnsi="GHEA Grapalat" w:cs="Tahoma"/>
                <w:color w:val="000000" w:themeColor="text1"/>
                <w:sz w:val="20"/>
                <w:szCs w:val="20"/>
                <w:lang w:val="hy-AM"/>
              </w:rPr>
            </w:pPr>
          </w:p>
          <w:p w14:paraId="05BD19C5" w14:textId="77777777" w:rsidR="00800678" w:rsidRPr="00CF1E7B" w:rsidRDefault="00800678" w:rsidP="0033410B">
            <w:pPr>
              <w:rPr>
                <w:rFonts w:ascii="GHEA Grapalat" w:hAnsi="GHEA Grapalat" w:cs="Arial"/>
                <w:color w:val="000000" w:themeColor="text1"/>
                <w:sz w:val="20"/>
                <w:szCs w:val="20"/>
                <w:lang w:val="hy-AM"/>
              </w:rPr>
            </w:pPr>
          </w:p>
        </w:tc>
        <w:tc>
          <w:tcPr>
            <w:tcW w:w="5364" w:type="dxa"/>
            <w:tcBorders>
              <w:top w:val="single" w:sz="4" w:space="0" w:color="auto"/>
              <w:left w:val="nil"/>
              <w:right w:val="single" w:sz="4" w:space="0" w:color="auto"/>
            </w:tcBorders>
            <w:noWrap/>
            <w:vAlign w:val="bottom"/>
          </w:tcPr>
          <w:p w14:paraId="42924653" w14:textId="77777777" w:rsidR="00800678" w:rsidRPr="00CF1E7B" w:rsidRDefault="00800678" w:rsidP="0033410B">
            <w:pPr>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 xml:space="preserve">23.ա.   Վճարողին  սպասարկող ֆինանսական կազմակերպություն </w:t>
            </w:r>
          </w:p>
          <w:p w14:paraId="00A0BAFE" w14:textId="77777777" w:rsidR="00800678" w:rsidRPr="00CF1E7B" w:rsidRDefault="00800678" w:rsidP="0033410B">
            <w:pPr>
              <w:jc w:val="right"/>
              <w:rPr>
                <w:rFonts w:ascii="GHEA Grapalat" w:hAnsi="GHEA Grapalat" w:cs="Tahoma"/>
                <w:color w:val="000000" w:themeColor="text1"/>
                <w:sz w:val="20"/>
                <w:szCs w:val="20"/>
                <w:lang w:val="hy-AM"/>
              </w:rPr>
            </w:pPr>
          </w:p>
          <w:p w14:paraId="313257C6" w14:textId="77777777" w:rsidR="00800678" w:rsidRPr="00CF1E7B" w:rsidRDefault="00800678" w:rsidP="0033410B">
            <w:pPr>
              <w:jc w:val="right"/>
              <w:rPr>
                <w:rFonts w:ascii="GHEA Grapalat" w:hAnsi="GHEA Grapalat" w:cs="Tahoma"/>
                <w:color w:val="000000" w:themeColor="text1"/>
                <w:sz w:val="20"/>
                <w:szCs w:val="20"/>
                <w:lang w:val="hy-AM"/>
              </w:rPr>
            </w:pPr>
          </w:p>
          <w:p w14:paraId="735E14EE" w14:textId="77777777" w:rsidR="00800678" w:rsidRPr="00CF1E7B" w:rsidRDefault="00800678" w:rsidP="0033410B">
            <w:pPr>
              <w:jc w:val="right"/>
              <w:rPr>
                <w:rFonts w:ascii="GHEA Grapalat" w:hAnsi="GHEA Grapalat" w:cs="Tahoma"/>
                <w:color w:val="000000" w:themeColor="text1"/>
                <w:sz w:val="20"/>
                <w:szCs w:val="20"/>
                <w:lang w:val="hy-AM"/>
              </w:rPr>
            </w:pPr>
            <w:r w:rsidRPr="00CF1E7B">
              <w:rPr>
                <w:rFonts w:ascii="GHEA Grapalat" w:hAnsi="GHEA Grapalat" w:cs="Tahoma"/>
                <w:color w:val="000000" w:themeColor="text1"/>
                <w:sz w:val="20"/>
                <w:szCs w:val="20"/>
                <w:lang w:val="hy-AM"/>
              </w:rPr>
              <w:t>/____________________/</w:t>
            </w:r>
          </w:p>
          <w:p w14:paraId="7B55D72C" w14:textId="77777777" w:rsidR="00800678" w:rsidRPr="00CF1E7B" w:rsidRDefault="00800678" w:rsidP="0033410B">
            <w:pPr>
              <w:jc w:val="cente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w:t>
            </w:r>
            <w:r w:rsidRPr="00CF1E7B">
              <w:rPr>
                <w:rFonts w:ascii="GHEA Grapalat" w:hAnsi="GHEA Grapalat" w:cs="Sylfaen"/>
                <w:color w:val="000000" w:themeColor="text1"/>
                <w:sz w:val="20"/>
                <w:szCs w:val="20"/>
                <w:lang w:val="hy-AM"/>
              </w:rPr>
              <w:t>/ստորագրություն/</w:t>
            </w:r>
          </w:p>
          <w:p w14:paraId="272C9A03" w14:textId="77777777" w:rsidR="00800678" w:rsidRPr="00CF1E7B" w:rsidRDefault="00800678" w:rsidP="0033410B">
            <w:pPr>
              <w:jc w:val="right"/>
              <w:rPr>
                <w:rFonts w:ascii="GHEA Grapalat" w:hAnsi="GHEA Grapalat" w:cs="Arial"/>
                <w:color w:val="000000" w:themeColor="text1"/>
                <w:sz w:val="20"/>
                <w:szCs w:val="20"/>
                <w:lang w:val="hy-AM"/>
              </w:rPr>
            </w:pPr>
          </w:p>
        </w:tc>
      </w:tr>
      <w:tr w:rsidR="00CF1E7B" w:rsidRPr="00F63BD2" w14:paraId="51C3E49C"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7C9F922A"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24.բ.                                                       Կ.Տ.</w:t>
            </w:r>
          </w:p>
          <w:p w14:paraId="10B76174" w14:textId="77777777" w:rsidR="00800678" w:rsidRPr="00CF1E7B" w:rsidRDefault="00800678" w:rsidP="0033410B">
            <w:pPr>
              <w:rPr>
                <w:rFonts w:ascii="GHEA Grapalat" w:hAnsi="GHEA Grapalat" w:cs="Sylfaen"/>
                <w:color w:val="000000" w:themeColor="text1"/>
                <w:sz w:val="20"/>
                <w:szCs w:val="20"/>
                <w:lang w:val="hy-AM"/>
              </w:rPr>
            </w:pPr>
          </w:p>
          <w:p w14:paraId="66224CEB" w14:textId="77777777" w:rsidR="00800678" w:rsidRPr="00CF1E7B" w:rsidRDefault="00800678" w:rsidP="0033410B">
            <w:pPr>
              <w:rPr>
                <w:rFonts w:ascii="GHEA Grapalat" w:hAnsi="GHEA Grapalat" w:cs="Sylfaen"/>
                <w:color w:val="000000" w:themeColor="text1"/>
                <w:sz w:val="20"/>
                <w:szCs w:val="20"/>
                <w:lang w:val="hy-AM"/>
              </w:rPr>
            </w:pPr>
          </w:p>
          <w:p w14:paraId="4CEDD2E6"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Tahoma"/>
                <w:color w:val="000000" w:themeColor="text1"/>
                <w:sz w:val="20"/>
                <w:szCs w:val="20"/>
                <w:lang w:val="hy-AM"/>
              </w:rPr>
              <w:t xml:space="preserve"> </w:t>
            </w:r>
            <w:r w:rsidRPr="00CF1E7B">
              <w:rPr>
                <w:rFonts w:ascii="GHEA Grapalat" w:hAnsi="GHEA Grapalat" w:cs="Sylfaen"/>
                <w:color w:val="000000" w:themeColor="text1"/>
                <w:sz w:val="20"/>
                <w:szCs w:val="20"/>
                <w:lang w:val="hy-AM"/>
              </w:rPr>
              <w:t>24.գ</w:t>
            </w:r>
            <w:r w:rsidRPr="00CF1E7B">
              <w:rPr>
                <w:rFonts w:ascii="GHEA Grapalat" w:hAnsi="GHEA Grapalat" w:cs="Tahoma"/>
                <w:color w:val="000000" w:themeColor="text1"/>
                <w:sz w:val="20"/>
                <w:szCs w:val="20"/>
                <w:lang w:val="hy-AM"/>
              </w:rPr>
              <w:t xml:space="preserve">                                                 "___"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 xml:space="preserve">20___ </w:t>
            </w:r>
            <w:r w:rsidRPr="00CF1E7B">
              <w:rPr>
                <w:rFonts w:ascii="GHEA Grapalat" w:hAnsi="GHEA Grapalat" w:cs="Sylfaen"/>
                <w:color w:val="000000" w:themeColor="text1"/>
                <w:sz w:val="20"/>
                <w:szCs w:val="20"/>
                <w:lang w:val="hy-AM"/>
              </w:rPr>
              <w:t xml:space="preserve">թ. </w:t>
            </w:r>
          </w:p>
          <w:p w14:paraId="5AC0A13D" w14:textId="77777777" w:rsidR="00800678" w:rsidRPr="00CF1E7B" w:rsidRDefault="00800678" w:rsidP="0033410B">
            <w:pPr>
              <w:rPr>
                <w:rFonts w:ascii="GHEA Grapalat" w:hAnsi="GHEA Grapalat" w:cs="Sylfaen"/>
                <w:color w:val="000000" w:themeColor="text1"/>
                <w:sz w:val="20"/>
                <w:szCs w:val="20"/>
                <w:lang w:val="hy-AM"/>
              </w:rPr>
            </w:pPr>
          </w:p>
          <w:p w14:paraId="2AF67947"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4C9763A5" w14:textId="77777777" w:rsidR="00800678" w:rsidRPr="00CF1E7B" w:rsidRDefault="00800678" w:rsidP="0033410B">
            <w:pPr>
              <w:rPr>
                <w:rFonts w:ascii="GHEA Grapalat" w:hAnsi="GHEA Grapalat" w:cs="Arial"/>
                <w:color w:val="000000" w:themeColor="text1"/>
                <w:sz w:val="20"/>
                <w:szCs w:val="20"/>
                <w:lang w:val="hy-AM"/>
              </w:rPr>
            </w:pPr>
          </w:p>
        </w:tc>
        <w:tc>
          <w:tcPr>
            <w:tcW w:w="5364" w:type="dxa"/>
            <w:tcBorders>
              <w:top w:val="nil"/>
              <w:left w:val="nil"/>
              <w:bottom w:val="single" w:sz="4" w:space="0" w:color="auto"/>
              <w:right w:val="single" w:sz="4" w:space="0" w:color="auto"/>
            </w:tcBorders>
            <w:noWrap/>
            <w:vAlign w:val="bottom"/>
          </w:tcPr>
          <w:p w14:paraId="66D69C63"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23.բ.                                                                 Կ.Տ.    </w:t>
            </w:r>
          </w:p>
          <w:p w14:paraId="523A6DF0" w14:textId="77777777" w:rsidR="00800678" w:rsidRPr="00CF1E7B" w:rsidRDefault="00800678" w:rsidP="0033410B">
            <w:pPr>
              <w:rPr>
                <w:rFonts w:ascii="GHEA Grapalat" w:hAnsi="GHEA Grapalat" w:cs="Sylfaen"/>
                <w:color w:val="000000" w:themeColor="text1"/>
                <w:sz w:val="20"/>
                <w:szCs w:val="20"/>
                <w:lang w:val="hy-AM"/>
              </w:rPr>
            </w:pPr>
          </w:p>
          <w:p w14:paraId="26986036"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p>
          <w:p w14:paraId="3EAFD128" w14:textId="77777777" w:rsidR="00800678" w:rsidRPr="00CF1E7B" w:rsidRDefault="00800678" w:rsidP="0033410B">
            <w:pP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23.գ.Կատարման ամսաթիվը`           </w:t>
            </w:r>
            <w:r w:rsidRPr="00CF1E7B">
              <w:rPr>
                <w:rFonts w:ascii="GHEA Grapalat" w:hAnsi="GHEA Grapalat" w:cs="Tahoma"/>
                <w:color w:val="000000" w:themeColor="text1"/>
                <w:sz w:val="20"/>
                <w:szCs w:val="20"/>
                <w:lang w:val="hy-AM"/>
              </w:rPr>
              <w:t xml:space="preserve">"___" </w:t>
            </w:r>
            <w:r w:rsidRPr="00CF1E7B">
              <w:rPr>
                <w:rFonts w:ascii="GHEA Grapalat" w:hAnsi="GHEA Grapalat" w:cs="Sylfaen"/>
                <w:color w:val="000000" w:themeColor="text1"/>
                <w:sz w:val="20"/>
                <w:szCs w:val="20"/>
                <w:lang w:val="hy-AM"/>
              </w:rPr>
              <w:t xml:space="preserve">___ </w:t>
            </w:r>
            <w:r w:rsidRPr="00CF1E7B">
              <w:rPr>
                <w:rFonts w:ascii="GHEA Grapalat" w:hAnsi="GHEA Grapalat" w:cs="Tahoma"/>
                <w:color w:val="000000" w:themeColor="text1"/>
                <w:sz w:val="20"/>
                <w:szCs w:val="20"/>
                <w:lang w:val="hy-AM"/>
              </w:rPr>
              <w:t>20___</w:t>
            </w:r>
            <w:r w:rsidRPr="00CF1E7B">
              <w:rPr>
                <w:rFonts w:ascii="GHEA Grapalat" w:hAnsi="GHEA Grapalat" w:cs="Sylfaen"/>
                <w:color w:val="000000" w:themeColor="text1"/>
                <w:sz w:val="20"/>
                <w:szCs w:val="20"/>
                <w:lang w:val="hy-AM"/>
              </w:rPr>
              <w:t>թ.</w:t>
            </w:r>
          </w:p>
          <w:p w14:paraId="79F7C7B1" w14:textId="77777777" w:rsidR="00800678" w:rsidRPr="00CF1E7B" w:rsidRDefault="00800678" w:rsidP="0033410B">
            <w:pPr>
              <w:rPr>
                <w:rFonts w:ascii="GHEA Grapalat" w:hAnsi="GHEA Grapalat" w:cs="Sylfaen"/>
                <w:color w:val="000000" w:themeColor="text1"/>
                <w:sz w:val="20"/>
                <w:szCs w:val="20"/>
                <w:lang w:val="hy-AM"/>
              </w:rPr>
            </w:pPr>
          </w:p>
          <w:p w14:paraId="31B4BB2D" w14:textId="77777777" w:rsidR="00800678" w:rsidRPr="00CF1E7B" w:rsidRDefault="00800678" w:rsidP="0033410B">
            <w:pPr>
              <w:rPr>
                <w:rFonts w:ascii="GHEA Grapalat" w:hAnsi="GHEA Grapalat" w:cs="Sylfaen"/>
                <w:color w:val="000000" w:themeColor="text1"/>
                <w:sz w:val="20"/>
                <w:szCs w:val="20"/>
                <w:lang w:val="hy-AM"/>
              </w:rPr>
            </w:pPr>
          </w:p>
          <w:p w14:paraId="7D7D7A25" w14:textId="77777777" w:rsidR="00800678" w:rsidRPr="00CF1E7B" w:rsidRDefault="00800678" w:rsidP="0033410B">
            <w:pPr>
              <w:jc w:val="right"/>
              <w:rPr>
                <w:rFonts w:ascii="GHEA Grapalat" w:hAnsi="GHEA Grapalat" w:cs="Arial"/>
                <w:color w:val="000000" w:themeColor="text1"/>
                <w:sz w:val="20"/>
                <w:szCs w:val="20"/>
                <w:lang w:val="hy-AM"/>
              </w:rPr>
            </w:pPr>
          </w:p>
        </w:tc>
      </w:tr>
    </w:tbl>
    <w:p w14:paraId="7B748D3B"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15B13A2"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E0D09C9"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53D5F5A"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E7FD8CA"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9AC6FBC" w14:textId="77777777" w:rsidR="00334B2F" w:rsidRPr="00CF1E7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CF1E7B">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CF1E7B" w:rsidRDefault="00334B2F" w:rsidP="00334B2F">
      <w:pPr>
        <w:jc w:val="center"/>
        <w:rPr>
          <w:rFonts w:ascii="GHEA Grapalat" w:hAnsi="GHEA Grapalat"/>
          <w:b/>
          <w:color w:val="000000" w:themeColor="text1"/>
          <w:sz w:val="22"/>
          <w:szCs w:val="22"/>
          <w:lang w:val="hy-AM"/>
        </w:rPr>
      </w:pPr>
      <w:r w:rsidRPr="00CF1E7B">
        <w:rPr>
          <w:rFonts w:ascii="GHEA Grapalat" w:hAnsi="GHEA Grapalat"/>
          <w:b/>
          <w:color w:val="000000" w:themeColor="text1"/>
          <w:lang w:val="hy-AM"/>
        </w:rPr>
        <w:br w:type="page"/>
      </w:r>
      <w:r w:rsidRPr="00CF1E7B">
        <w:rPr>
          <w:rFonts w:ascii="GHEA Grapalat" w:hAnsi="GHEA Grapalat"/>
          <w:b/>
          <w:color w:val="000000" w:themeColor="text1"/>
          <w:sz w:val="22"/>
          <w:szCs w:val="22"/>
          <w:lang w:val="hy-AM"/>
        </w:rPr>
        <w:lastRenderedPageBreak/>
        <w:t>Վճարման պահանջագրի պարտադիր վավերապայմանները և լրացման ուղեցույցը</w:t>
      </w:r>
    </w:p>
    <w:p w14:paraId="178F6140" w14:textId="77777777" w:rsidR="00334B2F" w:rsidRPr="00CF1E7B" w:rsidRDefault="00334B2F" w:rsidP="00334B2F">
      <w:pPr>
        <w:jc w:val="center"/>
        <w:rPr>
          <w:rFonts w:ascii="GHEA Grapalat" w:hAnsi="GHEA Grapalat"/>
          <w:b/>
          <w:color w:val="000000" w:themeColor="text1"/>
          <w:sz w:val="22"/>
          <w:szCs w:val="22"/>
          <w:lang w:val="hy-AM"/>
        </w:rPr>
      </w:pPr>
    </w:p>
    <w:tbl>
      <w:tblPr>
        <w:tblW w:w="1069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F1E7B" w:rsidRPr="00CF1E7B" w14:paraId="77A23CDA" w14:textId="77777777" w:rsidTr="00855D61">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CF1E7B" w:rsidRDefault="00334B2F"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Նշված դաշտի/</w:t>
            </w:r>
          </w:p>
          <w:p w14:paraId="45718B7D"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Վավերապայմանի լրացման պահանջը </w:t>
            </w:r>
          </w:p>
          <w:p w14:paraId="340851B5"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CF1E7B" w:rsidRDefault="00334B2F"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Վավերապայմանը</w:t>
            </w:r>
          </w:p>
          <w:p w14:paraId="54BD0959" w14:textId="77777777" w:rsidR="00334B2F" w:rsidRPr="00CF1E7B" w:rsidRDefault="00334B2F"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լրացնող կողմը` </w:t>
            </w:r>
          </w:p>
          <w:p w14:paraId="731C764B" w14:textId="77777777" w:rsidR="00334B2F" w:rsidRPr="00CF1E7B" w:rsidRDefault="00334B2F"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շահառուն կամ վճարողը</w:t>
            </w:r>
          </w:p>
          <w:p w14:paraId="25F308B8" w14:textId="77777777" w:rsidR="00334B2F" w:rsidRPr="00CF1E7B" w:rsidRDefault="00334B2F" w:rsidP="00CB0ADE">
            <w:pPr>
              <w:ind w:left="-588" w:firstLine="588"/>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(գնումների գործընթացի հետ կապված)</w:t>
            </w:r>
          </w:p>
        </w:tc>
      </w:tr>
      <w:tr w:rsidR="00CF1E7B" w:rsidRPr="00CF1E7B" w14:paraId="4E9FCC38" w14:textId="77777777" w:rsidTr="00855D61">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CF1E7B" w:rsidRDefault="00334B2F" w:rsidP="00CB0ADE">
            <w:pPr>
              <w:jc w:val="center"/>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5</w:t>
            </w:r>
          </w:p>
        </w:tc>
      </w:tr>
      <w:tr w:rsidR="00CF1E7B" w:rsidRPr="00F63BD2" w14:paraId="7090E45D" w14:textId="77777777" w:rsidTr="00855D61">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Փաստաթղթի վրա նախապես լրացված է &lt;Վճարման պահանջագիր&gt;</w:t>
            </w:r>
          </w:p>
        </w:tc>
      </w:tr>
      <w:tr w:rsidR="00CF1E7B" w:rsidRPr="00F63BD2" w14:paraId="6C4E5EF2" w14:textId="77777777" w:rsidTr="00855D61">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CF1E7B" w:rsidRDefault="00334B2F" w:rsidP="00334B2F">
            <w:pPr>
              <w:pStyle w:val="ListParagraph"/>
              <w:numPr>
                <w:ilvl w:val="0"/>
                <w:numId w:val="26"/>
              </w:numPr>
              <w:contextualSpacing/>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CF1E7B" w:rsidRDefault="00334B2F"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կողմից` վճարողի բանկին վճարման պահանջագիրը ներկայացնելիս</w:t>
            </w:r>
          </w:p>
        </w:tc>
      </w:tr>
      <w:tr w:rsidR="00CF1E7B" w:rsidRPr="00F63BD2" w14:paraId="3966735B" w14:textId="77777777" w:rsidTr="00855D61">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CF1E7B"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CF1E7B" w:rsidRDefault="00334B2F" w:rsidP="00CB0ADE">
            <w:pPr>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4EC1EC23" w14:textId="77777777" w:rsidR="00334B2F" w:rsidRPr="00CF1E7B" w:rsidRDefault="00334B2F"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CF1E7B" w:rsidRDefault="00334B2F" w:rsidP="00CB0ADE">
            <w:pPr>
              <w:ind w:left="132" w:hanging="132"/>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շահառուի կողմից` վճարողի բանկին վճարման պահանջագրի ներկայացման օրը: </w:t>
            </w:r>
          </w:p>
        </w:tc>
      </w:tr>
      <w:tr w:rsidR="00CF1E7B" w:rsidRPr="00CF1E7B" w14:paraId="4C0314FC" w14:textId="77777777" w:rsidTr="00855D61">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CF1E7B"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CF1E7B" w:rsidRDefault="00334B2F" w:rsidP="00CB0ADE">
            <w:pPr>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7AEC4B2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CF1E7B" w:rsidRDefault="00334B2F" w:rsidP="00CB0ADE">
            <w:pPr>
              <w:ind w:left="252" w:hanging="252"/>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1722B6FA" w14:textId="77777777" w:rsidTr="00855D61">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34F85C6A" w14:textId="77777777" w:rsidTr="00855D61">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298BD1C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76521C73" w14:textId="77777777" w:rsidTr="00855D61">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62BCC41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CF1E7B" w14:paraId="63CBE6AE" w14:textId="77777777" w:rsidTr="00855D61">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013B5F6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վճարողի կողմից</w:t>
            </w:r>
          </w:p>
        </w:tc>
      </w:tr>
      <w:tr w:rsidR="00CF1E7B" w:rsidRPr="00F63BD2" w14:paraId="5D1D725E" w14:textId="77777777" w:rsidTr="00855D61">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w:t>
            </w:r>
            <w:r w:rsidRPr="00CF1E7B">
              <w:rPr>
                <w:rFonts w:ascii="GHEA Grapalat" w:hAnsi="GHEA Grapalat" w:cs="Sylfaen"/>
                <w:color w:val="000000" w:themeColor="text1"/>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6FDE9E5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0304BBD3" w14:textId="77777777" w:rsidTr="00855D61">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70E80FD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(չի լրացվում)</w:t>
            </w:r>
          </w:p>
        </w:tc>
      </w:tr>
      <w:tr w:rsidR="00CF1E7B" w:rsidRPr="00F63BD2" w14:paraId="1B98AA00" w14:textId="77777777" w:rsidTr="00855D61">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62A0B71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F63BD2" w14:paraId="2FE76B33" w14:textId="77777777" w:rsidTr="00855D61">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F63BD2" w14:paraId="36576FB7" w14:textId="77777777" w:rsidTr="00855D61">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767CD7D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5852ED74" w14:textId="77777777" w:rsidTr="00855D61">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25D8EEC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վճարողի կողմից </w:t>
            </w:r>
          </w:p>
        </w:tc>
      </w:tr>
      <w:tr w:rsidR="00CF1E7B" w:rsidRPr="00F63BD2" w14:paraId="736D635A" w14:textId="77777777" w:rsidTr="00855D61">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Ակցեպտավորված գումարը՝  (թվերով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2F11967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(չի լրացվում եւ չի կիրառվում)</w:t>
            </w:r>
          </w:p>
        </w:tc>
      </w:tr>
      <w:tr w:rsidR="00CF1E7B" w:rsidRPr="00CF1E7B" w14:paraId="0E084CB1" w14:textId="77777777" w:rsidTr="00855D61">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վճարողի կողմից</w:t>
            </w:r>
          </w:p>
        </w:tc>
      </w:tr>
      <w:tr w:rsidR="00CF1E7B" w:rsidRPr="00F63BD2" w14:paraId="660DDB68" w14:textId="77777777" w:rsidTr="00855D61">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 լրացվում է «պայմանագրի կատարման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նախապես լրացվում է շահառուի կողմից` հրավերով</w:t>
            </w:r>
          </w:p>
        </w:tc>
      </w:tr>
      <w:tr w:rsidR="00CF1E7B" w:rsidRPr="00CF1E7B" w14:paraId="596685DA" w14:textId="77777777" w:rsidTr="00855D61">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7DF6DF8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CF1E7B">
              <w:rPr>
                <w:rFonts w:ascii="GHEA Grapalat" w:hAnsi="GHEA Grapalat"/>
                <w:color w:val="000000" w:themeColor="text1"/>
                <w:sz w:val="20"/>
                <w:szCs w:val="20"/>
                <w:lang w:val="hy-AM"/>
              </w:rPr>
              <w:lastRenderedPageBreak/>
              <w:t>լրացվում է պահանջագրի ներկայացման համար հիմք հանդիսացող պայմանագրի համարը,</w:t>
            </w:r>
            <w:r w:rsidRPr="00CF1E7B">
              <w:rPr>
                <w:rFonts w:ascii="GHEA Grapalat" w:hAnsi="GHEA Grapalat" w:cs="Arial"/>
                <w:color w:val="000000" w:themeColor="text1"/>
                <w:sz w:val="20"/>
                <w:szCs w:val="20"/>
                <w:lang w:val="hy-AM"/>
              </w:rPr>
              <w:t xml:space="preserve"> </w:t>
            </w:r>
            <w:r w:rsidRPr="00CF1E7B">
              <w:rPr>
                <w:rFonts w:ascii="GHEA Grapalat" w:hAnsi="GHEA Grapalat"/>
                <w:color w:val="000000" w:themeColor="text1"/>
                <w:sz w:val="20"/>
                <w:szCs w:val="20"/>
                <w:lang w:val="hy-AM"/>
              </w:rPr>
              <w:t xml:space="preserve"> գնման ընթացակարգի ծածկագիրը</w:t>
            </w:r>
            <w:r w:rsidRPr="00CF1E7B">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լրացվում է շահառուի կողմից</w:t>
            </w:r>
          </w:p>
        </w:tc>
      </w:tr>
      <w:tr w:rsidR="00CF1E7B" w:rsidRPr="00F63BD2" w14:paraId="018A8BE1" w14:textId="77777777" w:rsidTr="00855D61">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CF1E7B" w:rsidDel="0010680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CF1E7B" w:rsidRDefault="00334B2F" w:rsidP="00CB0ADE">
            <w:pPr>
              <w:jc w:val="center"/>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t>պարտադիր</w:t>
            </w:r>
            <w:r w:rsidRPr="00CF1E7B">
              <w:rPr>
                <w:rFonts w:ascii="GHEA Grapalat" w:hAnsi="GHEA Grapalat" w:cs="Sylfaen"/>
                <w:color w:val="000000" w:themeColor="text1"/>
                <w:sz w:val="20"/>
                <w:szCs w:val="20"/>
                <w:lang w:val="hy-AM"/>
              </w:rPr>
              <w:t xml:space="preserve"> </w:t>
            </w:r>
          </w:p>
          <w:p w14:paraId="2E360F21" w14:textId="77777777" w:rsidR="00334B2F" w:rsidRPr="00CF1E7B" w:rsidRDefault="00334B2F" w:rsidP="00CB0ADE">
            <w:pPr>
              <w:jc w:val="center"/>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լրացվում է &lt;ակցեպտավորված վճարում&gt; բառերը, </w:t>
            </w:r>
          </w:p>
          <w:p w14:paraId="6AEF2892"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նախապես լրացվում է շահառուի կողմից </w:t>
            </w:r>
          </w:p>
        </w:tc>
      </w:tr>
      <w:tr w:rsidR="00CF1E7B" w:rsidRPr="00CF1E7B" w14:paraId="5942783E" w14:textId="77777777" w:rsidTr="00855D61">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73E0862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պահանջագրին կից ներկայացված փաստաթղթերի էջերի քանակը, որոնք պետք է տրամադրվեն վճարողին (վճարողի բանկին)</w:t>
            </w:r>
          </w:p>
          <w:p w14:paraId="07887FE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Եթ ե լրացվել է &lt;</w:t>
            </w:r>
            <w:r w:rsidRPr="00CF1E7B">
              <w:rPr>
                <w:rFonts w:ascii="GHEA Grapalat" w:hAnsi="GHEA Grapalat" w:cs="Sylfaen"/>
                <w:color w:val="000000" w:themeColor="text1"/>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շահառուի կողմից</w:t>
            </w:r>
          </w:p>
        </w:tc>
      </w:tr>
      <w:tr w:rsidR="00CF1E7B" w:rsidRPr="00F63BD2" w14:paraId="5F9900DD" w14:textId="77777777" w:rsidTr="00855D61">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0E047E2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այս դաշտը լրացվում է վճարողի կողմից պահանջագրի ներկայացման դեպքում: Ընդ որում եթե </w:t>
            </w:r>
            <w:r w:rsidRPr="00CF1E7B">
              <w:rPr>
                <w:rFonts w:ascii="GHEA Grapalat" w:hAnsi="GHEA Grapalat" w:cs="Sylfaen"/>
                <w:color w:val="000000" w:themeColor="text1"/>
                <w:sz w:val="20"/>
                <w:szCs w:val="20"/>
                <w:lang w:val="hy-AM"/>
              </w:rPr>
              <w:t xml:space="preserve">Վճարման պայմաններ դաշտում </w:t>
            </w:r>
            <w:r w:rsidRPr="00CF1E7B">
              <w:rPr>
                <w:rFonts w:ascii="GHEA Grapalat" w:hAnsi="GHEA Grapalat"/>
                <w:color w:val="000000" w:themeColor="text1"/>
                <w:sz w:val="20"/>
                <w:szCs w:val="20"/>
                <w:lang w:val="hy-AM"/>
              </w:rPr>
              <w:t>նշված է &lt;ակցեպտավորված վճարում&gt; ապա</w:t>
            </w: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sz w:val="20"/>
                <w:szCs w:val="20"/>
                <w:lang w:val="hy-AM"/>
              </w:rPr>
              <w:t xml:space="preserve">վճարողը ստորագրելով՝ </w:t>
            </w:r>
            <w:r w:rsidRPr="00CF1E7B">
              <w:rPr>
                <w:rFonts w:ascii="GHEA Grapalat" w:hAnsi="GHEA Grapalat" w:cs="Sylfaen"/>
                <w:color w:val="000000" w:themeColor="text1"/>
                <w:sz w:val="20"/>
                <w:szCs w:val="20"/>
                <w:lang w:val="hy-AM"/>
              </w:rPr>
              <w:t xml:space="preserve">նախապես </w:t>
            </w:r>
            <w:r w:rsidRPr="00CF1E7B">
              <w:rPr>
                <w:rFonts w:ascii="GHEA Grapalat" w:hAnsi="GHEA Grapalat"/>
                <w:color w:val="000000" w:themeColor="text1"/>
                <w:sz w:val="20"/>
                <w:szCs w:val="20"/>
                <w:lang w:val="hy-AM"/>
              </w:rPr>
              <w:t xml:space="preserve">համաձայնվում  </w:t>
            </w: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CF1E7B" w:rsidRDefault="00334B2F"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ստորագրվում է վճարողի կողմից կամ </w:t>
            </w:r>
          </w:p>
          <w:p w14:paraId="5D95FF1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դրվում է վճարողի էլեկտրոնային ստորագրությունը</w:t>
            </w:r>
          </w:p>
          <w:p w14:paraId="5E683A7F"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116B89E1"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CF1E7B" w:rsidRDefault="00334B2F"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23C25F5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կնքվում է վճարողի կողմից </w:t>
            </w:r>
          </w:p>
          <w:p w14:paraId="5A4E85B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թղթային եղանակով ներկայացնելիս</w:t>
            </w:r>
          </w:p>
        </w:tc>
      </w:tr>
      <w:tr w:rsidR="00CF1E7B" w:rsidRPr="00CF1E7B" w14:paraId="3559DDBB" w14:textId="77777777" w:rsidTr="00855D61">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6D4C705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ստորագրվում է շահառուի կողմից</w:t>
            </w:r>
          </w:p>
        </w:tc>
      </w:tr>
      <w:tr w:rsidR="00CF1E7B" w:rsidRPr="00F63BD2" w14:paraId="3C5C0020"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CF1E7B" w:rsidRDefault="00334B2F"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պարտադիր` </w:t>
            </w:r>
          </w:p>
          <w:p w14:paraId="776B3CE0"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կնքվում է շահառուի կողմից </w:t>
            </w:r>
          </w:p>
          <w:p w14:paraId="13F86C3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թղթային եղանակով բանկ ներկայացնելիս</w:t>
            </w:r>
          </w:p>
        </w:tc>
      </w:tr>
      <w:tr w:rsidR="00CF1E7B" w:rsidRPr="00F63BD2" w14:paraId="52FB5886" w14:textId="77777777" w:rsidTr="00855D61">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w:t>
            </w:r>
            <w:r w:rsidRPr="00CF1E7B">
              <w:rPr>
                <w:rFonts w:ascii="GHEA Grapalat" w:hAnsi="GHEA Grapalat"/>
                <w:color w:val="000000" w:themeColor="text1"/>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70EDD7E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վճարման պահանջագիրը վճարողին սպասարկող ֆինանսական </w:t>
            </w:r>
            <w:r w:rsidRPr="00CF1E7B">
              <w:rPr>
                <w:rFonts w:ascii="GHEA Grapalat" w:hAnsi="GHEA Grapalat"/>
                <w:color w:val="000000" w:themeColor="text1"/>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789ECE83"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CF1E7B" w:rsidRDefault="00334B2F" w:rsidP="00CB0ADE">
            <w:pP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613652C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7D4B6C75" w14:textId="77777777" w:rsidTr="00855D61">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p w14:paraId="6AB39A3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00819812" w14:textId="77777777" w:rsidTr="00855D61">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2F31E1DB"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0F7EB805" w14:textId="77777777" w:rsidTr="00855D61">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50E8BEFA"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վերջինիս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CF1E7B" w:rsidRDefault="00334B2F" w:rsidP="00CB0ADE">
            <w:pPr>
              <w:jc w:val="center"/>
              <w:rPr>
                <w:rFonts w:ascii="GHEA Grapalat" w:hAnsi="GHEA Grapalat"/>
                <w:color w:val="000000" w:themeColor="text1"/>
                <w:sz w:val="20"/>
                <w:szCs w:val="20"/>
                <w:lang w:val="hy-AM"/>
              </w:rPr>
            </w:pPr>
          </w:p>
        </w:tc>
      </w:tr>
      <w:tr w:rsidR="00CF1E7B" w:rsidRPr="00F63BD2" w14:paraId="7376C1A9" w14:textId="77777777" w:rsidTr="00855D61">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ոչ պարտադիր</w:t>
            </w:r>
          </w:p>
          <w:p w14:paraId="5BAE1599" w14:textId="77777777" w:rsidR="00334B2F" w:rsidRPr="00CF1E7B" w:rsidRDefault="00334B2F" w:rsidP="00CB0ADE">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լրացվում է վճարման պահանջագիրը վերջինիս ներկայացվելու դեպքում,   որտեղ </w:t>
            </w:r>
            <w:r w:rsidRPr="00CF1E7B" w:rsidDel="00DF049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CF1E7B" w:rsidRDefault="00334B2F" w:rsidP="00CB0ADE">
            <w:pPr>
              <w:jc w:val="center"/>
              <w:rPr>
                <w:rFonts w:ascii="GHEA Grapalat" w:hAnsi="GHEA Grapalat"/>
                <w:color w:val="000000" w:themeColor="text1"/>
                <w:sz w:val="20"/>
                <w:szCs w:val="20"/>
                <w:lang w:val="hy-AM"/>
              </w:rPr>
            </w:pPr>
          </w:p>
        </w:tc>
      </w:tr>
    </w:tbl>
    <w:p w14:paraId="2DF06F8D" w14:textId="77777777" w:rsidR="00334B2F" w:rsidRPr="00CF1E7B" w:rsidRDefault="00334B2F" w:rsidP="00334B2F">
      <w:pPr>
        <w:pStyle w:val="BodyTextIndent"/>
        <w:jc w:val="right"/>
        <w:rPr>
          <w:rFonts w:ascii="GHEA Grapalat" w:hAnsi="GHEA Grapalat" w:cs="Sylfaen"/>
          <w:i w:val="0"/>
          <w:color w:val="000000" w:themeColor="text1"/>
          <w:lang w:val="hy-AM"/>
        </w:rPr>
      </w:pPr>
    </w:p>
    <w:p w14:paraId="7BF43123" w14:textId="77777777" w:rsidR="00334B2F" w:rsidRPr="00CF1E7B" w:rsidRDefault="00334B2F" w:rsidP="00334B2F">
      <w:pPr>
        <w:pStyle w:val="BodyTextIndent"/>
        <w:jc w:val="right"/>
        <w:rPr>
          <w:rFonts w:ascii="GHEA Grapalat" w:hAnsi="GHEA Grapalat" w:cs="Sylfaen"/>
          <w:i w:val="0"/>
          <w:color w:val="000000" w:themeColor="text1"/>
          <w:lang w:val="hy-AM"/>
        </w:rPr>
      </w:pPr>
    </w:p>
    <w:p w14:paraId="620DFF67" w14:textId="77777777" w:rsidR="00334B2F" w:rsidRPr="00CF1E7B" w:rsidRDefault="00334B2F" w:rsidP="00334B2F">
      <w:pPr>
        <w:pStyle w:val="BodyTextIndent"/>
        <w:jc w:val="right"/>
        <w:rPr>
          <w:rFonts w:ascii="GHEA Grapalat" w:hAnsi="GHEA Grapalat" w:cs="Sylfaen"/>
          <w:i w:val="0"/>
          <w:color w:val="000000" w:themeColor="text1"/>
          <w:lang w:val="hy-AM"/>
        </w:rPr>
      </w:pPr>
    </w:p>
    <w:p w14:paraId="4E0BFDA4" w14:textId="77777777" w:rsidR="00334B2F" w:rsidRPr="00CF1E7B" w:rsidRDefault="00334B2F" w:rsidP="00334B2F">
      <w:pPr>
        <w:pStyle w:val="BodyTextIndent"/>
        <w:jc w:val="right"/>
        <w:rPr>
          <w:rFonts w:ascii="GHEA Grapalat" w:hAnsi="GHEA Grapalat" w:cs="Sylfaen"/>
          <w:i w:val="0"/>
          <w:color w:val="000000" w:themeColor="text1"/>
          <w:lang w:val="hy-AM"/>
        </w:rPr>
      </w:pPr>
    </w:p>
    <w:p w14:paraId="6DC9258C" w14:textId="11C8595A" w:rsidR="003266BD" w:rsidRPr="00CF1E7B" w:rsidRDefault="00334B2F" w:rsidP="00246611">
      <w:pPr>
        <w:pStyle w:val="BodyTextIndent3"/>
        <w:spacing w:line="240" w:lineRule="auto"/>
        <w:jc w:val="right"/>
        <w:rPr>
          <w:color w:val="000000" w:themeColor="text1"/>
          <w:lang w:val="hy-AM"/>
        </w:rPr>
      </w:pPr>
      <w:r w:rsidRPr="00CF1E7B">
        <w:rPr>
          <w:rFonts w:ascii="GHEA Grapalat" w:hAnsi="GHEA Grapalat"/>
          <w:b/>
          <w:color w:val="000000" w:themeColor="text1"/>
          <w:lang w:val="hy-AM"/>
        </w:rPr>
        <w:br w:type="page"/>
      </w:r>
    </w:p>
    <w:p w14:paraId="4D22736D" w14:textId="77777777" w:rsidR="003266BD" w:rsidRPr="00CF1E7B" w:rsidRDefault="003266BD" w:rsidP="00F02279">
      <w:pPr>
        <w:jc w:val="right"/>
        <w:rPr>
          <w:rFonts w:ascii="GHEA Grapalat" w:hAnsi="GHEA Grapalat"/>
          <w:color w:val="000000" w:themeColor="text1"/>
          <w:lang w:val="hy-AM"/>
        </w:rPr>
      </w:pPr>
    </w:p>
    <w:p w14:paraId="5087428B" w14:textId="277C7958" w:rsidR="00F02279" w:rsidRPr="00CF1E7B" w:rsidRDefault="00F02279" w:rsidP="00F02279">
      <w:pPr>
        <w:pStyle w:val="BodyTextIndent3"/>
        <w:spacing w:line="240" w:lineRule="auto"/>
        <w:jc w:val="right"/>
        <w:rPr>
          <w:rFonts w:ascii="GHEA Grapalat" w:hAnsi="GHEA Grapalat" w:cs="Sylfaen"/>
          <w:b/>
          <w:color w:val="000000" w:themeColor="text1"/>
          <w:lang w:val="hy-AM"/>
        </w:rPr>
      </w:pPr>
      <w:r w:rsidRPr="00CF1E7B">
        <w:rPr>
          <w:rFonts w:ascii="GHEA Grapalat" w:hAnsi="GHEA Grapalat" w:cs="Sylfaen"/>
          <w:b/>
          <w:color w:val="000000" w:themeColor="text1"/>
          <w:lang w:val="hy-AM"/>
        </w:rPr>
        <w:t xml:space="preserve">Հավելված </w:t>
      </w:r>
      <w:r w:rsidR="0019419E" w:rsidRPr="00CF1E7B">
        <w:rPr>
          <w:rFonts w:ascii="GHEA Grapalat" w:hAnsi="GHEA Grapalat" w:cs="Sylfaen"/>
          <w:b/>
          <w:color w:val="000000" w:themeColor="text1"/>
          <w:lang w:val="hy-AM"/>
        </w:rPr>
        <w:t>7</w:t>
      </w:r>
      <w:r w:rsidR="00607D12" w:rsidRPr="00CF1E7B">
        <w:rPr>
          <w:rStyle w:val="FootnoteReference"/>
          <w:rFonts w:ascii="GHEA Grapalat" w:hAnsi="GHEA Grapalat" w:cs="Sylfaen"/>
          <w:b/>
          <w:color w:val="000000" w:themeColor="text1"/>
          <w:lang w:val="hy-AM"/>
        </w:rPr>
        <w:footnoteReference w:id="10"/>
      </w:r>
    </w:p>
    <w:p w14:paraId="2E16B665" w14:textId="74E75BDE" w:rsidR="00246611" w:rsidRPr="00CF1E7B" w:rsidRDefault="00246611" w:rsidP="00246611">
      <w:pPr>
        <w:jc w:val="right"/>
        <w:rPr>
          <w:rFonts w:ascii="GHEA Grapalat" w:hAnsi="GHEA Grapalat" w:cs="Sylfaen"/>
          <w:b/>
          <w:color w:val="000000" w:themeColor="text1"/>
          <w:sz w:val="20"/>
          <w:szCs w:val="20"/>
          <w:lang w:val="hy-AM"/>
        </w:rPr>
      </w:pPr>
      <w:r w:rsidRPr="00CF1E7B">
        <w:rPr>
          <w:rFonts w:ascii="GHEA Grapalat" w:hAnsi="GHEA Grapalat" w:cs="Sylfaen"/>
          <w:b/>
          <w:color w:val="000000" w:themeColor="text1"/>
          <w:sz w:val="20"/>
          <w:szCs w:val="20"/>
          <w:lang w:val="hy-AM"/>
        </w:rPr>
        <w:t>«</w:t>
      </w:r>
      <w:r w:rsidR="00822C80" w:rsidRPr="00CF1E7B">
        <w:rPr>
          <w:rFonts w:ascii="GHEA Grapalat" w:hAnsi="GHEA Grapalat" w:cs="Sylfaen"/>
          <w:b/>
          <w:color w:val="000000" w:themeColor="text1"/>
          <w:sz w:val="20"/>
          <w:szCs w:val="20"/>
          <w:lang w:val="hy-AM"/>
        </w:rPr>
        <w:t>ԵՔ-ԳՀԱՇՁԲ-</w:t>
      </w:r>
      <w:r w:rsidR="00F400E7" w:rsidRPr="00CF1E7B">
        <w:rPr>
          <w:rFonts w:ascii="GHEA Grapalat" w:hAnsi="GHEA Grapalat" w:cs="Sylfaen"/>
          <w:b/>
          <w:color w:val="000000" w:themeColor="text1"/>
          <w:sz w:val="20"/>
          <w:szCs w:val="20"/>
          <w:lang w:val="hy-AM"/>
        </w:rPr>
        <w:t>26/28</w:t>
      </w:r>
      <w:r w:rsidRPr="00CF1E7B">
        <w:rPr>
          <w:rFonts w:ascii="GHEA Grapalat" w:hAnsi="GHEA Grapalat" w:cs="Sylfaen"/>
          <w:b/>
          <w:color w:val="000000" w:themeColor="text1"/>
          <w:sz w:val="20"/>
          <w:szCs w:val="20"/>
          <w:lang w:val="hy-AM"/>
        </w:rPr>
        <w:t>»* ծածկագրով</w:t>
      </w:r>
    </w:p>
    <w:p w14:paraId="07059BBD" w14:textId="38600E8B" w:rsidR="00F02279" w:rsidRPr="00CF1E7B" w:rsidRDefault="00246611" w:rsidP="00246611">
      <w:pPr>
        <w:jc w:val="right"/>
        <w:rPr>
          <w:rFonts w:ascii="GHEA Grapalat" w:hAnsi="GHEA Grapalat"/>
          <w:color w:val="000000" w:themeColor="text1"/>
          <w:lang w:val="hy-AM"/>
        </w:rPr>
      </w:pPr>
      <w:r w:rsidRPr="00CF1E7B">
        <w:rPr>
          <w:rFonts w:ascii="GHEA Grapalat" w:hAnsi="GHEA Grapalat" w:cs="Sylfaen"/>
          <w:b/>
          <w:color w:val="000000" w:themeColor="text1"/>
          <w:sz w:val="20"/>
          <w:szCs w:val="20"/>
          <w:lang w:val="hy-AM"/>
        </w:rPr>
        <w:t>գնանշման հարցման հրավերի</w:t>
      </w:r>
    </w:p>
    <w:p w14:paraId="7D345043" w14:textId="77777777" w:rsidR="00F02279" w:rsidRPr="00CF1E7B" w:rsidRDefault="00F02279" w:rsidP="00F02279">
      <w:pPr>
        <w:tabs>
          <w:tab w:val="left" w:pos="2268"/>
        </w:tabs>
        <w:ind w:left="-284" w:firstLine="284"/>
        <w:jc w:val="right"/>
        <w:rPr>
          <w:rFonts w:ascii="GHEA Grapalat" w:hAnsi="GHEA Grapalat"/>
          <w:color w:val="000000" w:themeColor="text1"/>
          <w:lang w:val="hy-AM"/>
        </w:rPr>
      </w:pPr>
    </w:p>
    <w:p w14:paraId="61DF737F" w14:textId="77777777" w:rsidR="00382C09" w:rsidRPr="00CF1E7B" w:rsidRDefault="00382C09" w:rsidP="00382C09">
      <w:pPr>
        <w:ind w:left="-142" w:firstLine="142"/>
        <w:jc w:val="center"/>
        <w:rPr>
          <w:rFonts w:ascii="GHEA Grapalat" w:hAnsi="GHEA Grapalat" w:cs="Sylfaen"/>
          <w:b/>
          <w:color w:val="000000" w:themeColor="text1"/>
          <w:sz w:val="20"/>
          <w:szCs w:val="20"/>
          <w:lang w:val="hy-AM"/>
        </w:rPr>
      </w:pPr>
      <w:r w:rsidRPr="00CF1E7B">
        <w:rPr>
          <w:rFonts w:ascii="GHEA Grapalat" w:hAnsi="GHEA Grapalat" w:cs="Sylfaen"/>
          <w:b/>
          <w:color w:val="000000" w:themeColor="text1"/>
          <w:sz w:val="20"/>
          <w:szCs w:val="20"/>
          <w:lang w:val="hy-AM"/>
        </w:rPr>
        <w:t>ԿԱՊԱԼԱՅԻՆ  ԱՇԽԱՏԱՆՔՆԵՐԻ  ԿԱՏԱՐՄԱՆ</w:t>
      </w:r>
    </w:p>
    <w:p w14:paraId="35A5774D" w14:textId="77777777" w:rsidR="00382C09" w:rsidRPr="00CF1E7B" w:rsidRDefault="00382C09" w:rsidP="00382C09">
      <w:pPr>
        <w:ind w:left="-142" w:firstLine="142"/>
        <w:jc w:val="center"/>
        <w:rPr>
          <w:rFonts w:ascii="GHEA Grapalat" w:hAnsi="GHEA Grapalat" w:cs="Sylfaen"/>
          <w:b/>
          <w:color w:val="000000" w:themeColor="text1"/>
          <w:sz w:val="20"/>
          <w:szCs w:val="20"/>
          <w:lang w:val="hy-AM"/>
        </w:rPr>
      </w:pPr>
      <w:r w:rsidRPr="00CF1E7B">
        <w:rPr>
          <w:rFonts w:ascii="GHEA Grapalat" w:hAnsi="GHEA Grapalat" w:cs="Sylfaen"/>
          <w:b/>
          <w:color w:val="000000" w:themeColor="text1"/>
          <w:sz w:val="20"/>
          <w:szCs w:val="20"/>
          <w:lang w:val="hy-AM"/>
        </w:rPr>
        <w:t xml:space="preserve">ԳՆՄԱՆ  ՊԱՅՄԱՆԱԳԻՐ   </w:t>
      </w:r>
    </w:p>
    <w:p w14:paraId="2431BFFA" w14:textId="52342613" w:rsidR="00F02279" w:rsidRPr="00CF1E7B" w:rsidRDefault="00F02279" w:rsidP="00382C09">
      <w:pPr>
        <w:ind w:left="-142" w:firstLine="142"/>
        <w:jc w:val="center"/>
        <w:rPr>
          <w:rFonts w:ascii="GHEA Grapalat" w:hAnsi="GHEA Grapalat"/>
          <w:b/>
          <w:color w:val="000000" w:themeColor="text1"/>
          <w:sz w:val="20"/>
          <w:szCs w:val="20"/>
          <w:u w:val="single"/>
          <w:lang w:val="hy-AM"/>
        </w:rPr>
      </w:pPr>
      <w:r w:rsidRPr="00CF1E7B">
        <w:rPr>
          <w:rFonts w:ascii="GHEA Grapalat" w:hAnsi="GHEA Grapalat"/>
          <w:b/>
          <w:color w:val="000000" w:themeColor="text1"/>
          <w:sz w:val="20"/>
          <w:szCs w:val="20"/>
          <w:lang w:val="hy-AM"/>
        </w:rPr>
        <w:t xml:space="preserve">N </w:t>
      </w:r>
      <w:r w:rsidRPr="00CF1E7B">
        <w:rPr>
          <w:rFonts w:ascii="GHEA Grapalat" w:hAnsi="GHEA Grapalat"/>
          <w:b/>
          <w:color w:val="000000" w:themeColor="text1"/>
          <w:sz w:val="20"/>
          <w:szCs w:val="20"/>
          <w:u w:val="single"/>
          <w:lang w:val="hy-AM"/>
        </w:rPr>
        <w:tab/>
      </w:r>
      <w:r w:rsidRPr="00CF1E7B">
        <w:rPr>
          <w:rFonts w:ascii="GHEA Grapalat" w:hAnsi="GHEA Grapalat"/>
          <w:b/>
          <w:color w:val="000000" w:themeColor="text1"/>
          <w:sz w:val="20"/>
          <w:szCs w:val="20"/>
          <w:u w:val="single"/>
          <w:lang w:val="hy-AM"/>
        </w:rPr>
        <w:tab/>
      </w:r>
      <w:r w:rsidRPr="00CF1E7B">
        <w:rPr>
          <w:rFonts w:ascii="GHEA Grapalat" w:hAnsi="GHEA Grapalat"/>
          <w:b/>
          <w:color w:val="000000" w:themeColor="text1"/>
          <w:sz w:val="20"/>
          <w:szCs w:val="20"/>
          <w:u w:val="single"/>
          <w:lang w:val="hy-AM"/>
        </w:rPr>
        <w:tab/>
      </w:r>
      <w:r w:rsidRPr="00CF1E7B">
        <w:rPr>
          <w:rFonts w:ascii="GHEA Grapalat" w:hAnsi="GHEA Grapalat"/>
          <w:b/>
          <w:color w:val="000000" w:themeColor="text1"/>
          <w:sz w:val="20"/>
          <w:szCs w:val="20"/>
          <w:u w:val="single"/>
          <w:lang w:val="hy-AM"/>
        </w:rPr>
        <w:tab/>
      </w:r>
    </w:p>
    <w:p w14:paraId="239EA02E" w14:textId="77777777" w:rsidR="00F02279" w:rsidRPr="00CF1E7B" w:rsidRDefault="00F02279" w:rsidP="00F02279">
      <w:pPr>
        <w:tabs>
          <w:tab w:val="left" w:pos="720"/>
          <w:tab w:val="left" w:pos="1440"/>
          <w:tab w:val="left" w:pos="8865"/>
        </w:tabs>
        <w:jc w:val="both"/>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         ք. </w:t>
      </w:r>
      <w:r w:rsidRPr="00CF1E7B">
        <w:rPr>
          <w:rFonts w:ascii="GHEA Grapalat" w:hAnsi="GHEA Grapalat" w:cs="Sylfaen"/>
          <w:color w:val="000000" w:themeColor="text1"/>
          <w:sz w:val="20"/>
          <w:u w:val="single"/>
          <w:lang w:val="hy-AM"/>
        </w:rPr>
        <w:t xml:space="preserve">           </w:t>
      </w:r>
      <w:r w:rsidRPr="00CF1E7B">
        <w:rPr>
          <w:rFonts w:ascii="GHEA Grapalat" w:hAnsi="GHEA Grapalat" w:cs="Sylfaen"/>
          <w:color w:val="000000" w:themeColor="text1"/>
          <w:sz w:val="20"/>
          <w:lang w:val="hy-AM"/>
        </w:rPr>
        <w:t xml:space="preserve">                                                                                                       </w:t>
      </w:r>
      <w:r w:rsidRPr="00CF1E7B">
        <w:rPr>
          <w:rFonts w:ascii="GHEA Grapalat" w:hAnsi="GHEA Grapalat"/>
          <w:color w:val="000000" w:themeColor="text1"/>
          <w:lang w:val="hy-AM"/>
        </w:rPr>
        <w:t>«</w:t>
      </w:r>
      <w:r w:rsidRPr="00CF1E7B">
        <w:rPr>
          <w:rFonts w:ascii="GHEA Grapalat" w:hAnsi="GHEA Grapalat"/>
          <w:color w:val="000000" w:themeColor="text1"/>
          <w:u w:val="single"/>
          <w:lang w:val="hy-AM"/>
        </w:rPr>
        <w:t xml:space="preserve">     </w:t>
      </w:r>
      <w:r w:rsidRPr="00CF1E7B">
        <w:rPr>
          <w:rFonts w:ascii="GHEA Grapalat" w:hAnsi="GHEA Grapalat"/>
          <w:color w:val="000000" w:themeColor="text1"/>
          <w:lang w:val="hy-AM"/>
        </w:rPr>
        <w:t xml:space="preserve">» </w:t>
      </w:r>
      <w:r w:rsidRPr="00CF1E7B">
        <w:rPr>
          <w:rFonts w:ascii="GHEA Grapalat" w:hAnsi="GHEA Grapalat"/>
          <w:color w:val="000000" w:themeColor="text1"/>
          <w:u w:val="single"/>
          <w:lang w:val="hy-AM"/>
        </w:rPr>
        <w:t xml:space="preserve">          </w:t>
      </w:r>
      <w:r w:rsidRPr="00CF1E7B">
        <w:rPr>
          <w:rFonts w:ascii="GHEA Grapalat" w:hAnsi="GHEA Grapalat"/>
          <w:color w:val="000000" w:themeColor="text1"/>
          <w:lang w:val="hy-AM"/>
        </w:rPr>
        <w:t xml:space="preserve"> </w:t>
      </w:r>
      <w:r w:rsidRPr="00CF1E7B">
        <w:rPr>
          <w:rFonts w:ascii="GHEA Grapalat" w:hAnsi="GHEA Grapalat" w:cs="Sylfaen"/>
          <w:color w:val="000000" w:themeColor="text1"/>
          <w:sz w:val="20"/>
          <w:lang w:val="hy-AM"/>
        </w:rPr>
        <w:t>20   թ.</w:t>
      </w:r>
    </w:p>
    <w:p w14:paraId="1773CDB2" w14:textId="77777777" w:rsidR="00F02279" w:rsidRPr="00CF1E7B" w:rsidRDefault="00F02279" w:rsidP="00F02279">
      <w:pPr>
        <w:jc w:val="both"/>
        <w:rPr>
          <w:rFonts w:ascii="GHEA Grapalat" w:hAnsi="GHEA Grapalat"/>
          <w:color w:val="000000" w:themeColor="text1"/>
          <w:lang w:val="hy-AM"/>
        </w:rPr>
      </w:pPr>
    </w:p>
    <w:p w14:paraId="50A6D5FE" w14:textId="77777777" w:rsidR="00F02279" w:rsidRPr="00CF1E7B" w:rsidRDefault="00F02279" w:rsidP="00F02279">
      <w:pPr>
        <w:jc w:val="both"/>
        <w:rPr>
          <w:rFonts w:ascii="GHEA Grapalat" w:hAnsi="GHEA Grapalat"/>
          <w:color w:val="000000" w:themeColor="text1"/>
          <w:lang w:val="hy-AM"/>
        </w:rPr>
      </w:pPr>
    </w:p>
    <w:p w14:paraId="2B6C512F" w14:textId="77777777" w:rsidR="00F02279" w:rsidRPr="00CF1E7B" w:rsidRDefault="00F02279" w:rsidP="00F02279">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CF1E7B" w:rsidRDefault="00F02279" w:rsidP="00F02279">
      <w:pPr>
        <w:ind w:firstLine="709"/>
        <w:jc w:val="both"/>
        <w:rPr>
          <w:rFonts w:ascii="GHEA Grapalat" w:hAnsi="GHEA Grapalat"/>
          <w:b/>
          <w:color w:val="000000" w:themeColor="text1"/>
          <w:lang w:val="hy-AM"/>
        </w:rPr>
      </w:pPr>
    </w:p>
    <w:p w14:paraId="613A70C9" w14:textId="14F7DC63" w:rsidR="00F02279" w:rsidRPr="00CF1E7B" w:rsidRDefault="00F02279" w:rsidP="00220AB2">
      <w:pPr>
        <w:pStyle w:val="ListParagraph"/>
        <w:numPr>
          <w:ilvl w:val="0"/>
          <w:numId w:val="35"/>
        </w:numPr>
        <w:jc w:val="both"/>
        <w:rPr>
          <w:rFonts w:ascii="GHEA Grapalat" w:hAnsi="GHEA Grapalat" w:cs="Sylfaen"/>
          <w:b/>
          <w:color w:val="000000" w:themeColor="text1"/>
          <w:sz w:val="20"/>
          <w:szCs w:val="20"/>
          <w:lang w:val="hy-AM"/>
        </w:rPr>
      </w:pPr>
      <w:r w:rsidRPr="00CF1E7B">
        <w:rPr>
          <w:rFonts w:ascii="GHEA Grapalat" w:hAnsi="GHEA Grapalat" w:cs="Sylfaen"/>
          <w:b/>
          <w:color w:val="000000" w:themeColor="text1"/>
          <w:sz w:val="20"/>
          <w:szCs w:val="20"/>
          <w:lang w:val="hy-AM"/>
        </w:rPr>
        <w:t>ՊԱՅՄԱՆԱԳՐԻ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ԱՌԱՐԿԱՆ</w:t>
      </w:r>
    </w:p>
    <w:p w14:paraId="784BF4B6" w14:textId="54D6F556" w:rsidR="00220AB2" w:rsidRPr="00CF1E7B" w:rsidRDefault="00220AB2" w:rsidP="00220AB2">
      <w:pPr>
        <w:pStyle w:val="ListParagraph"/>
        <w:ind w:left="0" w:firstLine="630"/>
        <w:jc w:val="both"/>
        <w:rPr>
          <w:rFonts w:ascii="GHEA Grapalat" w:hAnsi="GHEA Grapalat"/>
          <w:color w:val="000000" w:themeColor="text1"/>
          <w:vertAlign w:val="superscript"/>
          <w:lang w:val="hy-AM"/>
        </w:rPr>
      </w:pPr>
      <w:r w:rsidRPr="00CF1E7B">
        <w:rPr>
          <w:rFonts w:ascii="GHEA Grapalat" w:hAnsi="GHEA Grapalat"/>
          <w:color w:val="000000" w:themeColor="text1"/>
          <w:sz w:val="20"/>
          <w:szCs w:val="20"/>
          <w:lang w:val="hy-AM"/>
        </w:rPr>
        <w:t>1.1</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Կապալառուն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պարտավորվում</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ծավալներով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ձևով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ժամկետներում</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 (այսուհետ` պայմանագիր)</w:t>
      </w:r>
      <w:r w:rsidRPr="00CF1E7B">
        <w:rPr>
          <w:rFonts w:ascii="GHEA Grapalat" w:hAnsi="GHEA Grapalat"/>
          <w:color w:val="000000" w:themeColor="text1"/>
          <w:sz w:val="20"/>
          <w:szCs w:val="20"/>
          <w:lang w:val="hy-AM"/>
        </w:rPr>
        <w:t xml:space="preserve"> N 1 </w:t>
      </w:r>
      <w:r w:rsidRPr="00CF1E7B">
        <w:rPr>
          <w:rFonts w:ascii="GHEA Grapalat" w:hAnsi="GHEA Grapalat" w:cs="Sylfaen"/>
          <w:color w:val="000000" w:themeColor="text1"/>
          <w:sz w:val="20"/>
          <w:szCs w:val="20"/>
          <w:lang w:val="hy-AM"/>
        </w:rPr>
        <w:t>Հավելվածով</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ծավալաթերթ</w:t>
      </w:r>
      <w:r w:rsidRPr="00CF1E7B">
        <w:rPr>
          <w:rFonts w:ascii="GHEA Grapalat" w:hAnsi="GHEA Grapalat"/>
          <w:color w:val="000000" w:themeColor="text1"/>
          <w:sz w:val="20"/>
          <w:szCs w:val="20"/>
          <w:lang w:val="hy-AM"/>
        </w:rPr>
        <w:t>-</w:t>
      </w:r>
      <w:r w:rsidRPr="00CF1E7B">
        <w:rPr>
          <w:rFonts w:ascii="GHEA Grapalat" w:hAnsi="GHEA Grapalat" w:cs="Sylfaen"/>
          <w:color w:val="000000" w:themeColor="text1"/>
          <w:sz w:val="20"/>
          <w:szCs w:val="20"/>
          <w:lang w:val="hy-AM"/>
        </w:rPr>
        <w:t>նախահաշվով</w:t>
      </w:r>
      <w:r w:rsidRPr="00CF1E7B">
        <w:rPr>
          <w:rFonts w:ascii="GHEA Grapalat" w:hAnsi="GHEA Grapalat"/>
          <w:color w:val="000000" w:themeColor="text1"/>
          <w:sz w:val="20"/>
          <w:szCs w:val="20"/>
          <w:lang w:val="hy-AM"/>
        </w:rPr>
        <w:t xml:space="preserve"> </w:t>
      </w:r>
      <w:r w:rsidR="004A6480" w:rsidRPr="00CF1E7B">
        <w:rPr>
          <w:rFonts w:ascii="GHEA Grapalat" w:hAnsi="GHEA Grapalat"/>
          <w:color w:val="000000" w:themeColor="text1"/>
          <w:sz w:val="20"/>
          <w:szCs w:val="20"/>
          <w:lang w:val="hy-AM"/>
        </w:rPr>
        <w:t xml:space="preserve"> </w:t>
      </w:r>
      <w:r w:rsidR="003B1340">
        <w:rPr>
          <w:rFonts w:ascii="GHEA Grapalat" w:hAnsi="GHEA Grapalat" w:cs="Sylfaen"/>
          <w:b/>
          <w:bCs/>
          <w:color w:val="000000" w:themeColor="text1"/>
          <w:sz w:val="22"/>
          <w:szCs w:val="22"/>
          <w:lang w:val="hy-AM"/>
        </w:rPr>
        <w:t>Երևան քաղաքի  Արաբկիր վարչական շրջանի Օրբելի Եղբայրներ փողոցի հ.4 շենքի բակի հենապատի հիմնանորոգման աշխատանքներ</w:t>
      </w:r>
      <w:r w:rsidRPr="00CF1E7B">
        <w:rPr>
          <w:rFonts w:ascii="GHEA Grapalat" w:hAnsi="GHEA Grapalat" w:cs="Sylfaen"/>
          <w:b/>
          <w:bCs/>
          <w:color w:val="000000" w:themeColor="text1"/>
          <w:lang w:val="hy-AM"/>
        </w:rPr>
        <w:t>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այսուհետ</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իսկ</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Պատվիրատուն</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պարտավորվում</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ընդունել</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կատարված</w:t>
      </w:r>
      <w:r w:rsidRPr="00CF1E7B">
        <w:rPr>
          <w:rFonts w:ascii="GHEA Grapalat" w:hAnsi="GHEA Grapalat"/>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վարձատրել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ahoma"/>
          <w:color w:val="000000" w:themeColor="text1"/>
          <w:sz w:val="20"/>
          <w:szCs w:val="20"/>
          <w:lang w:val="hy-AM"/>
        </w:rPr>
        <w:t>։</w:t>
      </w:r>
    </w:p>
    <w:p w14:paraId="00A85B00" w14:textId="0FE69850" w:rsidR="00F02279" w:rsidRPr="00CF1E7B" w:rsidRDefault="00F02279" w:rsidP="00AD0AD8">
      <w:pPr>
        <w:ind w:firstLine="708"/>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1.2</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շխատանքները</w:t>
      </w:r>
      <w:r w:rsidRPr="00CF1E7B">
        <w:rPr>
          <w:rFonts w:ascii="GHEA Grapalat" w:hAnsi="GHEA Grapalat" w:cs="Times Armenian"/>
          <w:color w:val="000000" w:themeColor="text1"/>
          <w:sz w:val="20"/>
          <w:szCs w:val="20"/>
          <w:lang w:val="hy-AM"/>
        </w:rPr>
        <w:t xml:space="preserve"> </w:t>
      </w:r>
      <w:r w:rsidR="00CF7AC3" w:rsidRPr="00CF1E7B">
        <w:rPr>
          <w:rFonts w:ascii="GHEA Grapalat" w:hAnsi="GHEA Grapalat" w:cs="Times Armenian"/>
          <w:color w:val="000000" w:themeColor="text1"/>
          <w:sz w:val="20"/>
          <w:szCs w:val="20"/>
          <w:lang w:val="hy-AM"/>
        </w:rPr>
        <w:t xml:space="preserve">Կապալառուն </w:t>
      </w:r>
      <w:r w:rsidRPr="00CF1E7B">
        <w:rPr>
          <w:rFonts w:ascii="GHEA Grapalat" w:hAnsi="GHEA Grapalat" w:cs="Sylfaen"/>
          <w:color w:val="000000" w:themeColor="text1"/>
          <w:sz w:val="20"/>
          <w:szCs w:val="20"/>
          <w:lang w:val="hy-AM"/>
        </w:rPr>
        <w:t>կատարում</w:t>
      </w:r>
      <w:r w:rsidRPr="00CF1E7B">
        <w:rPr>
          <w:rFonts w:ascii="GHEA Grapalat" w:hAnsi="GHEA Grapalat" w:cs="Times Armenian"/>
          <w:color w:val="000000" w:themeColor="text1"/>
          <w:sz w:val="20"/>
          <w:szCs w:val="20"/>
          <w:lang w:val="hy-AM"/>
        </w:rPr>
        <w:t xml:space="preserve"> </w:t>
      </w:r>
      <w:r w:rsidR="00CF7AC3" w:rsidRPr="00CF1E7B">
        <w:rPr>
          <w:rFonts w:ascii="GHEA Grapalat" w:hAnsi="GHEA Grapalat" w:cs="Sylfaen"/>
          <w:color w:val="000000" w:themeColor="text1"/>
          <w:sz w:val="20"/>
          <w:szCs w:val="20"/>
          <w:lang w:val="hy-AM"/>
        </w:rPr>
        <w:t>է քաղաքաշինական նորմատիվատեխնիկական և հաստատված նախագծանախահաշվային փաստաթղթերին, ինչպես նաև</w:t>
      </w:r>
      <w:r w:rsidR="00CF7AC3" w:rsidRPr="00CF1E7B">
        <w:rPr>
          <w:rFonts w:ascii="GHEA Grapalat" w:hAnsi="GHEA Grapalat" w:cs="Times Armenian"/>
          <w:color w:val="000000" w:themeColor="text1"/>
          <w:sz w:val="20"/>
          <w:szCs w:val="20"/>
          <w:lang w:val="hy-AM"/>
        </w:rPr>
        <w:t xml:space="preserve"> </w:t>
      </w:r>
      <w:r w:rsidR="00CF7AC3"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անբաժանելի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կազմող</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ծավալաթերթ</w:t>
      </w:r>
      <w:r w:rsidRPr="00CF1E7B">
        <w:rPr>
          <w:rFonts w:ascii="GHEA Grapalat" w:hAnsi="GHEA Grapalat" w:cs="Times Armenian"/>
          <w:color w:val="000000" w:themeColor="text1"/>
          <w:sz w:val="20"/>
          <w:szCs w:val="20"/>
          <w:lang w:val="hy-AM"/>
        </w:rPr>
        <w:t>-</w:t>
      </w:r>
      <w:r w:rsidRPr="00CF1E7B">
        <w:rPr>
          <w:rFonts w:ascii="GHEA Grapalat" w:hAnsi="GHEA Grapalat" w:cs="Sylfaen"/>
          <w:color w:val="000000" w:themeColor="text1"/>
          <w:sz w:val="20"/>
          <w:szCs w:val="20"/>
          <w:lang w:val="hy-AM"/>
        </w:rPr>
        <w:t>նախահաշվին</w:t>
      </w:r>
      <w:r w:rsidR="00AD0AD8" w:rsidRPr="00CF1E7B">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համապատասխան</w:t>
      </w:r>
      <w:r w:rsidRPr="00CF1E7B">
        <w:rPr>
          <w:rFonts w:ascii="GHEA Grapalat" w:hAnsi="GHEA Grapalat" w:cs="Tahoma"/>
          <w:color w:val="000000" w:themeColor="text1"/>
          <w:sz w:val="20"/>
          <w:szCs w:val="20"/>
          <w:lang w:val="hy-AM"/>
        </w:rPr>
        <w:t>։</w:t>
      </w:r>
    </w:p>
    <w:p w14:paraId="02CCB51B" w14:textId="7FBC0779" w:rsidR="00F02279" w:rsidRPr="00CF1E7B" w:rsidRDefault="00F02279" w:rsidP="00382C09">
      <w:pPr>
        <w:tabs>
          <w:tab w:val="left" w:pos="1134"/>
        </w:tabs>
        <w:ind w:firstLine="720"/>
        <w:jc w:val="both"/>
        <w:rPr>
          <w:rFonts w:ascii="GHEA Grapalat" w:hAnsi="GHEA Grapalat" w:cs="Times Armenian"/>
          <w:b/>
          <w:bCs/>
          <w:color w:val="000000" w:themeColor="text1"/>
          <w:sz w:val="20"/>
          <w:szCs w:val="20"/>
          <w:vertAlign w:val="superscript"/>
          <w:lang w:val="hy-AM"/>
        </w:rPr>
      </w:pPr>
      <w:r w:rsidRPr="00CF1E7B">
        <w:rPr>
          <w:rFonts w:ascii="GHEA Grapalat" w:hAnsi="GHEA Grapalat"/>
          <w:color w:val="000000" w:themeColor="text1"/>
          <w:sz w:val="20"/>
          <w:szCs w:val="20"/>
          <w:lang w:val="hy-AM"/>
        </w:rPr>
        <w:t>1.3</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սկսվում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պ</w:t>
      </w:r>
      <w:r w:rsidRPr="00CF1E7B">
        <w:rPr>
          <w:rFonts w:ascii="GHEA Grapalat" w:hAnsi="GHEA Grapalat" w:cs="Sylfaen"/>
          <w:color w:val="000000" w:themeColor="text1"/>
          <w:sz w:val="20"/>
          <w:szCs w:val="20"/>
          <w:lang w:val="hy-AM"/>
        </w:rPr>
        <w:t>այմանագիրն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ուժի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մեջ</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մտնելուց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հետո</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ժամկետը</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00B85E72" w:rsidRPr="00CF1E7B">
        <w:rPr>
          <w:rFonts w:ascii="GHEA Grapalat" w:hAnsi="GHEA Grapalat" w:cs="Times Armenian"/>
          <w:color w:val="000000" w:themeColor="text1"/>
          <w:sz w:val="20"/>
          <w:szCs w:val="20"/>
          <w:lang w:val="hy-AM"/>
        </w:rPr>
        <w:t xml:space="preserve"> </w:t>
      </w:r>
      <w:r w:rsidR="00382C09" w:rsidRPr="00CF1E7B">
        <w:rPr>
          <w:rFonts w:ascii="GHEA Grapalat" w:hAnsi="GHEA Grapalat" w:cs="Times Armenian"/>
          <w:b/>
          <w:bCs/>
          <w:color w:val="000000" w:themeColor="text1"/>
          <w:sz w:val="20"/>
          <w:szCs w:val="20"/>
          <w:lang w:val="hy-AM"/>
        </w:rPr>
        <w:t>համաձայն հավելված 2-ի:</w:t>
      </w:r>
    </w:p>
    <w:p w14:paraId="024C781F" w14:textId="3FE655FC" w:rsidR="00F02279" w:rsidRPr="00CF1E7B" w:rsidRDefault="00F02279" w:rsidP="00F02279">
      <w:pPr>
        <w:tabs>
          <w:tab w:val="left" w:pos="1134"/>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առանձին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տեսակի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փուլերի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ժամկետները</w:t>
      </w:r>
      <w:r w:rsidRPr="00CF1E7B">
        <w:rPr>
          <w:rFonts w:ascii="GHEA Grapalat" w:hAnsi="GHEA Grapalat" w:cs="Times Armenian"/>
          <w:color w:val="000000" w:themeColor="text1"/>
          <w:sz w:val="20"/>
          <w:szCs w:val="20"/>
          <w:lang w:val="hy-AM"/>
        </w:rPr>
        <w:t xml:space="preserve"> </w:t>
      </w:r>
      <w:r w:rsidR="00CF7AC3" w:rsidRPr="00CF1E7B">
        <w:rPr>
          <w:rFonts w:ascii="GHEA Grapalat" w:hAnsi="GHEA Grapalat" w:cs="Sylfaen"/>
          <w:color w:val="000000" w:themeColor="text1"/>
          <w:sz w:val="20"/>
          <w:szCs w:val="20"/>
          <w:lang w:val="hy-AM"/>
        </w:rPr>
        <w:t>սահմանված են սույն պայմանագրի հավելված 2-ում</w:t>
      </w:r>
      <w:r w:rsidRPr="00CF1E7B">
        <w:rPr>
          <w:rFonts w:ascii="GHEA Grapalat" w:hAnsi="GHEA Grapalat" w:cs="Times Armenian"/>
          <w:color w:val="000000" w:themeColor="text1"/>
          <w:sz w:val="20"/>
          <w:szCs w:val="20"/>
          <w:lang w:val="hy-AM"/>
        </w:rPr>
        <w:t xml:space="preserve"> </w:t>
      </w:r>
      <w:r w:rsidR="00CF7AC3" w:rsidRPr="00CF1E7B">
        <w:rPr>
          <w:rFonts w:ascii="GHEA Grapalat" w:hAnsi="GHEA Grapalat" w:cs="Times Armenian"/>
          <w:color w:val="000000" w:themeColor="text1"/>
          <w:sz w:val="20"/>
          <w:szCs w:val="20"/>
          <w:lang w:val="hy-AM"/>
        </w:rPr>
        <w:t xml:space="preserve">ներկայացված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գրաֆիկով </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p>
    <w:p w14:paraId="4AA8F04A" w14:textId="77777777" w:rsidR="00F02279" w:rsidRPr="00CF1E7B" w:rsidRDefault="00F02279" w:rsidP="00F02279">
      <w:pPr>
        <w:tabs>
          <w:tab w:val="left" w:pos="1134"/>
        </w:tabs>
        <w:ind w:firstLine="720"/>
        <w:jc w:val="both"/>
        <w:rPr>
          <w:rFonts w:ascii="GHEA Grapalat" w:hAnsi="GHEA Grapalat"/>
          <w:color w:val="000000" w:themeColor="text1"/>
          <w:lang w:val="hy-AM"/>
        </w:rPr>
      </w:pPr>
    </w:p>
    <w:p w14:paraId="4E172C1B"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2. </w:t>
      </w:r>
      <w:r w:rsidRPr="00CF1E7B">
        <w:rPr>
          <w:rFonts w:ascii="GHEA Grapalat" w:hAnsi="GHEA Grapalat" w:cs="Sylfaen"/>
          <w:b/>
          <w:color w:val="000000" w:themeColor="text1"/>
          <w:sz w:val="20"/>
          <w:szCs w:val="20"/>
          <w:lang w:val="hy-AM"/>
        </w:rPr>
        <w:t>ԿԱՊԱԼԱՌՈՒԻ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ՄԻՋՈՑՆԵՐՈՎ</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ԱՇԽԱՏԱՆՔՆԵՐԸ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ԿԱՏԱՐԵԼԸ</w:t>
      </w:r>
    </w:p>
    <w:p w14:paraId="6A03E937" w14:textId="197B20E1" w:rsidR="00F02279" w:rsidRPr="00CF1E7B" w:rsidRDefault="00F02279" w:rsidP="00F02279">
      <w:pPr>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 xml:space="preserve">2.1   </w:t>
      </w:r>
      <w:r w:rsidRPr="00CF1E7B">
        <w:rPr>
          <w:rFonts w:ascii="GHEA Grapalat" w:hAnsi="GHEA Grapalat" w:cs="Sylfaen"/>
          <w:color w:val="000000" w:themeColor="text1"/>
          <w:sz w:val="20"/>
          <w:szCs w:val="20"/>
          <w:lang w:val="hy-AM"/>
        </w:rPr>
        <w:t>Աշխատանքը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Կապալառուի </w:t>
      </w:r>
      <w:r w:rsidR="00E934F6" w:rsidRPr="00CF1E7B">
        <w:rPr>
          <w:rFonts w:ascii="GHEA Grapalat" w:hAnsi="GHEA Grapalat" w:cs="Sylfaen"/>
          <w:color w:val="000000" w:themeColor="text1"/>
          <w:sz w:val="20"/>
          <w:szCs w:val="20"/>
          <w:lang w:val="hy-AM"/>
        </w:rPr>
        <w:t>աշխատանքային և տեխնիկական ռեսուրսով, շինարարական նյութերով</w:t>
      </w:r>
      <w:r w:rsidR="00E934F6" w:rsidRPr="00CF1E7B" w:rsidDel="00E934F6">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և միջոցներով։</w:t>
      </w:r>
      <w:r w:rsidRPr="00CF1E7B">
        <w:rPr>
          <w:rFonts w:ascii="GHEA Grapalat" w:hAnsi="GHEA Grapalat" w:cs="Times Armenian"/>
          <w:color w:val="000000" w:themeColor="text1"/>
          <w:sz w:val="20"/>
          <w:szCs w:val="20"/>
          <w:lang w:val="hy-AM"/>
        </w:rPr>
        <w:t xml:space="preserve"> </w:t>
      </w:r>
    </w:p>
    <w:p w14:paraId="3316C1EA"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2.2</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պատասխանատվություն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տրամադրած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նյութերի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սարքավորումների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որակի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ahoma"/>
          <w:color w:val="000000" w:themeColor="text1"/>
          <w:sz w:val="20"/>
          <w:szCs w:val="20"/>
          <w:lang w:val="hy-AM"/>
        </w:rPr>
        <w:t>։</w:t>
      </w:r>
    </w:p>
    <w:p w14:paraId="0B1A0D2C" w14:textId="77777777" w:rsidR="00F02279" w:rsidRPr="00CF1E7B" w:rsidRDefault="00F02279" w:rsidP="00F02279">
      <w:pPr>
        <w:tabs>
          <w:tab w:val="left" w:pos="1276"/>
        </w:tabs>
        <w:ind w:firstLine="720"/>
        <w:jc w:val="both"/>
        <w:rPr>
          <w:rFonts w:ascii="GHEA Grapalat" w:hAnsi="GHEA Grapalat"/>
          <w:b/>
          <w:i/>
          <w:color w:val="000000" w:themeColor="text1"/>
          <w:sz w:val="20"/>
          <w:szCs w:val="20"/>
          <w:lang w:val="hy-AM"/>
        </w:rPr>
      </w:pPr>
    </w:p>
    <w:p w14:paraId="0177F853"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3. </w:t>
      </w:r>
      <w:r w:rsidRPr="00CF1E7B">
        <w:rPr>
          <w:rFonts w:ascii="GHEA Grapalat" w:hAnsi="GHEA Grapalat" w:cs="Sylfaen"/>
          <w:b/>
          <w:color w:val="000000" w:themeColor="text1"/>
          <w:sz w:val="20"/>
          <w:szCs w:val="20"/>
          <w:lang w:val="hy-AM"/>
        </w:rPr>
        <w:t>ԿՈՂՄԵՐԻ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ԻՐԱՎՈՒՆՔՆԵՐԸ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ԵՎ</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ՊԱՐՏԱԿԱՆՈՒԹՅՈՒՆՆԵՐԸ</w:t>
      </w:r>
      <w:r w:rsidRPr="00CF1E7B">
        <w:rPr>
          <w:rFonts w:ascii="GHEA Grapalat" w:hAnsi="GHEA Grapalat" w:cs="Times Armenian"/>
          <w:b/>
          <w:color w:val="000000" w:themeColor="text1"/>
          <w:sz w:val="20"/>
          <w:szCs w:val="20"/>
          <w:lang w:val="hy-AM"/>
        </w:rPr>
        <w:tab/>
      </w:r>
    </w:p>
    <w:p w14:paraId="727E497D"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3.1. </w:t>
      </w:r>
      <w:r w:rsidRPr="00CF1E7B">
        <w:rPr>
          <w:rFonts w:ascii="GHEA Grapalat" w:hAnsi="GHEA Grapalat" w:cs="Sylfaen"/>
          <w:b/>
          <w:color w:val="000000" w:themeColor="text1"/>
          <w:sz w:val="20"/>
          <w:szCs w:val="20"/>
          <w:lang w:val="hy-AM"/>
        </w:rPr>
        <w:t>Պատվիրատուն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իրավունք</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ունի</w:t>
      </w:r>
      <w:r w:rsidRPr="00CF1E7B">
        <w:rPr>
          <w:rFonts w:ascii="GHEA Grapalat" w:hAnsi="GHEA Grapalat" w:cs="Times Armenian"/>
          <w:b/>
          <w:color w:val="000000" w:themeColor="text1"/>
          <w:sz w:val="20"/>
          <w:szCs w:val="20"/>
          <w:lang w:val="hy-AM"/>
        </w:rPr>
        <w:t>`</w:t>
      </w:r>
    </w:p>
    <w:p w14:paraId="71D6293C"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3.1.1</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Ցանկացած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ժամանակ</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ստուգել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իրականացրած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ընթացքը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որակը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միջամտելու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վերջինիս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գործունեությանը</w:t>
      </w:r>
      <w:r w:rsidRPr="00CF1E7B">
        <w:rPr>
          <w:rFonts w:ascii="GHEA Grapalat" w:hAnsi="GHEA Grapalat" w:cs="Times Armenian"/>
          <w:color w:val="000000" w:themeColor="text1"/>
          <w:sz w:val="20"/>
          <w:szCs w:val="20"/>
          <w:lang w:val="hy-AM"/>
        </w:rPr>
        <w:t>.</w:t>
      </w:r>
    </w:p>
    <w:p w14:paraId="3FF8CCAC"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3.1.2 </w:t>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1.3 </w:t>
      </w:r>
      <w:r w:rsidRPr="00CF1E7B">
        <w:rPr>
          <w:rFonts w:ascii="GHEA Grapalat" w:hAnsi="GHEA Grapalat" w:cs="Sylfaen"/>
          <w:color w:val="000000" w:themeColor="text1"/>
          <w:sz w:val="20"/>
          <w:szCs w:val="20"/>
          <w:lang w:val="hy-AM"/>
        </w:rPr>
        <w:t>կետում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նշված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ներառյալ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գրաֆիկի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հայեցողությամբ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6.2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տույժը</w:t>
      </w:r>
      <w:r w:rsidRPr="00CF1E7B">
        <w:rPr>
          <w:rFonts w:ascii="GHEA Grapalat" w:hAnsi="GHEA Grapalat" w:cs="Tahoma"/>
          <w:color w:val="000000" w:themeColor="text1"/>
          <w:sz w:val="20"/>
          <w:szCs w:val="20"/>
          <w:lang w:val="hy-AM"/>
        </w:rPr>
        <w:t>։</w:t>
      </w:r>
    </w:p>
    <w:p w14:paraId="46D0AF49" w14:textId="1B743D93"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3.1.3</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Չընդունել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ՀՀ</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օրենսդրությամբ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դրույթներին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1.2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պահանջներին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չհամապատասխանելու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հայեցողությամբ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սահմանելով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անհատույց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ողջամիտ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6.2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ինչպես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նաև</w:t>
      </w:r>
      <w:r w:rsidRPr="00CF1E7B">
        <w:rPr>
          <w:rFonts w:ascii="GHEA Grapalat" w:hAnsi="GHEA Grapalat" w:cs="Times Armenian"/>
          <w:color w:val="000000" w:themeColor="text1"/>
          <w:sz w:val="20"/>
          <w:szCs w:val="20"/>
          <w:lang w:val="hy-AM"/>
        </w:rPr>
        <w:t xml:space="preserve"> 6.3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տուգանքը</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p>
    <w:p w14:paraId="4EE16454"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3.1.4</w:t>
      </w:r>
      <w:r w:rsidRPr="00CF1E7B">
        <w:rPr>
          <w:rFonts w:ascii="GHEA Grapalat" w:hAnsi="GHEA Grapalat"/>
          <w:color w:val="000000" w:themeColor="text1"/>
          <w:sz w:val="20"/>
          <w:szCs w:val="20"/>
          <w:lang w:val="hy-AM"/>
        </w:rPr>
        <w:tab/>
        <w:t xml:space="preserve"> </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Միակողմանի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հատուցելու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պատճառված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վնասները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եթե</w:t>
      </w:r>
      <w:r w:rsidRPr="00CF1E7B">
        <w:rPr>
          <w:rFonts w:ascii="GHEA Grapalat" w:hAnsi="GHEA Grapalat" w:cs="Times Armenian"/>
          <w:color w:val="000000" w:themeColor="text1"/>
          <w:sz w:val="20"/>
          <w:szCs w:val="20"/>
          <w:lang w:val="hy-AM"/>
        </w:rPr>
        <w:t>.</w:t>
      </w:r>
    </w:p>
    <w:p w14:paraId="37D2B811"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w:t>
      </w:r>
      <w:r w:rsidRPr="00CF1E7B">
        <w:rPr>
          <w:rFonts w:ascii="GHEA Grapalat" w:hAnsi="GHEA Grapalat" w:cs="Times Armenian"/>
          <w:color w:val="000000" w:themeColor="text1"/>
          <w:sz w:val="20"/>
          <w:szCs w:val="20"/>
          <w:lang w:val="hy-AM"/>
        </w:rPr>
        <w:t>)</w:t>
      </w:r>
      <w:r w:rsidRPr="00CF1E7B">
        <w:rPr>
          <w:rFonts w:ascii="GHEA Grapalat" w:hAnsi="GHEA Grapalat" w:cs="Times Armenian"/>
          <w:color w:val="000000" w:themeColor="text1"/>
          <w:sz w:val="20"/>
          <w:szCs w:val="20"/>
          <w:lang w:val="hy-AM"/>
        </w:rPr>
        <w:tab/>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ժամանակին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սկսում</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կատարումը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այնքան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դանդաղ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ժամանակին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ավարտը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դառնում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ակնհայտ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անհնար</w:t>
      </w:r>
      <w:r w:rsidRPr="00CF1E7B">
        <w:rPr>
          <w:rFonts w:ascii="GHEA Grapalat" w:hAnsi="GHEA Grapalat" w:cs="Times Armenian"/>
          <w:color w:val="000000" w:themeColor="text1"/>
          <w:sz w:val="20"/>
          <w:szCs w:val="20"/>
          <w:lang w:val="hy-AM"/>
        </w:rPr>
        <w:t xml:space="preserve">, </w:t>
      </w:r>
    </w:p>
    <w:p w14:paraId="29EC3DF1"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բ</w:t>
      </w:r>
      <w:r w:rsidRPr="00CF1E7B">
        <w:rPr>
          <w:rFonts w:ascii="GHEA Grapalat" w:hAnsi="GHEA Grapalat" w:cs="Times Armenian"/>
          <w:color w:val="000000" w:themeColor="text1"/>
          <w:sz w:val="20"/>
          <w:szCs w:val="20"/>
          <w:lang w:val="hy-AM"/>
        </w:rPr>
        <w:t>)</w:t>
      </w:r>
      <w:r w:rsidRPr="00CF1E7B">
        <w:rPr>
          <w:rFonts w:ascii="GHEA Grapalat" w:hAnsi="GHEA Grapalat" w:cs="Times Armenian"/>
          <w:color w:val="000000" w:themeColor="text1"/>
          <w:sz w:val="20"/>
          <w:szCs w:val="20"/>
          <w:lang w:val="hy-AM"/>
        </w:rPr>
        <w:tab/>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1.3 </w:t>
      </w:r>
      <w:r w:rsidRPr="00CF1E7B">
        <w:rPr>
          <w:rFonts w:ascii="GHEA Grapalat" w:hAnsi="GHEA Grapalat" w:cs="Sylfaen"/>
          <w:color w:val="000000" w:themeColor="text1"/>
          <w:sz w:val="20"/>
          <w:szCs w:val="20"/>
          <w:lang w:val="hy-AM"/>
        </w:rPr>
        <w:t>կետում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ներառյալ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գրաֆիկը</w:t>
      </w:r>
      <w:r w:rsidRPr="00CF1E7B">
        <w:rPr>
          <w:rFonts w:ascii="GHEA Grapalat" w:hAnsi="GHEA Grapalat" w:cs="Times Armenian"/>
          <w:color w:val="000000" w:themeColor="text1"/>
          <w:sz w:val="20"/>
          <w:szCs w:val="20"/>
          <w:lang w:val="hy-AM"/>
        </w:rPr>
        <w:t>),</w:t>
      </w:r>
    </w:p>
    <w:p w14:paraId="67111141" w14:textId="57247C5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lastRenderedPageBreak/>
        <w:t>գ</w:t>
      </w:r>
      <w:r w:rsidRPr="00CF1E7B">
        <w:rPr>
          <w:rFonts w:ascii="GHEA Grapalat" w:hAnsi="GHEA Grapalat"/>
          <w:color w:val="000000" w:themeColor="text1"/>
          <w:sz w:val="20"/>
          <w:szCs w:val="20"/>
          <w:lang w:val="hy-AM"/>
        </w:rPr>
        <w:t>)</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կատարված</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համապատասխանում</w:t>
      </w:r>
      <w:r w:rsidRPr="00CF1E7B">
        <w:rPr>
          <w:rFonts w:ascii="GHEA Grapalat" w:hAnsi="GHEA Grapalat" w:cs="Times Armenian"/>
          <w:color w:val="000000" w:themeColor="text1"/>
          <w:sz w:val="20"/>
          <w:szCs w:val="20"/>
          <w:lang w:val="hy-AM"/>
        </w:rPr>
        <w:t xml:space="preserve"> </w:t>
      </w:r>
      <w:r w:rsidR="00AD0AD8" w:rsidRPr="00CF1E7B">
        <w:rPr>
          <w:rFonts w:ascii="GHEA Grapalat" w:hAnsi="GHEA Grapalat" w:cs="Times Armenian"/>
          <w:color w:val="000000" w:themeColor="text1"/>
          <w:sz w:val="20"/>
          <w:szCs w:val="20"/>
          <w:lang w:val="hy-AM"/>
        </w:rPr>
        <w:t xml:space="preserve">սույն պայմանագրի 1.1 </w:t>
      </w:r>
      <w:r w:rsidR="00F97599" w:rsidRPr="00CF1E7B">
        <w:rPr>
          <w:rFonts w:ascii="GHEA Grapalat" w:hAnsi="GHEA Grapalat" w:cs="Times Armenian"/>
          <w:color w:val="000000" w:themeColor="text1"/>
          <w:sz w:val="20"/>
          <w:szCs w:val="20"/>
          <w:lang w:val="hy-AM"/>
        </w:rPr>
        <w:t>կամ</w:t>
      </w:r>
      <w:r w:rsidR="00AD0AD8" w:rsidRPr="00CF1E7B">
        <w:rPr>
          <w:rFonts w:ascii="GHEA Grapalat" w:hAnsi="GHEA Grapalat" w:cs="Times Armenian"/>
          <w:color w:val="000000" w:themeColor="text1"/>
          <w:sz w:val="20"/>
          <w:szCs w:val="20"/>
          <w:lang w:val="hy-AM"/>
        </w:rPr>
        <w:t xml:space="preserve"> 1.2 կետով </w:t>
      </w:r>
      <w:r w:rsidRPr="00CF1E7B">
        <w:rPr>
          <w:rFonts w:ascii="GHEA Grapalat" w:hAnsi="GHEA Grapalat" w:cs="Sylfaen"/>
          <w:color w:val="000000" w:themeColor="text1"/>
          <w:sz w:val="20"/>
          <w:szCs w:val="20"/>
          <w:lang w:val="hy-AM"/>
        </w:rPr>
        <w:t>սահմանված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պահանջներին</w:t>
      </w:r>
      <w:r w:rsidRPr="00CF1E7B">
        <w:rPr>
          <w:rFonts w:ascii="GHEA Grapalat" w:hAnsi="GHEA Grapalat" w:cs="Times Armenian"/>
          <w:color w:val="000000" w:themeColor="text1"/>
          <w:sz w:val="20"/>
          <w:szCs w:val="20"/>
          <w:lang w:val="hy-AM"/>
        </w:rPr>
        <w:t>,</w:t>
      </w:r>
    </w:p>
    <w:p w14:paraId="14CFC820"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դ</w:t>
      </w:r>
      <w:r w:rsidRPr="00CF1E7B">
        <w:rPr>
          <w:rFonts w:ascii="GHEA Grapalat" w:hAnsi="GHEA Grapalat" w:cs="Times Armenian"/>
          <w:color w:val="000000" w:themeColor="text1"/>
          <w:sz w:val="20"/>
          <w:szCs w:val="20"/>
          <w:lang w:val="hy-AM"/>
        </w:rPr>
        <w:t>)</w:t>
      </w:r>
      <w:r w:rsidRPr="00CF1E7B">
        <w:rPr>
          <w:rFonts w:ascii="GHEA Grapalat" w:hAnsi="GHEA Grapalat" w:cs="Times Armenian"/>
          <w:color w:val="000000" w:themeColor="text1"/>
          <w:sz w:val="20"/>
          <w:szCs w:val="20"/>
          <w:lang w:val="hy-AM"/>
        </w:rPr>
        <w:tab/>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խախտվել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3.1.3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հիմքերով</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անհատույց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ողջամիտ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ժամկետները</w:t>
      </w:r>
      <w:r w:rsidRPr="00CF1E7B">
        <w:rPr>
          <w:rFonts w:ascii="GHEA Grapalat" w:hAnsi="GHEA Grapalat" w:cs="Times Armenian"/>
          <w:color w:val="000000" w:themeColor="text1"/>
          <w:sz w:val="20"/>
          <w:szCs w:val="20"/>
          <w:lang w:val="hy-AM"/>
        </w:rPr>
        <w:t>.</w:t>
      </w:r>
    </w:p>
    <w:p w14:paraId="023D417B"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3.1.5</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ներկայացնել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երաշխիքային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Tahoma"/>
          <w:color w:val="000000" w:themeColor="text1"/>
          <w:sz w:val="20"/>
          <w:szCs w:val="20"/>
          <w:lang w:val="hy-AM"/>
        </w:rPr>
        <w:t>։</w:t>
      </w:r>
    </w:p>
    <w:p w14:paraId="0305B499"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3.1.6</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Լիազորել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անձի</w:t>
      </w:r>
      <w:r w:rsidRPr="00CF1E7B">
        <w:rPr>
          <w:rFonts w:ascii="GHEA Grapalat" w:hAnsi="GHEA Grapalat" w:cs="Times Armenian"/>
          <w:color w:val="000000" w:themeColor="text1"/>
          <w:sz w:val="20"/>
          <w:szCs w:val="20"/>
          <w:lang w:val="hy-AM"/>
        </w:rPr>
        <w:t>`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իրականացման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նկատմամբ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տեխնիկական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հսկողություն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իրականացնելու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նպատակով</w:t>
      </w:r>
      <w:r w:rsidRPr="00CF1E7B">
        <w:rPr>
          <w:rFonts w:ascii="GHEA Grapalat" w:hAnsi="GHEA Grapalat" w:cs="Times Armenian"/>
          <w:color w:val="000000" w:themeColor="text1"/>
          <w:sz w:val="20"/>
          <w:szCs w:val="20"/>
          <w:lang w:val="hy-AM"/>
        </w:rPr>
        <w:t>.</w:t>
      </w:r>
    </w:p>
    <w:p w14:paraId="0CEE0BCF"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3.1.7</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Մինչև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կատարած</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ընդունելը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հանձնելու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անավարտ</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օրենքով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հիմքերով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դադարեցնելու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ahoma"/>
          <w:color w:val="000000" w:themeColor="text1"/>
          <w:sz w:val="20"/>
          <w:szCs w:val="20"/>
          <w:lang w:val="hy-AM"/>
        </w:rPr>
        <w:t>։</w:t>
      </w:r>
    </w:p>
    <w:p w14:paraId="2347AD7B" w14:textId="77777777" w:rsidR="00F02279" w:rsidRPr="00CF1E7B" w:rsidRDefault="00F02279" w:rsidP="00F02279">
      <w:pPr>
        <w:tabs>
          <w:tab w:val="left" w:pos="1276"/>
        </w:tabs>
        <w:ind w:firstLine="720"/>
        <w:jc w:val="both"/>
        <w:rPr>
          <w:rFonts w:ascii="GHEA Grapalat" w:hAnsi="GHEA Grapalat"/>
          <w:b/>
          <w:i/>
          <w:color w:val="000000" w:themeColor="text1"/>
          <w:sz w:val="20"/>
          <w:szCs w:val="20"/>
          <w:lang w:val="hy-AM"/>
        </w:rPr>
      </w:pPr>
    </w:p>
    <w:p w14:paraId="0FD71D20" w14:textId="77777777" w:rsidR="00F02279" w:rsidRPr="00CF1E7B" w:rsidRDefault="00F02279" w:rsidP="00F02279">
      <w:pPr>
        <w:tabs>
          <w:tab w:val="left" w:pos="1276"/>
        </w:tabs>
        <w:ind w:firstLine="720"/>
        <w:jc w:val="both"/>
        <w:rPr>
          <w:rFonts w:ascii="GHEA Grapalat" w:hAnsi="GHEA Grapalat" w:cs="Times Armenian"/>
          <w:b/>
          <w:color w:val="000000" w:themeColor="text1"/>
          <w:sz w:val="20"/>
          <w:szCs w:val="20"/>
          <w:lang w:val="hy-AM"/>
        </w:rPr>
      </w:pPr>
      <w:r w:rsidRPr="00CF1E7B">
        <w:rPr>
          <w:rFonts w:ascii="GHEA Grapalat" w:hAnsi="GHEA Grapalat"/>
          <w:b/>
          <w:color w:val="000000" w:themeColor="text1"/>
          <w:sz w:val="20"/>
          <w:szCs w:val="20"/>
          <w:lang w:val="hy-AM"/>
        </w:rPr>
        <w:t xml:space="preserve">3.2. </w:t>
      </w:r>
      <w:r w:rsidRPr="00CF1E7B">
        <w:rPr>
          <w:rFonts w:ascii="GHEA Grapalat" w:hAnsi="GHEA Grapalat" w:cs="Sylfaen"/>
          <w:b/>
          <w:color w:val="000000" w:themeColor="text1"/>
          <w:sz w:val="20"/>
          <w:szCs w:val="20"/>
          <w:lang w:val="hy-AM"/>
        </w:rPr>
        <w:t>Պատվիրատուն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պարտավոր</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է</w:t>
      </w:r>
      <w:r w:rsidRPr="00CF1E7B">
        <w:rPr>
          <w:rFonts w:ascii="GHEA Grapalat" w:hAnsi="GHEA Grapalat" w:cs="Times Armenian"/>
          <w:b/>
          <w:color w:val="000000" w:themeColor="text1"/>
          <w:sz w:val="20"/>
          <w:szCs w:val="20"/>
          <w:lang w:val="hy-AM"/>
        </w:rPr>
        <w:t>`</w:t>
      </w:r>
    </w:p>
    <w:p w14:paraId="4A8502EE"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3.2.1</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Աշխատանքը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կատարելիս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աջակցել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դեպքերում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s="Times Armenian"/>
          <w:color w:val="000000" w:themeColor="text1"/>
          <w:sz w:val="20"/>
          <w:szCs w:val="20"/>
          <w:lang w:val="hy-AM"/>
        </w:rPr>
        <w:t>.</w:t>
      </w:r>
    </w:p>
    <w:p w14:paraId="6BCE480A" w14:textId="77777777" w:rsidR="00F02279" w:rsidRPr="00CF1E7B" w:rsidRDefault="00F02279" w:rsidP="00F02279">
      <w:pPr>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3.2.2 Պ</w:t>
      </w:r>
      <w:r w:rsidRPr="00CF1E7B">
        <w:rPr>
          <w:rFonts w:ascii="GHEA Grapalat" w:hAnsi="GHEA Grapalat" w:cs="Sylfaen"/>
          <w:color w:val="000000" w:themeColor="text1"/>
          <w:sz w:val="20"/>
          <w:szCs w:val="20"/>
          <w:lang w:val="hy-AM"/>
        </w:rPr>
        <w:t>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մասնակցությամբ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զննել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ընդունել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կատարված</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իսկ</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պայմանագրից</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վատթարացնող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շեղումներ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հայտնաբերելու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դեպքերում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այդ</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անհապաղ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Կապալառուին</w:t>
      </w:r>
      <w:r w:rsidRPr="00CF1E7B">
        <w:rPr>
          <w:rFonts w:ascii="GHEA Grapalat" w:hAnsi="GHEA Grapalat" w:cs="Times Armenian"/>
          <w:color w:val="000000" w:themeColor="text1"/>
          <w:sz w:val="20"/>
          <w:szCs w:val="20"/>
          <w:lang w:val="hy-AM"/>
        </w:rPr>
        <w:t>.</w:t>
      </w:r>
    </w:p>
    <w:p w14:paraId="63AE90D5"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3.2.3</w:t>
      </w:r>
      <w:r w:rsidRPr="00CF1E7B">
        <w:rPr>
          <w:rFonts w:ascii="GHEA Grapalat" w:hAnsi="GHEA Grapalat"/>
          <w:color w:val="000000" w:themeColor="text1"/>
          <w:sz w:val="20"/>
          <w:szCs w:val="20"/>
          <w:lang w:val="hy-AM"/>
        </w:rPr>
        <w:tab/>
        <w:t xml:space="preserve"> 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ուժի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մեջ</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մտնելու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պահից</w:t>
      </w:r>
      <w:r w:rsidRPr="00CF1E7B">
        <w:rPr>
          <w:rFonts w:ascii="GHEA Grapalat" w:hAnsi="GHEA Grapalat" w:cs="Times Armenian"/>
          <w:color w:val="000000" w:themeColor="text1"/>
          <w:sz w:val="20"/>
          <w:szCs w:val="20"/>
          <w:lang w:val="hy-AM"/>
        </w:rPr>
        <w:t xml:space="preserve"> 5 </w:t>
      </w:r>
      <w:r w:rsidRPr="00CF1E7B">
        <w:rPr>
          <w:rFonts w:ascii="GHEA Grapalat" w:hAnsi="GHEA Grapalat" w:cs="Sylfaen"/>
          <w:color w:val="000000" w:themeColor="text1"/>
          <w:sz w:val="20"/>
          <w:szCs w:val="20"/>
          <w:lang w:val="hy-AM"/>
        </w:rPr>
        <w:t>աշխատանքային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օրվա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ընթացքում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տրամադրել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իրականացման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համապատասխան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տարածք</w:t>
      </w:r>
      <w:r w:rsidRPr="00CF1E7B">
        <w:rPr>
          <w:rFonts w:ascii="GHEA Grapalat" w:hAnsi="GHEA Grapalat" w:cs="Times Armenian"/>
          <w:color w:val="000000" w:themeColor="text1"/>
          <w:sz w:val="20"/>
          <w:szCs w:val="20"/>
          <w:lang w:val="hy-AM"/>
        </w:rPr>
        <w:t>.</w:t>
      </w:r>
    </w:p>
    <w:p w14:paraId="46D6EB0D" w14:textId="77777777" w:rsidR="005717D8"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 xml:space="preserve">3.2.4 </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1.3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ընդունելու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վերջինիս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գումարները</w:t>
      </w:r>
      <w:r w:rsidR="005717D8" w:rsidRPr="00CF1E7B">
        <w:rPr>
          <w:rFonts w:ascii="GHEA Grapalat" w:hAnsi="GHEA Grapalat" w:cs="Times Armenian"/>
          <w:color w:val="000000" w:themeColor="text1"/>
          <w:sz w:val="20"/>
          <w:szCs w:val="20"/>
          <w:lang w:val="hy-AM"/>
        </w:rPr>
        <w:t>.</w:t>
      </w:r>
    </w:p>
    <w:p w14:paraId="2A61C312" w14:textId="65DD0EC2" w:rsidR="005717D8" w:rsidRPr="00CF1E7B" w:rsidRDefault="005717D8" w:rsidP="00AD3BB8">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Times Armenian"/>
          <w:color w:val="000000" w:themeColor="text1"/>
          <w:sz w:val="20"/>
          <w:szCs w:val="20"/>
          <w:lang w:val="hy-AM"/>
        </w:rPr>
        <w:t>3.2.5 Պայմանագրի 3.4.3 կետի 2-րդ ենթակետով նախատեսված գրավոր համաձայնությունը Կապալառուին տրամադրել ....... օրվա ընթացքում:</w:t>
      </w:r>
      <w:r w:rsidRPr="00CF1E7B">
        <w:rPr>
          <w:rFonts w:ascii="GHEA Grapalat" w:hAnsi="GHEA Grapalat" w:cs="Sylfaen"/>
          <w:color w:val="000000" w:themeColor="text1"/>
          <w:sz w:val="20"/>
          <w:szCs w:val="20"/>
          <w:lang w:val="hy-AM"/>
        </w:rPr>
        <w:t>Եթե սույն կետով սահմանված ժամկետում Պատվիրատուն Կապալատուին չի տրամադրում գրավոր համաձայնությունը (անհամաձայնո</w:t>
      </w:r>
      <w:r w:rsidR="00541BC3" w:rsidRPr="00CF1E7B">
        <w:rPr>
          <w:rFonts w:ascii="GHEA Grapalat" w:hAnsi="GHEA Grapalat" w:cs="Sylfaen"/>
          <w:color w:val="000000" w:themeColor="text1"/>
          <w:sz w:val="20"/>
          <w:szCs w:val="20"/>
          <w:lang w:val="hy-AM"/>
        </w:rPr>
        <w:t>ւ</w:t>
      </w:r>
      <w:r w:rsidRPr="00CF1E7B">
        <w:rPr>
          <w:rFonts w:ascii="GHEA Grapalat" w:hAnsi="GHEA Grapalat" w:cs="Sylfaen"/>
          <w:color w:val="000000" w:themeColor="text1"/>
          <w:sz w:val="20"/>
          <w:szCs w:val="20"/>
          <w:lang w:val="hy-AM"/>
        </w:rPr>
        <w:t xml:space="preserve">թյունը), ապա համաձայնությունը Կապալառուի կողմից համարվում է ստացված: 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w:t>
      </w:r>
      <w:r w:rsidR="003A0DD7" w:rsidRPr="00CF1E7B">
        <w:rPr>
          <w:rFonts w:ascii="GHEA Grapalat" w:hAnsi="GHEA Grapalat" w:cs="Sylfaen"/>
          <w:color w:val="000000" w:themeColor="text1"/>
          <w:sz w:val="20"/>
          <w:szCs w:val="20"/>
          <w:lang w:val="hy-AM"/>
        </w:rPr>
        <w:t>հասցեները, որոնց պետք է ուղարկվեն տեղեկությունները:</w:t>
      </w:r>
      <w:r w:rsidRPr="00CF1E7B">
        <w:rPr>
          <w:rFonts w:ascii="GHEA Grapalat" w:hAnsi="GHEA Grapalat" w:cs="Sylfaen"/>
          <w:color w:val="000000" w:themeColor="text1"/>
          <w:sz w:val="20"/>
          <w:szCs w:val="20"/>
          <w:lang w:val="hy-AM"/>
        </w:rPr>
        <w:t xml:space="preserve"> </w:t>
      </w:r>
      <w:r w:rsidR="003A0DD7" w:rsidRPr="00CF1E7B">
        <w:rPr>
          <w:rFonts w:ascii="GHEA Grapalat" w:hAnsi="GHEA Grapalat" w:cs="Sylfaen"/>
          <w:color w:val="000000" w:themeColor="text1"/>
          <w:sz w:val="20"/>
          <w:szCs w:val="20"/>
          <w:lang w:val="hy-AM"/>
        </w:rPr>
        <w:t>Սույն կետով նախատեսված փաստաթղթերը հանդիսանում են կատարողական ակտերի անբաժանելի մասը:</w:t>
      </w:r>
      <w:r w:rsidRPr="00CF1E7B">
        <w:rPr>
          <w:rFonts w:ascii="GHEA Grapalat" w:hAnsi="GHEA Grapalat" w:cs="Sylfaen"/>
          <w:color w:val="000000" w:themeColor="text1"/>
          <w:sz w:val="20"/>
          <w:szCs w:val="20"/>
          <w:lang w:val="hy-AM"/>
        </w:rPr>
        <w:t xml:space="preserve">  </w:t>
      </w:r>
    </w:p>
    <w:p w14:paraId="34185577" w14:textId="77777777" w:rsidR="00F02279" w:rsidRPr="00CF1E7B" w:rsidRDefault="00F02279" w:rsidP="00F02279">
      <w:pPr>
        <w:tabs>
          <w:tab w:val="left" w:pos="1276"/>
        </w:tabs>
        <w:ind w:firstLine="720"/>
        <w:jc w:val="both"/>
        <w:rPr>
          <w:rFonts w:ascii="GHEA Grapalat" w:hAnsi="GHEA Grapalat"/>
          <w:b/>
          <w:i/>
          <w:color w:val="000000" w:themeColor="text1"/>
          <w:lang w:val="hy-AM"/>
        </w:rPr>
      </w:pPr>
    </w:p>
    <w:p w14:paraId="24938488"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3.3. </w:t>
      </w:r>
      <w:r w:rsidRPr="00CF1E7B">
        <w:rPr>
          <w:rFonts w:ascii="GHEA Grapalat" w:hAnsi="GHEA Grapalat" w:cs="Sylfaen"/>
          <w:b/>
          <w:color w:val="000000" w:themeColor="text1"/>
          <w:sz w:val="20"/>
          <w:szCs w:val="20"/>
          <w:lang w:val="hy-AM"/>
        </w:rPr>
        <w:t>Կապալառուն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իրավունք</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ունի</w:t>
      </w:r>
      <w:r w:rsidRPr="00CF1E7B">
        <w:rPr>
          <w:rFonts w:ascii="GHEA Grapalat" w:hAnsi="GHEA Grapalat" w:cs="Times Armenian"/>
          <w:b/>
          <w:color w:val="000000" w:themeColor="text1"/>
          <w:sz w:val="20"/>
          <w:szCs w:val="20"/>
          <w:lang w:val="hy-AM"/>
        </w:rPr>
        <w:t>`</w:t>
      </w:r>
    </w:p>
    <w:p w14:paraId="4A502820"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3.3.1</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1.3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հանձնելու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5.1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գումարը</w:t>
      </w:r>
      <w:r w:rsidRPr="00CF1E7B">
        <w:rPr>
          <w:rFonts w:ascii="GHEA Grapalat" w:hAnsi="GHEA Grapalat" w:cs="Tahoma"/>
          <w:color w:val="000000" w:themeColor="text1"/>
          <w:sz w:val="20"/>
          <w:szCs w:val="20"/>
          <w:lang w:val="hy-AM"/>
        </w:rPr>
        <w:t>։</w:t>
      </w:r>
    </w:p>
    <w:p w14:paraId="002041D9"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3.3.2</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5.4 </w:t>
      </w:r>
      <w:r w:rsidRPr="00CF1E7B">
        <w:rPr>
          <w:rFonts w:ascii="GHEA Grapalat" w:hAnsi="GHEA Grapalat" w:cs="Sylfaen"/>
          <w:color w:val="000000" w:themeColor="text1"/>
          <w:sz w:val="20"/>
          <w:szCs w:val="20"/>
          <w:lang w:val="hy-AM"/>
        </w:rPr>
        <w:t>կետում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նշված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6.5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տույժը</w:t>
      </w:r>
      <w:r w:rsidRPr="00CF1E7B">
        <w:rPr>
          <w:rFonts w:ascii="GHEA Grapalat" w:hAnsi="GHEA Grapalat" w:cs="Tahoma"/>
          <w:color w:val="000000" w:themeColor="text1"/>
          <w:sz w:val="20"/>
          <w:szCs w:val="20"/>
          <w:lang w:val="hy-AM"/>
        </w:rPr>
        <w:t>։</w:t>
      </w:r>
    </w:p>
    <w:p w14:paraId="708ADCB9" w14:textId="77777777" w:rsidR="00F02279" w:rsidRPr="00CF1E7B" w:rsidRDefault="00F02279" w:rsidP="00F02279">
      <w:pPr>
        <w:tabs>
          <w:tab w:val="left" w:pos="1276"/>
        </w:tabs>
        <w:ind w:firstLine="720"/>
        <w:jc w:val="both"/>
        <w:rPr>
          <w:rFonts w:ascii="GHEA Grapalat" w:hAnsi="GHEA Grapalat"/>
          <w:b/>
          <w:i/>
          <w:color w:val="000000" w:themeColor="text1"/>
          <w:sz w:val="20"/>
          <w:szCs w:val="20"/>
          <w:lang w:val="hy-AM"/>
        </w:rPr>
      </w:pPr>
      <w:r w:rsidRPr="00CF1E7B">
        <w:rPr>
          <w:rFonts w:ascii="GHEA Grapalat" w:hAnsi="GHEA Grapalat"/>
          <w:b/>
          <w:i/>
          <w:color w:val="000000" w:themeColor="text1"/>
          <w:sz w:val="20"/>
          <w:szCs w:val="20"/>
          <w:lang w:val="hy-AM"/>
        </w:rPr>
        <w:tab/>
      </w:r>
    </w:p>
    <w:p w14:paraId="1A429C92"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3.4. </w:t>
      </w:r>
      <w:r w:rsidRPr="00CF1E7B">
        <w:rPr>
          <w:rFonts w:ascii="GHEA Grapalat" w:hAnsi="GHEA Grapalat" w:cs="Sylfaen"/>
          <w:b/>
          <w:color w:val="000000" w:themeColor="text1"/>
          <w:sz w:val="20"/>
          <w:szCs w:val="20"/>
          <w:lang w:val="hy-AM"/>
        </w:rPr>
        <w:t>Կապալառուն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պարտավոր</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է</w:t>
      </w:r>
      <w:r w:rsidRPr="00CF1E7B">
        <w:rPr>
          <w:rFonts w:ascii="GHEA Grapalat" w:hAnsi="GHEA Grapalat" w:cs="Times Armenian"/>
          <w:b/>
          <w:color w:val="000000" w:themeColor="text1"/>
          <w:sz w:val="20"/>
          <w:szCs w:val="20"/>
          <w:lang w:val="hy-AM"/>
        </w:rPr>
        <w:t>`</w:t>
      </w:r>
    </w:p>
    <w:p w14:paraId="087D5C8B" w14:textId="3D957349"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3.4.1</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Աշխատանքների առնվազն ----- տոկոսը կատարել անձամբ, պայմանագրով նախատեսված կարգով և ժամկետներում, իր</w:t>
      </w:r>
      <w:r w:rsidR="005746E8" w:rsidRPr="00CF1E7B">
        <w:rPr>
          <w:rFonts w:ascii="GHEA Grapalat" w:hAnsi="GHEA Grapalat" w:cs="Sylfaen"/>
          <w:color w:val="000000" w:themeColor="text1"/>
          <w:sz w:val="20"/>
          <w:szCs w:val="20"/>
          <w:lang w:val="hy-AM"/>
        </w:rPr>
        <w:t xml:space="preserve"> </w:t>
      </w:r>
      <w:r w:rsidR="00E934F6" w:rsidRPr="00CF1E7B">
        <w:rPr>
          <w:rFonts w:ascii="GHEA Grapalat" w:hAnsi="GHEA Grapalat" w:cs="Sylfaen"/>
          <w:color w:val="000000" w:themeColor="text1"/>
          <w:sz w:val="20"/>
          <w:szCs w:val="20"/>
          <w:lang w:val="hy-AM"/>
        </w:rPr>
        <w:t>աշխատանքային և տեխնիկական ռեսուրսով</w:t>
      </w:r>
      <w:r w:rsidR="00E934F6" w:rsidRPr="00CF1E7B" w:rsidDel="00E934F6">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 ինչպես նաև անհրաժեշտ </w:t>
      </w:r>
      <w:r w:rsidR="00E934F6" w:rsidRPr="00CF1E7B">
        <w:rPr>
          <w:rFonts w:ascii="GHEA Grapalat" w:hAnsi="GHEA Grapalat" w:cs="Sylfaen"/>
          <w:color w:val="000000" w:themeColor="text1"/>
          <w:sz w:val="20"/>
          <w:szCs w:val="20"/>
          <w:lang w:val="hy-AM"/>
        </w:rPr>
        <w:t>շինարարական նյութերով, միջոցներով</w:t>
      </w:r>
      <w:r w:rsidR="00E934F6" w:rsidRPr="00CF1E7B" w:rsidDel="00E934F6">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ու պատշաճ որակով` նախագծին և ծավալաթերթին համապատասխան։</w:t>
      </w:r>
    </w:p>
    <w:p w14:paraId="5637674B" w14:textId="0074626B" w:rsidR="006D3529" w:rsidRPr="00CF1E7B" w:rsidRDefault="00F02279" w:rsidP="00EC20A0">
      <w:pPr>
        <w:ind w:firstLine="709"/>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3.4.2</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Կատարել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վերաբերյալ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ցուցումները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եթե</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դրանք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հակասում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պայմաններին</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p>
    <w:p w14:paraId="431238D0" w14:textId="77777777" w:rsidR="000B55AD"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t>3.4.3</w:t>
      </w:r>
      <w:r w:rsidRPr="00CF1E7B">
        <w:rPr>
          <w:rFonts w:ascii="GHEA Grapalat" w:hAnsi="GHEA Grapalat"/>
          <w:color w:val="000000" w:themeColor="text1"/>
          <w:sz w:val="20"/>
          <w:szCs w:val="20"/>
          <w:lang w:val="hy-AM"/>
        </w:rPr>
        <w:tab/>
        <w:t xml:space="preserve"> </w:t>
      </w:r>
      <w:r w:rsidRPr="00CF1E7B">
        <w:rPr>
          <w:rFonts w:ascii="GHEA Grapalat" w:hAnsi="GHEA Grapalat" w:cs="Sylfaen"/>
          <w:color w:val="000000" w:themeColor="text1"/>
          <w:sz w:val="20"/>
          <w:szCs w:val="20"/>
          <w:lang w:val="hy-AM"/>
        </w:rPr>
        <w:t>Ապահովել</w:t>
      </w:r>
      <w:r w:rsidR="000B55AD" w:rsidRPr="00CF1E7B">
        <w:rPr>
          <w:rFonts w:ascii="GHEA Grapalat" w:hAnsi="GHEA Grapalat" w:cs="Sylfaen"/>
          <w:color w:val="000000" w:themeColor="text1"/>
          <w:sz w:val="20"/>
          <w:szCs w:val="20"/>
          <w:lang w:val="hy-AM"/>
        </w:rPr>
        <w:t>՝</w:t>
      </w:r>
    </w:p>
    <w:p w14:paraId="62566912" w14:textId="04915C42" w:rsidR="000B55AD" w:rsidRPr="00CF1E7B" w:rsidRDefault="000B55AD"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w:t>
      </w:r>
      <w:r w:rsidR="00F02279" w:rsidRPr="00CF1E7B">
        <w:rPr>
          <w:rFonts w:ascii="GHEA Grapalat" w:hAnsi="GHEA Grapalat" w:cs="Times Armenian"/>
          <w:color w:val="000000" w:themeColor="text1"/>
          <w:sz w:val="20"/>
          <w:szCs w:val="20"/>
          <w:lang w:val="hy-AM"/>
        </w:rPr>
        <w:t xml:space="preserve"> </w:t>
      </w:r>
      <w:r w:rsidR="00F02279" w:rsidRPr="00CF1E7B">
        <w:rPr>
          <w:rFonts w:ascii="GHEA Grapalat" w:hAnsi="GHEA Grapalat" w:cs="Sylfaen"/>
          <w:color w:val="000000" w:themeColor="text1"/>
          <w:sz w:val="20"/>
          <w:szCs w:val="20"/>
          <w:lang w:val="hy-AM"/>
        </w:rPr>
        <w:t>շինմոնտաժային աշխատանքների կատարումը</w:t>
      </w:r>
      <w:r w:rsidR="006244AB" w:rsidRPr="00CF1E7B">
        <w:rPr>
          <w:rFonts w:ascii="GHEA Grapalat" w:hAnsi="GHEA Grapalat" w:cs="Sylfaen"/>
          <w:color w:val="000000" w:themeColor="text1"/>
          <w:sz w:val="20"/>
          <w:szCs w:val="20"/>
          <w:lang w:val="hy-AM"/>
        </w:rPr>
        <w:t xml:space="preserve"> </w:t>
      </w:r>
      <w:r w:rsidR="00E6777B" w:rsidRPr="00CF1E7B">
        <w:rPr>
          <w:rFonts w:ascii="GHEA Grapalat" w:hAnsi="GHEA Grapalat" w:cs="Sylfaen"/>
          <w:color w:val="000000" w:themeColor="text1"/>
          <w:sz w:val="20"/>
          <w:szCs w:val="20"/>
          <w:lang w:val="hy-AM"/>
        </w:rPr>
        <w:t xml:space="preserve">քաղաքաշինական նորմատիվատեխնիկական փաստաթղթերի և սույն պայմանագրի պայմաններին </w:t>
      </w:r>
      <w:r w:rsidR="00F02279" w:rsidRPr="00CF1E7B">
        <w:rPr>
          <w:rFonts w:ascii="GHEA Grapalat" w:hAnsi="GHEA Grapalat" w:cs="Sylfaen"/>
          <w:color w:val="000000" w:themeColor="text1"/>
          <w:sz w:val="20"/>
          <w:szCs w:val="20"/>
          <w:lang w:val="hy-AM"/>
        </w:rPr>
        <w:t xml:space="preserve">համապատասխան, կատարել իր կողմից մոնտաժված </w:t>
      </w:r>
      <w:r w:rsidR="00E6777B" w:rsidRPr="00CF1E7B">
        <w:rPr>
          <w:rFonts w:ascii="GHEA Grapalat" w:hAnsi="GHEA Grapalat" w:cs="Sylfaen"/>
          <w:color w:val="000000" w:themeColor="text1"/>
          <w:sz w:val="20"/>
          <w:szCs w:val="20"/>
          <w:lang w:val="hy-AM"/>
        </w:rPr>
        <w:t xml:space="preserve">ինժեներական հաղորդակցուղիների համակարգերի </w:t>
      </w:r>
      <w:r w:rsidR="00F02279" w:rsidRPr="00CF1E7B">
        <w:rPr>
          <w:rFonts w:ascii="GHEA Grapalat" w:hAnsi="GHEA Grapalat" w:cs="Sylfaen"/>
          <w:color w:val="000000" w:themeColor="text1"/>
          <w:sz w:val="20"/>
          <w:szCs w:val="20"/>
          <w:lang w:val="hy-AM"/>
        </w:rPr>
        <w:t>(</w:t>
      </w:r>
      <w:r w:rsidR="00E6777B" w:rsidRPr="00CF1E7B">
        <w:rPr>
          <w:rFonts w:ascii="GHEA Grapalat" w:hAnsi="GHEA Grapalat" w:cs="Sylfaen"/>
          <w:color w:val="000000" w:themeColor="text1"/>
          <w:sz w:val="20"/>
          <w:szCs w:val="20"/>
          <w:lang w:val="hy-AM"/>
        </w:rPr>
        <w:t>էլեկտրամատակարարման</w:t>
      </w:r>
      <w:r w:rsidR="00F02279" w:rsidRPr="00CF1E7B">
        <w:rPr>
          <w:rFonts w:ascii="GHEA Grapalat" w:hAnsi="GHEA Grapalat" w:cs="Sylfaen"/>
          <w:color w:val="000000" w:themeColor="text1"/>
          <w:sz w:val="20"/>
          <w:szCs w:val="20"/>
          <w:lang w:val="hy-AM"/>
        </w:rPr>
        <w:t xml:space="preserve">, ջեռուցման, ջրամատակարարման, կոյուղու, </w:t>
      </w:r>
      <w:r w:rsidR="00E6777B" w:rsidRPr="00CF1E7B">
        <w:rPr>
          <w:rFonts w:ascii="GHEA Grapalat" w:hAnsi="GHEA Grapalat" w:cs="Sylfaen"/>
          <w:color w:val="000000" w:themeColor="text1"/>
          <w:sz w:val="20"/>
          <w:szCs w:val="20"/>
          <w:lang w:val="hy-AM"/>
        </w:rPr>
        <w:t>oդափոխության</w:t>
      </w:r>
      <w:r w:rsidR="00F02279" w:rsidRPr="00CF1E7B">
        <w:rPr>
          <w:rFonts w:ascii="GHEA Grapalat" w:hAnsi="GHEA Grapalat" w:cs="Sylfaen"/>
          <w:color w:val="000000" w:themeColor="text1"/>
          <w:sz w:val="20"/>
          <w:szCs w:val="20"/>
          <w:lang w:val="hy-AM"/>
        </w:rPr>
        <w:t>և այլն) անհատական փորձարկում, մասնակցել սարքավորման համալիր փորձարկմանը</w:t>
      </w:r>
      <w:r w:rsidRPr="00CF1E7B">
        <w:rPr>
          <w:rFonts w:ascii="GHEA Grapalat" w:hAnsi="GHEA Grapalat" w:cs="Sylfaen"/>
          <w:color w:val="000000" w:themeColor="text1"/>
          <w:sz w:val="20"/>
          <w:szCs w:val="20"/>
          <w:lang w:val="hy-AM"/>
        </w:rPr>
        <w:t>.</w:t>
      </w:r>
    </w:p>
    <w:p w14:paraId="4A285B9F" w14:textId="766BD068" w:rsidR="00F02279" w:rsidRPr="00CF1E7B" w:rsidRDefault="000B55AD"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2)</w:t>
      </w:r>
      <w:r w:rsidR="00AD0AD8" w:rsidRPr="00CF1E7B">
        <w:rPr>
          <w:rFonts w:ascii="GHEA Grapalat" w:hAnsi="GHEA Grapalat" w:cs="Sylfaen"/>
          <w:color w:val="000000" w:themeColor="text1"/>
          <w:sz w:val="20"/>
          <w:szCs w:val="20"/>
          <w:lang w:val="hy-AM"/>
        </w:rPr>
        <w:t xml:space="preserve"> </w:t>
      </w:r>
      <w:r w:rsidR="00AD0AD8" w:rsidRPr="00CF1E7B">
        <w:rPr>
          <w:rFonts w:ascii="GHEA Grapalat" w:hAnsi="GHEA Grapalat" w:cs="Sylfaen"/>
          <w:color w:val="000000" w:themeColor="text1"/>
          <w:sz w:val="20"/>
          <w:lang w:val="hy-AM"/>
        </w:rPr>
        <w:t>նախագծային փաստաթղթերով</w:t>
      </w:r>
      <w:r w:rsidR="009C51BA" w:rsidRPr="00CF1E7B">
        <w:rPr>
          <w:rFonts w:ascii="GHEA Grapalat" w:hAnsi="GHEA Grapalat" w:cs="Sylfaen"/>
          <w:color w:val="000000" w:themeColor="text1"/>
          <w:sz w:val="20"/>
          <w:lang w:val="hy-AM"/>
        </w:rPr>
        <w:t xml:space="preserve"> </w:t>
      </w:r>
      <w:r w:rsidR="00AD0AD8" w:rsidRPr="00CF1E7B">
        <w:rPr>
          <w:rFonts w:ascii="GHEA Grapalat" w:hAnsi="GHEA Grapalat" w:cs="Sylfaen"/>
          <w:color w:val="000000" w:themeColor="text1"/>
          <w:sz w:val="20"/>
          <w:lang w:val="hy-AM"/>
        </w:rPr>
        <w:t>սահմանված տեխնիկական բնութագրերին և երաշխիքային սպասարկման պայմաններին համապատասխանող նյութեր</w:t>
      </w:r>
      <w:r w:rsidR="009C51BA" w:rsidRPr="00CF1E7B">
        <w:rPr>
          <w:rFonts w:ascii="GHEA Grapalat" w:hAnsi="GHEA Grapalat" w:cs="Sylfaen"/>
          <w:color w:val="000000" w:themeColor="text1"/>
          <w:sz w:val="20"/>
          <w:lang w:val="hy-AM"/>
        </w:rPr>
        <w:t>ի</w:t>
      </w:r>
      <w:r w:rsidR="00AD0AD8" w:rsidRPr="00CF1E7B">
        <w:rPr>
          <w:rFonts w:ascii="GHEA Grapalat" w:hAnsi="GHEA Grapalat" w:cs="Sylfaen"/>
          <w:color w:val="000000" w:themeColor="text1"/>
          <w:sz w:val="20"/>
          <w:lang w:val="hy-AM"/>
        </w:rPr>
        <w:t xml:space="preserve"> և (կամ) սարքերի ու սարքավորումների տեղադր</w:t>
      </w:r>
      <w:r w:rsidR="009C51BA" w:rsidRPr="00CF1E7B">
        <w:rPr>
          <w:rFonts w:ascii="GHEA Grapalat" w:hAnsi="GHEA Grapalat" w:cs="Sylfaen"/>
          <w:color w:val="000000" w:themeColor="text1"/>
          <w:sz w:val="20"/>
          <w:lang w:val="hy-AM"/>
        </w:rPr>
        <w:t>ումը</w:t>
      </w:r>
      <w:r w:rsidR="00AD0AD8" w:rsidRPr="00CF1E7B">
        <w:rPr>
          <w:rFonts w:ascii="GHEA Grapalat" w:hAnsi="GHEA Grapalat" w:cs="Sylfaen"/>
          <w:color w:val="000000" w:themeColor="text1"/>
          <w:sz w:val="20"/>
          <w:lang w:val="hy-AM"/>
        </w:rPr>
        <w:t xml:space="preserve"> (օգտագործ</w:t>
      </w:r>
      <w:r w:rsidR="009C51BA" w:rsidRPr="00CF1E7B">
        <w:rPr>
          <w:rFonts w:ascii="GHEA Grapalat" w:hAnsi="GHEA Grapalat" w:cs="Sylfaen"/>
          <w:color w:val="000000" w:themeColor="text1"/>
          <w:sz w:val="20"/>
          <w:lang w:val="hy-AM"/>
        </w:rPr>
        <w:t>ումը</w:t>
      </w:r>
      <w:r w:rsidR="00AD0AD8" w:rsidRPr="00CF1E7B">
        <w:rPr>
          <w:rFonts w:ascii="GHEA Grapalat" w:hAnsi="GHEA Grapalat" w:cs="Sylfaen"/>
          <w:color w:val="000000" w:themeColor="text1"/>
          <w:sz w:val="20"/>
          <w:lang w:val="hy-AM"/>
        </w:rPr>
        <w:t xml:space="preserve">)՝ մինչև տեղադրումը </w:t>
      </w:r>
      <w:r w:rsidR="009C51BA" w:rsidRPr="00CF1E7B">
        <w:rPr>
          <w:rFonts w:ascii="GHEA Grapalat" w:hAnsi="GHEA Grapalat" w:cs="Sylfaen"/>
          <w:color w:val="000000" w:themeColor="text1"/>
          <w:sz w:val="20"/>
          <w:lang w:val="hy-AM"/>
        </w:rPr>
        <w:t xml:space="preserve">(օգտագործումը) </w:t>
      </w:r>
      <w:r w:rsidR="00AD0AD8" w:rsidRPr="00CF1E7B">
        <w:rPr>
          <w:rFonts w:ascii="GHEA Grapalat" w:hAnsi="GHEA Grapalat" w:cs="Sylfaen"/>
          <w:color w:val="000000" w:themeColor="text1"/>
          <w:sz w:val="20"/>
          <w:lang w:val="hy-AM"/>
        </w:rPr>
        <w:t xml:space="preserve">դրանց տեխնիկական բնութագրերը, ապրանքային նշանները, ֆիրմային անվանումները, մակնիշները և երաշխիքային ժամկետները նախապես </w:t>
      </w:r>
      <w:r w:rsidR="008D5ADA" w:rsidRPr="00CF1E7B">
        <w:rPr>
          <w:rFonts w:ascii="GHEA Grapalat" w:hAnsi="GHEA Grapalat" w:cs="Sylfaen"/>
          <w:color w:val="000000" w:themeColor="text1"/>
          <w:sz w:val="20"/>
          <w:lang w:val="hy-AM"/>
        </w:rPr>
        <w:t xml:space="preserve">գրավոր </w:t>
      </w:r>
      <w:r w:rsidR="00AD0AD8" w:rsidRPr="00CF1E7B">
        <w:rPr>
          <w:rFonts w:ascii="GHEA Grapalat" w:hAnsi="GHEA Grapalat" w:cs="Sylfaen"/>
          <w:color w:val="000000" w:themeColor="text1"/>
          <w:sz w:val="20"/>
          <w:lang w:val="hy-AM"/>
        </w:rPr>
        <w:t xml:space="preserve">համաձայնեցնելով պատվիրատուի հետ: </w:t>
      </w:r>
    </w:p>
    <w:p w14:paraId="094FCA04" w14:textId="71C9B2E1"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lastRenderedPageBreak/>
        <w:t xml:space="preserve">3.4.4 </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հանձնելիս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նրան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կանոնների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որոնց պահպանումն անհրաժեշտ է աշխատանքի արդյունքի արդյունավետ և անվտանգ օգտագործման </w:t>
      </w:r>
      <w:r w:rsidR="00E92291" w:rsidRPr="00CF1E7B">
        <w:rPr>
          <w:rFonts w:ascii="GHEA Grapalat" w:hAnsi="GHEA Grapalat" w:cs="Sylfaen"/>
          <w:color w:val="000000" w:themeColor="text1"/>
          <w:sz w:val="20"/>
          <w:szCs w:val="20"/>
          <w:lang w:val="hy-AM"/>
        </w:rPr>
        <w:t xml:space="preserve">(շահագործման) </w:t>
      </w:r>
      <w:r w:rsidRPr="00CF1E7B">
        <w:rPr>
          <w:rFonts w:ascii="GHEA Grapalat" w:hAnsi="GHEA Grapalat" w:cs="Sylfaen"/>
          <w:color w:val="000000" w:themeColor="text1"/>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s="Sylfaen"/>
          <w:color w:val="000000" w:themeColor="text1"/>
          <w:sz w:val="20"/>
          <w:szCs w:val="20"/>
          <w:lang w:val="hy-AM"/>
        </w:rPr>
        <w:t>3.4.5</w:t>
      </w:r>
      <w:r w:rsidRPr="00CF1E7B">
        <w:rPr>
          <w:rFonts w:ascii="GHEA Grapalat" w:hAnsi="GHEA Grapalat" w:cs="Sylfaen"/>
          <w:color w:val="000000" w:themeColor="text1"/>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ապահովել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կատարումը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յուրաքանչյուր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ուշացված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օրվա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6.2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տույժը</w:t>
      </w:r>
      <w:r w:rsidRPr="00CF1E7B">
        <w:rPr>
          <w:rFonts w:ascii="GHEA Grapalat" w:hAnsi="GHEA Grapalat" w:cs="Tahoma"/>
          <w:color w:val="000000" w:themeColor="text1"/>
          <w:sz w:val="20"/>
          <w:szCs w:val="20"/>
          <w:lang w:val="hy-AM"/>
        </w:rPr>
        <w:t>։</w:t>
      </w:r>
    </w:p>
    <w:p w14:paraId="57CF5E37"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3.4.6</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3.1.4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հիմքերով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հատուցել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պատճառված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վնասները և վճարել 6.3 կետով նախատեսված տուգանքը</w:t>
      </w:r>
      <w:r w:rsidRPr="00CF1E7B">
        <w:rPr>
          <w:rFonts w:ascii="GHEA Grapalat" w:hAnsi="GHEA Grapalat" w:cs="Tahoma"/>
          <w:color w:val="000000" w:themeColor="text1"/>
          <w:sz w:val="20"/>
          <w:szCs w:val="20"/>
          <w:lang w:val="hy-AM"/>
        </w:rPr>
        <w:t>։</w:t>
      </w:r>
    </w:p>
    <w:p w14:paraId="495E4EE7"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3.4.7 </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Շինարարության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օբյեկտի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կոնսերվացման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անհրաժեշտության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միջոցներով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դադարեցնելու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շինարարությունը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կոնսերվացնելու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անհրաժեշտությունից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բխող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ողջամիտ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ծախսերը</w:t>
      </w:r>
      <w:r w:rsidRPr="00CF1E7B">
        <w:rPr>
          <w:rFonts w:ascii="GHEA Grapalat" w:hAnsi="GHEA Grapalat" w:cs="Tahoma"/>
          <w:color w:val="000000" w:themeColor="text1"/>
          <w:sz w:val="20"/>
          <w:szCs w:val="20"/>
          <w:lang w:val="hy-AM"/>
        </w:rPr>
        <w:t>։</w:t>
      </w:r>
    </w:p>
    <w:p w14:paraId="4205D57A" w14:textId="2CF598CE"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3.4.8 </w:t>
      </w:r>
      <w:r w:rsidRPr="00CF1E7B">
        <w:rPr>
          <w:rFonts w:ascii="GHEA Grapalat" w:hAnsi="GHEA Grapalat" w:cs="Sylfaen"/>
          <w:color w:val="000000" w:themeColor="text1"/>
          <w:sz w:val="20"/>
          <w:szCs w:val="20"/>
          <w:lang w:val="hy-AM"/>
        </w:rPr>
        <w:t>Եթե</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շինարարական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ծրագրերի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դրա</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առանձին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բաղադրիչի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երաշխիքային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ընթացքում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հայտ</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Arial"/>
          <w:color w:val="000000" w:themeColor="text1"/>
          <w:sz w:val="20"/>
          <w:szCs w:val="20"/>
          <w:lang w:val="hy-AM"/>
        </w:rPr>
        <w:t xml:space="preserve"> եկել</w:t>
      </w:r>
      <w:r w:rsidRPr="00CF1E7B">
        <w:rPr>
          <w:rFonts w:ascii="GHEA Grapalat" w:hAnsi="GHEA Grapalat"/>
          <w:color w:val="000000" w:themeColor="text1"/>
          <w:sz w:val="20"/>
          <w:szCs w:val="20"/>
          <w:lang w:val="hy-AM"/>
        </w:rPr>
        <w:t xml:space="preserve"> կատարված աշխատանքի </w:t>
      </w:r>
      <w:r w:rsidRPr="00CF1E7B">
        <w:rPr>
          <w:rFonts w:ascii="GHEA Grapalat" w:hAnsi="GHEA Grapalat" w:cs="Sylfaen"/>
          <w:color w:val="000000" w:themeColor="text1"/>
          <w:sz w:val="20"/>
          <w:szCs w:val="20"/>
          <w:lang w:val="hy-AM"/>
        </w:rPr>
        <w:t>թերություններ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ապա</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իր</w:t>
      </w:r>
      <w:r w:rsidRPr="00CF1E7B">
        <w:rPr>
          <w:rFonts w:ascii="GHEA Grapalat" w:hAnsi="GHEA Grapalat" w:cs="Arial"/>
          <w:color w:val="000000" w:themeColor="text1"/>
          <w:sz w:val="20"/>
          <w:szCs w:val="20"/>
          <w:lang w:val="hy-AM"/>
        </w:rPr>
        <w:t xml:space="preserve"> </w:t>
      </w:r>
      <w:r w:rsidR="00E92291" w:rsidRPr="00CF1E7B">
        <w:rPr>
          <w:rFonts w:ascii="GHEA Grapalat" w:hAnsi="GHEA Grapalat" w:cs="Arial"/>
          <w:color w:val="000000" w:themeColor="text1"/>
          <w:sz w:val="20"/>
          <w:szCs w:val="20"/>
          <w:lang w:val="hy-AM"/>
        </w:rPr>
        <w:t xml:space="preserve">միջոցների </w:t>
      </w:r>
      <w:r w:rsidRPr="00CF1E7B">
        <w:rPr>
          <w:rFonts w:ascii="GHEA Grapalat" w:hAnsi="GHEA Grapalat" w:cs="Sylfaen"/>
          <w:color w:val="000000" w:themeColor="text1"/>
          <w:sz w:val="20"/>
          <w:szCs w:val="20"/>
          <w:lang w:val="hy-AM"/>
        </w:rPr>
        <w:t>հաշվին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ողջամիտ</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վերացնել</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թերությունները</w:t>
      </w:r>
      <w:r w:rsidRPr="00CF1E7B">
        <w:rPr>
          <w:rFonts w:ascii="GHEA Grapalat" w:hAnsi="GHEA Grapalat" w:cs="Tahoma"/>
          <w:color w:val="000000" w:themeColor="text1"/>
          <w:sz w:val="20"/>
          <w:szCs w:val="20"/>
          <w:lang w:val="hy-AM"/>
        </w:rPr>
        <w:t>։</w:t>
      </w:r>
      <w:r w:rsidRPr="00CF1E7B">
        <w:rPr>
          <w:rFonts w:ascii="GHEA Grapalat" w:hAnsi="GHEA Grapalat"/>
          <w:color w:val="000000" w:themeColor="text1"/>
          <w:sz w:val="20"/>
          <w:szCs w:val="20"/>
          <w:lang w:val="hy-AM"/>
        </w:rPr>
        <w:t xml:space="preserve"> </w:t>
      </w:r>
    </w:p>
    <w:p w14:paraId="74DB6FD3" w14:textId="01E39766"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3.4.9 Պ</w:t>
      </w:r>
      <w:r w:rsidRPr="00CF1E7B">
        <w:rPr>
          <w:rFonts w:ascii="GHEA Grapalat" w:hAnsi="GHEA Grapalat" w:cs="Sylfaen"/>
          <w:color w:val="000000" w:themeColor="text1"/>
          <w:sz w:val="20"/>
          <w:szCs w:val="20"/>
          <w:lang w:val="hy-AM"/>
        </w:rPr>
        <w:t>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երաշխիքային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ողջ</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ծավալով</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ընդունվելու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օրվան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հաջորդող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օրվանից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հաշված </w:t>
      </w:r>
      <w:r w:rsidR="006B7610" w:rsidRPr="00CF1E7B">
        <w:rPr>
          <w:rFonts w:ascii="GHEA Grapalat" w:hAnsi="GHEA Grapalat" w:cs="Sylfaen"/>
          <w:color w:val="000000" w:themeColor="text1"/>
          <w:sz w:val="20"/>
          <w:szCs w:val="20"/>
          <w:lang w:val="hy-AM"/>
        </w:rPr>
        <w:t>365</w:t>
      </w:r>
      <w:r w:rsidRPr="00CF1E7B">
        <w:rPr>
          <w:rFonts w:ascii="GHEA Grapalat" w:hAnsi="GHEA Grapalat" w:cs="Sylfaen"/>
          <w:color w:val="000000" w:themeColor="text1"/>
          <w:sz w:val="20"/>
          <w:szCs w:val="20"/>
          <w:lang w:val="hy-AM"/>
        </w:rPr>
        <w:t xml:space="preserve"> օր (առնվազն </w:t>
      </w:r>
      <w:r w:rsidR="008E1394" w:rsidRPr="00CF1E7B">
        <w:rPr>
          <w:rFonts w:ascii="GHEA Grapalat" w:hAnsi="GHEA Grapalat" w:cs="Sylfaen"/>
          <w:color w:val="000000" w:themeColor="text1"/>
          <w:sz w:val="20"/>
          <w:szCs w:val="20"/>
          <w:lang w:val="hy-AM"/>
        </w:rPr>
        <w:t>365</w:t>
      </w:r>
      <w:r w:rsidRPr="00CF1E7B">
        <w:rPr>
          <w:rFonts w:ascii="GHEA Grapalat" w:hAnsi="GHEA Grapalat" w:cs="Sylfaen"/>
          <w:color w:val="000000" w:themeColor="text1"/>
          <w:sz w:val="20"/>
          <w:szCs w:val="20"/>
          <w:lang w:val="hy-AM"/>
        </w:rPr>
        <w:t xml:space="preserve"> օրացուցային օր)։ Եթե երաշխիքային ժամկետի ընթացքում ի հայտ են եկել </w:t>
      </w:r>
      <w:r w:rsidRPr="00CF1E7B">
        <w:rPr>
          <w:rFonts w:ascii="GHEA Grapalat" w:hAnsi="GHEA Grapalat"/>
          <w:color w:val="000000" w:themeColor="text1"/>
          <w:sz w:val="20"/>
          <w:szCs w:val="20"/>
          <w:lang w:val="hy-AM"/>
        </w:rPr>
        <w:t xml:space="preserve">կատարված Աշխատանքի </w:t>
      </w:r>
      <w:r w:rsidRPr="00CF1E7B">
        <w:rPr>
          <w:rFonts w:ascii="GHEA Grapalat" w:hAnsi="GHEA Grapalat" w:cs="Sylfaen"/>
          <w:color w:val="000000" w:themeColor="text1"/>
          <w:sz w:val="20"/>
          <w:szCs w:val="20"/>
          <w:lang w:val="hy-AM"/>
        </w:rPr>
        <w:t>թերություններ, ապա Կապալառուն պարտավոր է իր</w:t>
      </w:r>
      <w:r w:rsidR="00E92291" w:rsidRPr="00CF1E7B">
        <w:rPr>
          <w:rFonts w:ascii="GHEA Grapalat" w:hAnsi="GHEA Grapalat" w:cs="Sylfaen"/>
          <w:color w:val="000000" w:themeColor="text1"/>
          <w:sz w:val="20"/>
          <w:szCs w:val="20"/>
          <w:lang w:val="hy-AM"/>
        </w:rPr>
        <w:t xml:space="preserve"> միջոցների</w:t>
      </w:r>
      <w:r w:rsidRPr="00CF1E7B">
        <w:rPr>
          <w:rFonts w:ascii="GHEA Grapalat" w:hAnsi="GHEA Grapalat" w:cs="Sylfaen"/>
          <w:color w:val="000000" w:themeColor="text1"/>
          <w:sz w:val="20"/>
          <w:szCs w:val="20"/>
          <w:lang w:val="hy-AM"/>
        </w:rPr>
        <w:t xml:space="preserve"> հաշվին, Պատվիրատուի կողմից սահմանված ողջամիտ ժամկետում վերացնել թերությունները:</w:t>
      </w:r>
      <w:r w:rsidR="00607D12" w:rsidRPr="00CF1E7B">
        <w:rPr>
          <w:rStyle w:val="FootnoteReference"/>
          <w:rFonts w:ascii="GHEA Grapalat" w:hAnsi="GHEA Grapalat" w:cs="Sylfaen"/>
          <w:color w:val="000000" w:themeColor="text1"/>
          <w:sz w:val="20"/>
          <w:szCs w:val="20"/>
          <w:lang w:val="hy-AM"/>
        </w:rPr>
        <w:footnoteReference w:id="11"/>
      </w:r>
    </w:p>
    <w:p w14:paraId="2BA41547" w14:textId="77777777" w:rsidR="00F02279" w:rsidRPr="00CF1E7B" w:rsidRDefault="00F02279" w:rsidP="00F02279">
      <w:pPr>
        <w:tabs>
          <w:tab w:val="left" w:pos="1276"/>
        </w:tabs>
        <w:ind w:firstLine="720"/>
        <w:jc w:val="both"/>
        <w:rPr>
          <w:rFonts w:ascii="GHEA Grapalat" w:hAnsi="GHEA Grapalat" w:cs="Tahoma"/>
          <w:color w:val="000000" w:themeColor="text1"/>
          <w:sz w:val="20"/>
          <w:szCs w:val="20"/>
          <w:lang w:val="hy-AM"/>
        </w:rPr>
      </w:pPr>
      <w:r w:rsidRPr="00CF1E7B">
        <w:rPr>
          <w:rFonts w:ascii="GHEA Grapalat" w:hAnsi="GHEA Grapalat" w:cs="Times Armenian"/>
          <w:color w:val="000000" w:themeColor="text1"/>
          <w:sz w:val="20"/>
          <w:szCs w:val="20"/>
          <w:lang w:val="hy-AM"/>
        </w:rPr>
        <w:t xml:space="preserve">3.4.11 </w:t>
      </w:r>
      <w:r w:rsidR="0019419E" w:rsidRPr="00CF1E7B">
        <w:rPr>
          <w:rFonts w:ascii="GHEA Grapalat" w:hAnsi="GHEA Grapalat" w:cs="Times Armenian"/>
          <w:color w:val="000000" w:themeColor="text1"/>
          <w:sz w:val="20"/>
          <w:szCs w:val="20"/>
          <w:lang w:val="hy-AM"/>
        </w:rPr>
        <w:t>Որակավորման և 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ապահովման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գործողության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ընթացքում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սնանկացման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գործընթաց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սկսելու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դրա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նախապես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գրավոր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տեղեկացնել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Պատվիրատուին</w:t>
      </w:r>
      <w:r w:rsidRPr="00CF1E7B">
        <w:rPr>
          <w:rFonts w:ascii="GHEA Grapalat" w:hAnsi="GHEA Grapalat" w:cs="Tahoma"/>
          <w:color w:val="000000" w:themeColor="text1"/>
          <w:sz w:val="20"/>
          <w:szCs w:val="20"/>
          <w:lang w:val="hy-AM"/>
        </w:rPr>
        <w:t>։</w:t>
      </w:r>
    </w:p>
    <w:p w14:paraId="58B51019" w14:textId="77777777" w:rsidR="00634909" w:rsidRPr="00CF1E7B" w:rsidRDefault="00634909" w:rsidP="00F02279">
      <w:pPr>
        <w:tabs>
          <w:tab w:val="left" w:pos="1276"/>
        </w:tabs>
        <w:ind w:firstLine="720"/>
        <w:jc w:val="both"/>
        <w:rPr>
          <w:rFonts w:ascii="GHEA Grapalat" w:hAnsi="GHEA Grapalat"/>
          <w:color w:val="000000" w:themeColor="text1"/>
          <w:sz w:val="20"/>
          <w:szCs w:val="20"/>
          <w:lang w:val="hy-AM"/>
        </w:rPr>
      </w:pPr>
    </w:p>
    <w:p w14:paraId="35377F67" w14:textId="77777777" w:rsidR="00F02279" w:rsidRPr="00CF1E7B" w:rsidRDefault="00F02279" w:rsidP="00F02279">
      <w:pPr>
        <w:tabs>
          <w:tab w:val="left" w:pos="1276"/>
        </w:tabs>
        <w:ind w:firstLine="720"/>
        <w:jc w:val="both"/>
        <w:rPr>
          <w:rFonts w:ascii="GHEA Grapalat" w:hAnsi="GHEA Grapalat" w:cs="Sylfaen"/>
          <w:color w:val="000000" w:themeColor="text1"/>
          <w:sz w:val="16"/>
          <w:szCs w:val="16"/>
          <w:u w:val="single"/>
          <w:lang w:val="hy-AM"/>
        </w:rPr>
      </w:pPr>
    </w:p>
    <w:p w14:paraId="2D1F509C"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4. </w:t>
      </w:r>
      <w:r w:rsidRPr="00CF1E7B">
        <w:rPr>
          <w:rFonts w:ascii="GHEA Grapalat" w:hAnsi="GHEA Grapalat" w:cs="Sylfaen"/>
          <w:b/>
          <w:color w:val="000000" w:themeColor="text1"/>
          <w:sz w:val="20"/>
          <w:szCs w:val="20"/>
          <w:lang w:val="hy-AM"/>
        </w:rPr>
        <w:t>ԱՇԽԱՏԱՆՔԻ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ՀԱՆՁՆՄԱՆ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ԵՎ</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ԸՆԴՈՒՆՄԱՆ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ԿԱՐԳԸ</w:t>
      </w:r>
    </w:p>
    <w:p w14:paraId="2564415F" w14:textId="35F24B82" w:rsidR="00F02279" w:rsidRPr="00CF1E7B" w:rsidRDefault="00F02279" w:rsidP="002D5ECD">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CF1E7B" w:rsidRDefault="00B436A9" w:rsidP="002D5ECD">
      <w:pPr>
        <w:tabs>
          <w:tab w:val="num" w:pos="0"/>
          <w:tab w:val="left" w:pos="720"/>
          <w:tab w:val="num" w:pos="900"/>
        </w:tabs>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ab/>
        <w:t>Ընդ որում սույն պայմանագրի շրջանակ</w:t>
      </w:r>
      <w:r w:rsidR="00C7042B" w:rsidRPr="00CF1E7B">
        <w:rPr>
          <w:rFonts w:ascii="GHEA Grapalat" w:hAnsi="GHEA Grapalat" w:cs="Sylfaen"/>
          <w:color w:val="000000" w:themeColor="text1"/>
          <w:sz w:val="20"/>
          <w:szCs w:val="20"/>
          <w:lang w:val="hy-AM"/>
        </w:rPr>
        <w:t>ներ</w:t>
      </w:r>
      <w:r w:rsidRPr="00CF1E7B">
        <w:rPr>
          <w:rFonts w:ascii="GHEA Grapalat" w:hAnsi="GHEA Grapalat" w:cs="Sylfaen"/>
          <w:color w:val="000000" w:themeColor="text1"/>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CF1E7B">
        <w:rPr>
          <w:rFonts w:ascii="GHEA Grapalat" w:hAnsi="GHEA Grapalat" w:cs="Sylfaen"/>
          <w:color w:val="000000" w:themeColor="text1"/>
          <w:sz w:val="20"/>
          <w:szCs w:val="20"/>
          <w:lang w:val="hy-AM"/>
        </w:rPr>
        <w:t>՝ ամենօրյա ռեժիմով</w:t>
      </w:r>
      <w:r w:rsidRPr="00CF1E7B">
        <w:rPr>
          <w:rFonts w:ascii="GHEA Grapalat" w:hAnsi="GHEA Grapalat" w:cs="Sylfaen"/>
          <w:color w:val="000000" w:themeColor="text1"/>
          <w:sz w:val="20"/>
          <w:szCs w:val="20"/>
          <w:lang w:val="hy-AM"/>
        </w:rPr>
        <w:t xml:space="preserve"> ապահովել է </w:t>
      </w:r>
      <w:r w:rsidR="0002149F" w:rsidRPr="00CF1E7B">
        <w:rPr>
          <w:rFonts w:ascii="GHEA Grapalat" w:hAnsi="GHEA Grapalat" w:cs="Sylfaen"/>
          <w:color w:val="000000" w:themeColor="text1"/>
          <w:sz w:val="20"/>
          <w:szCs w:val="20"/>
          <w:lang w:val="hy-AM"/>
        </w:rPr>
        <w:t xml:space="preserve">քաղաքաշինական նորմատիվատեխնիկական և հաստատված </w:t>
      </w:r>
      <w:r w:rsidR="006D3529" w:rsidRPr="00CF1E7B">
        <w:rPr>
          <w:rFonts w:ascii="GHEA Grapalat" w:hAnsi="GHEA Grapalat" w:cs="Sylfaen"/>
          <w:color w:val="000000" w:themeColor="text1"/>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CF1E7B">
        <w:rPr>
          <w:rFonts w:ascii="GHEA Grapalat" w:hAnsi="GHEA Grapalat" w:cs="Sylfaen"/>
          <w:color w:val="000000" w:themeColor="text1"/>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CF1E7B">
        <w:rPr>
          <w:rFonts w:ascii="GHEA Grapalat" w:hAnsi="GHEA Grapalat" w:cs="Sylfaen"/>
          <w:color w:val="000000" w:themeColor="text1"/>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CF1E7B">
        <w:rPr>
          <w:rStyle w:val="FootnoteReference"/>
          <w:rFonts w:ascii="GHEA Grapalat" w:hAnsi="GHEA Grapalat" w:cs="Sylfaen"/>
          <w:color w:val="000000" w:themeColor="text1"/>
          <w:sz w:val="20"/>
          <w:szCs w:val="20"/>
          <w:lang w:val="hy-AM"/>
        </w:rPr>
        <w:footnoteReference w:id="12"/>
      </w:r>
    </w:p>
    <w:p w14:paraId="122CA50B" w14:textId="77777777" w:rsidR="00F02279" w:rsidRPr="00CF1E7B" w:rsidRDefault="00F02279" w:rsidP="002D5ECD">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85CD765" w:rsidR="00F02279" w:rsidRPr="00CF1E7B" w:rsidRDefault="00F02279" w:rsidP="00F02279">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5E537C">
        <w:rPr>
          <w:rFonts w:ascii="GHEA Grapalat" w:hAnsi="GHEA Grapalat" w:cs="Sylfaen"/>
          <w:b/>
          <w:bCs/>
          <w:color w:val="000000" w:themeColor="text1"/>
          <w:sz w:val="20"/>
          <w:szCs w:val="20"/>
          <w:u w:val="single"/>
          <w:lang w:val="hy-AM"/>
        </w:rPr>
        <w:t>20</w:t>
      </w:r>
      <w:r w:rsidR="00614F91" w:rsidRPr="00CF1E7B">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 xml:space="preserve">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CF1E7B" w:rsidRDefault="00F02279" w:rsidP="00F02279">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lastRenderedPageBreak/>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CF1E7B" w:rsidRDefault="00F02279" w:rsidP="00F02279">
      <w:pPr>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CF1E7B">
        <w:rPr>
          <w:rFonts w:ascii="GHEA Grapalat" w:hAnsi="GHEA Grapalat" w:cs="Sylfaen"/>
          <w:color w:val="000000" w:themeColor="text1"/>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CF1E7B">
        <w:rPr>
          <w:rFonts w:ascii="GHEA Grapalat" w:hAnsi="GHEA Grapalat" w:cs="Sylfaen"/>
          <w:color w:val="000000" w:themeColor="text1"/>
          <w:sz w:val="20"/>
          <w:szCs w:val="20"/>
          <w:lang w:val="hy-AM"/>
        </w:rPr>
        <w:softHyphen/>
        <w:t xml:space="preserve">գրությունը: </w:t>
      </w:r>
    </w:p>
    <w:p w14:paraId="093B41B3" w14:textId="77777777" w:rsidR="00F02279" w:rsidRPr="00CF1E7B" w:rsidRDefault="00F02279" w:rsidP="00F02279">
      <w:pPr>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4.5</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գրաֆիկով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առանձին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տեսակի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փուլերի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արդյունքները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նախագծանախահաշվային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փաստաթղթերին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չհամապատասխանելու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կազմում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երկկողմ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ակտ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թվարկելով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թերությունների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վերացման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պահանջվող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լրացուցիչ</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ժամկետները</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գնի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սահմաններում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լրացուցիչ</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անհրաժեշտ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աշխատանքներ</w:t>
      </w:r>
      <w:r w:rsidRPr="00CF1E7B">
        <w:rPr>
          <w:rFonts w:ascii="GHEA Grapalat" w:hAnsi="GHEA Grapalat" w:cs="Tahoma"/>
          <w:color w:val="000000" w:themeColor="text1"/>
          <w:sz w:val="20"/>
          <w:szCs w:val="20"/>
          <w:lang w:val="hy-AM"/>
        </w:rPr>
        <w:t>։</w:t>
      </w:r>
    </w:p>
    <w:p w14:paraId="41542C32" w14:textId="77777777" w:rsidR="00F02279" w:rsidRPr="00CF1E7B" w:rsidRDefault="00F02279" w:rsidP="00F02279">
      <w:pPr>
        <w:pStyle w:val="norm"/>
        <w:spacing w:line="240" w:lineRule="auto"/>
        <w:ind w:firstLine="0"/>
        <w:rPr>
          <w:rFonts w:ascii="GHEA Mariam" w:hAnsi="GHEA Mariam"/>
          <w:color w:val="000000" w:themeColor="text1"/>
          <w:spacing w:val="-8"/>
          <w:sz w:val="20"/>
          <w:lang w:val="hy-AM"/>
        </w:rPr>
      </w:pPr>
      <w:r w:rsidRPr="00CF1E7B">
        <w:rPr>
          <w:rFonts w:ascii="GHEA Grapalat" w:hAnsi="GHEA Grapalat" w:cs="Sylfaen"/>
          <w:color w:val="000000" w:themeColor="text1"/>
          <w:sz w:val="20"/>
          <w:lang w:val="hy-AM"/>
        </w:rPr>
        <w:t xml:space="preserve">         4.6 Աշխատանքն</w:t>
      </w:r>
      <w:r w:rsidRPr="00CF1E7B">
        <w:rPr>
          <w:rFonts w:ascii="GHEA Grapalat" w:hAnsi="GHEA Grapalat" w:cs="Arial"/>
          <w:color w:val="000000" w:themeColor="text1"/>
          <w:sz w:val="20"/>
          <w:lang w:val="hy-AM"/>
        </w:rPr>
        <w:t xml:space="preserve"> </w:t>
      </w:r>
      <w:r w:rsidRPr="00CF1E7B">
        <w:rPr>
          <w:rFonts w:ascii="GHEA Grapalat" w:hAnsi="GHEA Grapalat" w:cs="Sylfaen"/>
          <w:color w:val="000000" w:themeColor="text1"/>
          <w:sz w:val="20"/>
          <w:lang w:val="hy-AM"/>
        </w:rPr>
        <w:t>ընդունելիս կիրառվում են նաև հետևյալ պայմանները`</w:t>
      </w:r>
      <w:r w:rsidRPr="00CF1E7B">
        <w:rPr>
          <w:rFonts w:ascii="GHEA Mariam" w:hAnsi="GHEA Mariam"/>
          <w:color w:val="000000" w:themeColor="text1"/>
          <w:spacing w:val="-8"/>
          <w:sz w:val="20"/>
          <w:lang w:val="hy-AM"/>
        </w:rPr>
        <w:t xml:space="preserve"> </w:t>
      </w:r>
    </w:p>
    <w:p w14:paraId="55304E88" w14:textId="768BAC8B"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CF1E7B">
        <w:rPr>
          <w:rFonts w:ascii="GHEA Grapalat" w:hAnsi="GHEA Grapalat" w:cs="Sylfaen"/>
          <w:color w:val="000000" w:themeColor="text1"/>
          <w:sz w:val="20"/>
          <w:lang w:val="hy-AM"/>
        </w:rPr>
        <w:t>ավարտված շինարարությունն ընդունող հանձնաժողով (այսուհետ՝ ընդունող Հանձնաժողով)</w:t>
      </w:r>
      <w:r w:rsidR="002D5ECD"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ձևավորելու և կատարված աշխատանքներն ընդունելու համար.</w:t>
      </w:r>
    </w:p>
    <w:p w14:paraId="3941A57A" w14:textId="0B166E21"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բ. չի համապատասխանում պայմանագրի պայմաններին, ապա արձանագրություն չի ստորագրվում.</w:t>
      </w:r>
    </w:p>
    <w:p w14:paraId="19664112" w14:textId="77777777" w:rsidR="00F02279" w:rsidRPr="00CF1E7B" w:rsidRDefault="00F02279" w:rsidP="00F02279">
      <w:pPr>
        <w:pStyle w:val="norm"/>
        <w:spacing w:line="240" w:lineRule="auto"/>
        <w:rPr>
          <w:rFonts w:ascii="GHEA Grapalat" w:hAnsi="GHEA Grapalat" w:cs="Sylfaen"/>
          <w:color w:val="000000" w:themeColor="text1"/>
          <w:sz w:val="20"/>
          <w:lang w:val="hy-AM"/>
        </w:rPr>
      </w:pPr>
      <w:r w:rsidRPr="00CF1E7B">
        <w:rPr>
          <w:rFonts w:ascii="GHEA Grapalat" w:hAnsi="GHEA Grapalat" w:cs="Sylfaen"/>
          <w:color w:val="000000" w:themeColor="text1"/>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CF1E7B" w:rsidRDefault="00F02279" w:rsidP="00F02279">
      <w:pPr>
        <w:tabs>
          <w:tab w:val="left" w:pos="1276"/>
        </w:tabs>
        <w:ind w:firstLine="720"/>
        <w:jc w:val="both"/>
        <w:rPr>
          <w:rFonts w:ascii="GHEA Grapalat" w:hAnsi="GHEA Grapalat"/>
          <w:color w:val="000000" w:themeColor="text1"/>
          <w:lang w:val="hy-AM"/>
        </w:rPr>
      </w:pPr>
    </w:p>
    <w:p w14:paraId="292BE9D0"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5. </w:t>
      </w:r>
      <w:r w:rsidRPr="00CF1E7B">
        <w:rPr>
          <w:rFonts w:ascii="GHEA Grapalat" w:hAnsi="GHEA Grapalat" w:cs="Sylfaen"/>
          <w:b/>
          <w:color w:val="000000" w:themeColor="text1"/>
          <w:sz w:val="20"/>
          <w:szCs w:val="20"/>
          <w:lang w:val="hy-AM"/>
        </w:rPr>
        <w:t>ԱՇԽԱՏԱՆՔԻ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ԳԻՆԸ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ԵՎ</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ՎԱՐՁԱՏՐՈՒԹՅՈՒՆԸ</w:t>
      </w:r>
    </w:p>
    <w:p w14:paraId="14B5A277"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p>
    <w:p w14:paraId="79F8E16D" w14:textId="77777777" w:rsidR="00EF0E1E" w:rsidRPr="00CF1E7B" w:rsidRDefault="00EF0E1E" w:rsidP="002D5ECD">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5.1 Սույն պայմանագրի ընդհանուր գինը կազմում է -------------- (------------------)  ՀՀ դրամ, որից ---------- (----------------------------------------) ՀՀ դրամը` ԱԱՀ-ն։ Գինը ներառում է Կապալառուի կողմից իրականացվող բոլոր ծախսերը, ընդ որում` </w:t>
      </w:r>
    </w:p>
    <w:p w14:paraId="1AECDC2F" w14:textId="685AAF02" w:rsidR="00BF3BA4" w:rsidRPr="00CF1E7B" w:rsidRDefault="00BF3BA4" w:rsidP="002D5ECD">
      <w:pPr>
        <w:tabs>
          <w:tab w:val="left" w:pos="1276"/>
        </w:tabs>
        <w:ind w:firstLine="720"/>
        <w:jc w:val="both"/>
        <w:rPr>
          <w:rFonts w:ascii="GHEA Grapalat" w:hAnsi="GHEA Grapalat" w:cs="Times Armenian"/>
          <w:color w:val="000000" w:themeColor="text1"/>
          <w:sz w:val="20"/>
          <w:lang w:val="hy-AM"/>
        </w:rPr>
      </w:pPr>
      <w:r w:rsidRPr="00CF1E7B">
        <w:rPr>
          <w:rFonts w:ascii="GHEA Grapalat" w:hAnsi="GHEA Grapalat" w:cs="Times Armenian"/>
          <w:color w:val="000000" w:themeColor="text1"/>
          <w:sz w:val="20"/>
          <w:lang w:val="hy-AM"/>
        </w:rPr>
        <w:t xml:space="preserve">Ընդ որում </w:t>
      </w:r>
      <w:r w:rsidRPr="00CF1E7B">
        <w:rPr>
          <w:rFonts w:ascii="GHEA Grapalat" w:hAnsi="GHEA Grapalat"/>
          <w:color w:val="000000" w:themeColor="text1"/>
          <w:sz w:val="20"/>
          <w:lang w:val="hy-AM"/>
        </w:rPr>
        <w:t>կանխավճար հատկացվում է, եթե Կապալառուն</w:t>
      </w:r>
      <w:r w:rsidR="00301113" w:rsidRPr="00CF1E7B">
        <w:rPr>
          <w:rFonts w:ascii="GHEA Grapalat" w:hAnsi="GHEA Grapalat"/>
          <w:color w:val="000000" w:themeColor="text1"/>
          <w:sz w:val="20"/>
          <w:lang w:val="hy-AM"/>
        </w:rPr>
        <w:t xml:space="preserve"> </w:t>
      </w:r>
      <w:r w:rsidR="00F313B8" w:rsidRPr="00CF1E7B">
        <w:rPr>
          <w:rFonts w:ascii="GHEA Grapalat" w:hAnsi="GHEA Grapalat"/>
          <w:color w:val="000000" w:themeColor="text1"/>
          <w:sz w:val="20"/>
          <w:lang w:val="hy-AM"/>
        </w:rPr>
        <w:t>ամբողջությամբ ապահովել է շինարարության կազմակերպման աշխատանքների մեկնարկման փու</w:t>
      </w:r>
      <w:r w:rsidR="00A132C6" w:rsidRPr="00CF1E7B">
        <w:rPr>
          <w:rFonts w:ascii="GHEA Grapalat" w:hAnsi="GHEA Grapalat"/>
          <w:color w:val="000000" w:themeColor="text1"/>
          <w:sz w:val="20"/>
          <w:lang w:val="hy-AM"/>
        </w:rPr>
        <w:t xml:space="preserve">լում նախատեսված միջոցառումները՝ </w:t>
      </w:r>
      <w:r w:rsidR="00F313B8" w:rsidRPr="00CF1E7B">
        <w:rPr>
          <w:rFonts w:ascii="GHEA Grapalat" w:hAnsi="GHEA Grapalat"/>
          <w:color w:val="000000" w:themeColor="text1"/>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CF1E7B">
        <w:rPr>
          <w:rFonts w:ascii="GHEA Grapalat" w:hAnsi="GHEA Grapalat"/>
          <w:color w:val="000000" w:themeColor="text1"/>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CF1E7B">
        <w:rPr>
          <w:rFonts w:ascii="GHEA Grapalat" w:hAnsi="GHEA Grapalat"/>
          <w:color w:val="000000" w:themeColor="text1"/>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CF1E7B">
        <w:rPr>
          <w:rFonts w:ascii="GHEA Grapalat" w:hAnsi="GHEA Grapalat" w:cs="Times Armenian"/>
          <w:color w:val="000000" w:themeColor="text1"/>
          <w:sz w:val="20"/>
          <w:lang w:val="hy-AM"/>
        </w:rPr>
        <w:t>:</w:t>
      </w:r>
      <w:r w:rsidR="00C07E00" w:rsidRPr="00CF1E7B">
        <w:rPr>
          <w:rStyle w:val="FootnoteReference"/>
          <w:rFonts w:ascii="GHEA Grapalat" w:hAnsi="GHEA Grapalat" w:cs="Times Armenian"/>
          <w:color w:val="000000" w:themeColor="text1"/>
          <w:sz w:val="20"/>
          <w:lang w:val="hy-AM"/>
        </w:rPr>
        <w:footnoteReference w:id="13"/>
      </w:r>
    </w:p>
    <w:p w14:paraId="5454A64B" w14:textId="77777777" w:rsidR="00F02279" w:rsidRPr="00CF1E7B" w:rsidRDefault="00F02279" w:rsidP="00F02279">
      <w:pPr>
        <w:tabs>
          <w:tab w:val="num" w:pos="0"/>
          <w:tab w:val="left" w:pos="720"/>
          <w:tab w:val="num" w:pos="900"/>
        </w:tabs>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lastRenderedPageBreak/>
        <w:t xml:space="preserve">        </w:t>
      </w:r>
      <w:r w:rsidRPr="00CF1E7B">
        <w:rPr>
          <w:rFonts w:ascii="GHEA Grapalat" w:hAnsi="GHEA Grapalat"/>
          <w:color w:val="000000" w:themeColor="text1"/>
          <w:sz w:val="20"/>
          <w:szCs w:val="20"/>
          <w:lang w:val="hy-AM"/>
        </w:rPr>
        <w:t xml:space="preserve">5.2 </w:t>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գինը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իրավունք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չունի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ավելացնելու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իսկ</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նվազեցնելու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այդ</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գինը</w:t>
      </w:r>
      <w:r w:rsidRPr="00CF1E7B">
        <w:rPr>
          <w:rFonts w:ascii="GHEA Grapalat" w:hAnsi="GHEA Grapalat" w:cs="Tahoma"/>
          <w:color w:val="000000" w:themeColor="text1"/>
          <w:sz w:val="20"/>
          <w:szCs w:val="20"/>
          <w:lang w:val="hy-AM"/>
        </w:rPr>
        <w:t>։</w:t>
      </w:r>
    </w:p>
    <w:p w14:paraId="6D0CF200" w14:textId="77777777" w:rsidR="00BF3BA4" w:rsidRPr="00CF1E7B" w:rsidRDefault="00F02279" w:rsidP="00F02279">
      <w:pPr>
        <w:tabs>
          <w:tab w:val="num" w:pos="0"/>
          <w:tab w:val="left" w:pos="720"/>
          <w:tab w:val="num" w:pos="900"/>
        </w:tabs>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5.3</w:t>
      </w:r>
      <w:r w:rsidRPr="00CF1E7B">
        <w:rPr>
          <w:rFonts w:ascii="GHEA Grapalat" w:hAnsi="GHEA Grapalat" w:cs="Sylfaen"/>
          <w:color w:val="000000" w:themeColor="text1"/>
          <w:sz w:val="20"/>
          <w:szCs w:val="20"/>
          <w:lang w:val="hy-AM"/>
        </w:rPr>
        <w:tab/>
        <w:t xml:space="preserve"> Պատվիրատուն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գրաֆիկով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D8FE6E0" w:rsidR="009D092B" w:rsidRPr="00CF1E7B" w:rsidRDefault="007F3D95" w:rsidP="00F02279">
      <w:pPr>
        <w:tabs>
          <w:tab w:val="num" w:pos="0"/>
          <w:tab w:val="left" w:pos="720"/>
          <w:tab w:val="num" w:pos="900"/>
        </w:tabs>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lang w:val="hy-AM"/>
        </w:rPr>
        <w:tab/>
      </w:r>
      <w:r w:rsidR="00F02279" w:rsidRPr="00CF1E7B">
        <w:rPr>
          <w:rFonts w:ascii="GHEA Grapalat" w:hAnsi="GHEA Grapalat" w:cs="Sylfaen"/>
          <w:color w:val="000000" w:themeColor="text1"/>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CF1E7B">
        <w:rPr>
          <w:rFonts w:ascii="GHEA Grapalat" w:hAnsi="GHEA Grapalat" w:cs="Sylfaen"/>
          <w:color w:val="000000" w:themeColor="text1"/>
          <w:sz w:val="20"/>
          <w:szCs w:val="20"/>
          <w:lang w:val="hy-AM"/>
        </w:rPr>
        <w:t>ս</w:t>
      </w:r>
      <w:r w:rsidR="00F02279" w:rsidRPr="00CF1E7B">
        <w:rPr>
          <w:rFonts w:ascii="GHEA Grapalat" w:hAnsi="GHEA Grapalat" w:cs="Sylfaen"/>
          <w:color w:val="000000" w:themeColor="text1"/>
          <w:sz w:val="20"/>
          <w:szCs w:val="20"/>
          <w:lang w:val="hy-AM"/>
        </w:rPr>
        <w:t xml:space="preserve">ներին, բայց ոչ ուշ, քան մինչև տվյալ տարվա դեկտեմբերի </w:t>
      </w:r>
      <w:r w:rsidR="00EF0E1E" w:rsidRPr="00CF1E7B">
        <w:rPr>
          <w:rFonts w:ascii="GHEA Grapalat" w:hAnsi="GHEA Grapalat" w:cs="Sylfaen"/>
          <w:color w:val="000000" w:themeColor="text1"/>
          <w:sz w:val="20"/>
          <w:szCs w:val="20"/>
          <w:lang w:val="hy-AM"/>
        </w:rPr>
        <w:t>25</w:t>
      </w:r>
      <w:r w:rsidR="00F02279" w:rsidRPr="00CF1E7B">
        <w:rPr>
          <w:rFonts w:ascii="GHEA Grapalat" w:hAnsi="GHEA Grapalat" w:cs="Sylfaen"/>
          <w:color w:val="000000" w:themeColor="text1"/>
          <w:sz w:val="20"/>
          <w:szCs w:val="20"/>
          <w:lang w:val="hy-AM"/>
        </w:rPr>
        <w:t>ը։</w:t>
      </w:r>
    </w:p>
    <w:p w14:paraId="5150D904" w14:textId="2F3B2BFF" w:rsidR="009D092B" w:rsidRPr="00CF1E7B" w:rsidRDefault="00F02279" w:rsidP="009D092B">
      <w:pPr>
        <w:ind w:firstLine="709"/>
        <w:jc w:val="both"/>
        <w:rPr>
          <w:rFonts w:ascii="GHEA Grapalat" w:hAnsi="GHEA Grapalat"/>
          <w:color w:val="000000" w:themeColor="text1"/>
          <w:sz w:val="20"/>
          <w:lang w:val="hy-AM"/>
        </w:rPr>
      </w:pPr>
      <w:r w:rsidRPr="00CF1E7B">
        <w:rPr>
          <w:rFonts w:ascii="GHEA Grapalat" w:hAnsi="GHEA Grapalat" w:cs="Sylfaen"/>
          <w:color w:val="000000" w:themeColor="text1"/>
          <w:sz w:val="20"/>
          <w:szCs w:val="20"/>
          <w:lang w:val="hy-AM"/>
        </w:rPr>
        <w:t xml:space="preserve"> </w:t>
      </w:r>
      <w:r w:rsidR="009D092B" w:rsidRPr="00CF1E7B">
        <w:rPr>
          <w:rFonts w:ascii="GHEA Grapalat" w:hAnsi="GHEA Grapalat"/>
          <w:color w:val="000000" w:themeColor="text1"/>
          <w:sz w:val="20"/>
          <w:lang w:val="hy-AM"/>
        </w:rPr>
        <w:t>Ընդ որում վճարում կատարելու նպատակով հանձնման-ընդունման արձանագրություն</w:t>
      </w:r>
      <w:r w:rsidR="00F313B8" w:rsidRPr="00CF1E7B">
        <w:rPr>
          <w:rFonts w:ascii="GHEA Grapalat" w:hAnsi="GHEA Grapalat"/>
          <w:color w:val="000000" w:themeColor="text1"/>
          <w:sz w:val="20"/>
          <w:lang w:val="hy-AM"/>
        </w:rPr>
        <w:t>ը</w:t>
      </w:r>
      <w:r w:rsidR="009D092B" w:rsidRPr="00CF1E7B">
        <w:rPr>
          <w:rFonts w:ascii="GHEA Grapalat" w:hAnsi="GHEA Grapalat"/>
          <w:color w:val="000000" w:themeColor="text1"/>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CF1E7B">
        <w:rPr>
          <w:rFonts w:ascii="GHEA Grapalat" w:hAnsi="GHEA Grapalat"/>
          <w:color w:val="000000" w:themeColor="text1"/>
          <w:sz w:val="20"/>
          <w:lang w:val="hy-AM"/>
        </w:rPr>
        <w:t>:</w:t>
      </w:r>
      <w:r w:rsidR="00C07E00" w:rsidRPr="00CF1E7B">
        <w:rPr>
          <w:rStyle w:val="FootnoteReference"/>
          <w:rFonts w:ascii="GHEA Grapalat" w:hAnsi="GHEA Grapalat"/>
          <w:color w:val="000000" w:themeColor="text1"/>
          <w:sz w:val="20"/>
          <w:lang w:val="hy-AM"/>
        </w:rPr>
        <w:footnoteReference w:id="14"/>
      </w:r>
    </w:p>
    <w:p w14:paraId="76A4B92F" w14:textId="77777777" w:rsidR="00F23F68" w:rsidRPr="00CF1E7B" w:rsidRDefault="00F23F68" w:rsidP="00F23F68">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5.4 Պայմանագրի շրջանակում կատարողական ակտերի դիմաց վճարումներն իրականացվում են հետևյալ բանաձևով՝ ՎԳ=ՄԳ/ՆԳxԿԾ, որտեղ՝</w:t>
      </w:r>
    </w:p>
    <w:p w14:paraId="28614932" w14:textId="67097FBE" w:rsidR="00F23F68" w:rsidRPr="00CF1E7B" w:rsidRDefault="00F23F68" w:rsidP="00F23F68">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ՄԳ-ն պայմանագրի 5.1 կետում նշված գինն է (եթե ներառված են մեկից ավել չափաբաժիններ, ապա տվյալ չափաբաժնի գինն է).</w:t>
      </w:r>
    </w:p>
    <w:p w14:paraId="3741C63A" w14:textId="3D7D572A" w:rsidR="00F23F68" w:rsidRPr="00CF1E7B" w:rsidRDefault="00F23F68" w:rsidP="00F23F68">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ՆԳ-ն հրավերով հրապարակված շինարարական աշխատանքների նախահաշվային գինն է.</w:t>
      </w:r>
    </w:p>
    <w:p w14:paraId="715E6859" w14:textId="77777777" w:rsidR="00F23F68" w:rsidRPr="00CF1E7B" w:rsidRDefault="00F23F68" w:rsidP="00F23F68">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ԿԾ-ն տվյալ կատարողական ակտով ներկայացված աշխատանքների ծավալն է գումարային արտահայտությամբ.</w:t>
      </w:r>
    </w:p>
    <w:p w14:paraId="4DD610E6" w14:textId="21F557FA" w:rsidR="00F23F68" w:rsidRPr="00CF1E7B" w:rsidRDefault="00F23F68" w:rsidP="00F23F68">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ՎԳ –ն ծավալաթերթ-նախահաշվով սահմանված աշխատանքների դիմաց վճարվող գումարն է:</w:t>
      </w:r>
    </w:p>
    <w:p w14:paraId="660226C0" w14:textId="77777777" w:rsidR="00F02279" w:rsidRPr="00CF1E7B" w:rsidRDefault="00F02279" w:rsidP="00F02279">
      <w:pPr>
        <w:tabs>
          <w:tab w:val="left" w:pos="1276"/>
        </w:tabs>
        <w:ind w:firstLine="720"/>
        <w:jc w:val="both"/>
        <w:rPr>
          <w:rFonts w:ascii="GHEA Grapalat" w:hAnsi="GHEA Grapalat" w:cs="Sylfaen"/>
          <w:color w:val="000000" w:themeColor="text1"/>
          <w:lang w:val="hy-AM"/>
        </w:rPr>
      </w:pPr>
    </w:p>
    <w:p w14:paraId="7B957D65"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6. </w:t>
      </w:r>
      <w:r w:rsidRPr="00CF1E7B">
        <w:rPr>
          <w:rFonts w:ascii="GHEA Grapalat" w:hAnsi="GHEA Grapalat" w:cs="Sylfaen"/>
          <w:b/>
          <w:color w:val="000000" w:themeColor="text1"/>
          <w:sz w:val="20"/>
          <w:szCs w:val="20"/>
          <w:lang w:val="hy-AM"/>
        </w:rPr>
        <w:t>ԿՈՂՄԵՐԻ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ՊԱՏԱՍԽԱՆԱՏՎՈՒԹՅՈՒՆԸ</w:t>
      </w:r>
    </w:p>
    <w:p w14:paraId="30F8903E"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6.1</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Կապալառուն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պատասխանատվություն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որակի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1.3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ներառյալ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օրացուցային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գրաֆիկը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պահպանման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ahoma"/>
          <w:color w:val="000000" w:themeColor="text1"/>
          <w:sz w:val="20"/>
          <w:szCs w:val="20"/>
          <w:lang w:val="hy-AM"/>
        </w:rPr>
        <w:t>։</w:t>
      </w:r>
    </w:p>
    <w:p w14:paraId="4AC25A70" w14:textId="42573736"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t>6.2</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Սույն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խախտելու</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յուրաքանչյուր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ուշացված</w:t>
      </w:r>
      <w:r w:rsidRPr="00CF1E7B">
        <w:rPr>
          <w:rFonts w:ascii="GHEA Grapalat" w:hAnsi="GHEA Grapalat" w:cs="Arial"/>
          <w:color w:val="000000" w:themeColor="text1"/>
          <w:sz w:val="20"/>
          <w:szCs w:val="20"/>
          <w:lang w:val="hy-AM"/>
        </w:rPr>
        <w:t xml:space="preserve"> աշխատանքային </w:t>
      </w:r>
      <w:r w:rsidRPr="00CF1E7B">
        <w:rPr>
          <w:rFonts w:ascii="GHEA Grapalat" w:hAnsi="GHEA Grapalat" w:cs="Sylfaen"/>
          <w:color w:val="000000" w:themeColor="text1"/>
          <w:sz w:val="20"/>
          <w:szCs w:val="20"/>
          <w:lang w:val="hy-AM"/>
        </w:rPr>
        <w:t>օրվա</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գանձվում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սակայն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չկատարված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գնի</w:t>
      </w:r>
      <w:r w:rsidRPr="00CF1E7B">
        <w:rPr>
          <w:rFonts w:ascii="GHEA Grapalat" w:hAnsi="GHEA Grapalat" w:cs="Arial"/>
          <w:color w:val="000000" w:themeColor="text1"/>
          <w:sz w:val="20"/>
          <w:szCs w:val="20"/>
          <w:lang w:val="hy-AM"/>
        </w:rPr>
        <w:t xml:space="preserve"> </w:t>
      </w:r>
      <w:r w:rsidR="008E1394" w:rsidRPr="00CF1E7B">
        <w:rPr>
          <w:rFonts w:ascii="GHEA Grapalat" w:hAnsi="GHEA Grapalat" w:cs="Arial"/>
          <w:b/>
          <w:bCs/>
          <w:color w:val="000000" w:themeColor="text1"/>
          <w:sz w:val="20"/>
          <w:szCs w:val="20"/>
          <w:lang w:val="hy-AM"/>
        </w:rPr>
        <w:t>0.1</w:t>
      </w:r>
      <w:r w:rsidR="00F2154E" w:rsidRPr="00CF1E7B">
        <w:rPr>
          <w:rFonts w:ascii="GHEA Grapalat" w:hAnsi="GHEA Grapalat" w:cs="Arial"/>
          <w:b/>
          <w:bCs/>
          <w:color w:val="000000" w:themeColor="text1"/>
          <w:sz w:val="20"/>
          <w:szCs w:val="20"/>
          <w:lang w:val="hy-AM"/>
        </w:rPr>
        <w:t>8</w:t>
      </w:r>
      <w:r w:rsidRPr="00CF1E7B">
        <w:rPr>
          <w:rFonts w:ascii="GHEA Grapalat" w:hAnsi="GHEA Grapalat" w:cs="Arial"/>
          <w:b/>
          <w:bCs/>
          <w:color w:val="000000" w:themeColor="text1"/>
          <w:sz w:val="20"/>
          <w:szCs w:val="20"/>
          <w:lang w:val="hy-AM"/>
        </w:rPr>
        <w:t xml:space="preserve"> (</w:t>
      </w:r>
      <w:r w:rsidRPr="00CF1E7B">
        <w:rPr>
          <w:rFonts w:ascii="GHEA Grapalat" w:hAnsi="GHEA Grapalat" w:cs="Sylfaen"/>
          <w:b/>
          <w:bCs/>
          <w:color w:val="000000" w:themeColor="text1"/>
          <w:sz w:val="20"/>
          <w:szCs w:val="20"/>
          <w:lang w:val="hy-AM"/>
        </w:rPr>
        <w:t>զրո</w:t>
      </w:r>
      <w:r w:rsidRPr="00CF1E7B">
        <w:rPr>
          <w:rFonts w:ascii="GHEA Grapalat" w:hAnsi="GHEA Grapalat" w:cs="Arial"/>
          <w:b/>
          <w:bCs/>
          <w:color w:val="000000" w:themeColor="text1"/>
          <w:sz w:val="20"/>
          <w:szCs w:val="20"/>
          <w:lang w:val="hy-AM"/>
        </w:rPr>
        <w:t xml:space="preserve"> </w:t>
      </w:r>
      <w:r w:rsidRPr="00CF1E7B">
        <w:rPr>
          <w:rFonts w:ascii="GHEA Grapalat" w:hAnsi="GHEA Grapalat" w:cs="Sylfaen"/>
          <w:b/>
          <w:bCs/>
          <w:color w:val="000000" w:themeColor="text1"/>
          <w:sz w:val="20"/>
          <w:szCs w:val="20"/>
          <w:lang w:val="hy-AM"/>
        </w:rPr>
        <w:t>ամբողջ</w:t>
      </w:r>
      <w:r w:rsidRPr="00CF1E7B">
        <w:rPr>
          <w:rFonts w:ascii="GHEA Grapalat" w:hAnsi="GHEA Grapalat" w:cs="Arial"/>
          <w:b/>
          <w:bCs/>
          <w:color w:val="000000" w:themeColor="text1"/>
          <w:sz w:val="20"/>
          <w:szCs w:val="20"/>
          <w:lang w:val="hy-AM"/>
        </w:rPr>
        <w:t xml:space="preserve"> </w:t>
      </w:r>
      <w:r w:rsidR="00F2154E" w:rsidRPr="00CF1E7B">
        <w:rPr>
          <w:rFonts w:ascii="GHEA Grapalat" w:hAnsi="GHEA Grapalat" w:cs="Arial"/>
          <w:b/>
          <w:bCs/>
          <w:color w:val="000000" w:themeColor="text1"/>
          <w:sz w:val="20"/>
          <w:szCs w:val="20"/>
          <w:lang w:val="hy-AM"/>
        </w:rPr>
        <w:t>տասնութ</w:t>
      </w:r>
      <w:r w:rsidRPr="00CF1E7B">
        <w:rPr>
          <w:rFonts w:ascii="GHEA Grapalat" w:hAnsi="GHEA Grapalat" w:cs="Arial"/>
          <w:b/>
          <w:bCs/>
          <w:color w:val="000000" w:themeColor="text1"/>
          <w:sz w:val="20"/>
          <w:szCs w:val="20"/>
          <w:lang w:val="hy-AM"/>
        </w:rPr>
        <w:t xml:space="preserve"> </w:t>
      </w:r>
      <w:r w:rsidRPr="00CF1E7B">
        <w:rPr>
          <w:rFonts w:ascii="GHEA Grapalat" w:hAnsi="GHEA Grapalat" w:cs="Sylfaen"/>
          <w:b/>
          <w:bCs/>
          <w:color w:val="000000" w:themeColor="text1"/>
          <w:sz w:val="20"/>
          <w:szCs w:val="20"/>
          <w:lang w:val="hy-AM"/>
        </w:rPr>
        <w:t>հարյուրերորդական</w:t>
      </w:r>
      <w:r w:rsidRPr="00CF1E7B">
        <w:rPr>
          <w:rFonts w:ascii="GHEA Grapalat" w:hAnsi="GHEA Grapalat" w:cs="Arial"/>
          <w:b/>
          <w:bCs/>
          <w:color w:val="000000" w:themeColor="text1"/>
          <w:sz w:val="20"/>
          <w:szCs w:val="20"/>
          <w:lang w:val="hy-AM"/>
        </w:rPr>
        <w:t>)</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տոկոսի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չափով</w:t>
      </w:r>
      <w:r w:rsidRPr="00CF1E7B">
        <w:rPr>
          <w:rFonts w:ascii="GHEA Grapalat" w:hAnsi="GHEA Grapalat" w:cs="Tahoma"/>
          <w:color w:val="000000" w:themeColor="text1"/>
          <w:sz w:val="20"/>
          <w:szCs w:val="20"/>
          <w:lang w:val="hy-AM"/>
        </w:rPr>
        <w:t>։</w:t>
      </w:r>
    </w:p>
    <w:p w14:paraId="1D145235" w14:textId="6E08D371" w:rsidR="00F02279" w:rsidRPr="00CF1E7B" w:rsidRDefault="00F02279" w:rsidP="00F02279">
      <w:pPr>
        <w:ind w:firstLine="709"/>
        <w:jc w:val="both"/>
        <w:rPr>
          <w:rFonts w:ascii="GHEA Grapalat" w:hAnsi="GHEA Grapalat"/>
          <w:color w:val="000000" w:themeColor="text1"/>
          <w:sz w:val="20"/>
          <w:lang w:val="hy-AM"/>
        </w:rPr>
      </w:pPr>
      <w:r w:rsidRPr="00CF1E7B">
        <w:rPr>
          <w:rFonts w:ascii="GHEA Grapalat" w:hAnsi="GHEA Grapalat"/>
          <w:color w:val="000000" w:themeColor="text1"/>
          <w:sz w:val="20"/>
          <w:szCs w:val="20"/>
          <w:lang w:val="hy-AM"/>
        </w:rPr>
        <w:t>6.3</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3.1.3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հիմքերով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ա</w:t>
      </w:r>
      <w:r w:rsidRPr="00CF1E7B">
        <w:rPr>
          <w:rFonts w:ascii="GHEA Grapalat" w:hAnsi="GHEA Grapalat" w:cs="Sylfaen"/>
          <w:color w:val="000000" w:themeColor="text1"/>
          <w:sz w:val="20"/>
          <w:szCs w:val="20"/>
          <w:lang w:val="hy-AM"/>
        </w:rPr>
        <w:t>շխատանքը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չընդունվելու</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ինչպես</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նաև</w:t>
      </w:r>
      <w:r w:rsidRPr="00CF1E7B">
        <w:rPr>
          <w:rFonts w:ascii="GHEA Grapalat" w:hAnsi="GHEA Grapalat" w:cs="Arial"/>
          <w:color w:val="000000" w:themeColor="text1"/>
          <w:sz w:val="20"/>
          <w:szCs w:val="20"/>
          <w:lang w:val="hy-AM"/>
        </w:rPr>
        <w:t xml:space="preserve"> 3.1.4 </w:t>
      </w:r>
      <w:r w:rsidRPr="00CF1E7B">
        <w:rPr>
          <w:rFonts w:ascii="GHEA Grapalat" w:hAnsi="GHEA Grapalat" w:cs="Sylfaen"/>
          <w:color w:val="000000" w:themeColor="text1"/>
          <w:sz w:val="20"/>
          <w:szCs w:val="20"/>
          <w:lang w:val="hy-AM"/>
        </w:rPr>
        <w:t>կետով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պայմանագիրը</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լուծելու</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գանձվում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տուգանք</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Arial"/>
          <w:color w:val="000000" w:themeColor="text1"/>
          <w:sz w:val="20"/>
          <w:szCs w:val="20"/>
          <w:lang w:val="hy-AM"/>
        </w:rPr>
        <w:t xml:space="preserve"> 5.1 </w:t>
      </w:r>
      <w:r w:rsidRPr="00CF1E7B">
        <w:rPr>
          <w:rFonts w:ascii="GHEA Grapalat" w:hAnsi="GHEA Grapalat" w:cs="Sylfaen"/>
          <w:color w:val="000000" w:themeColor="text1"/>
          <w:sz w:val="20"/>
          <w:szCs w:val="20"/>
          <w:lang w:val="hy-AM"/>
        </w:rPr>
        <w:t>կետում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գումարի</w:t>
      </w:r>
      <w:r w:rsidR="00F2154E" w:rsidRPr="00CF1E7B">
        <w:rPr>
          <w:rFonts w:ascii="GHEA Grapalat" w:hAnsi="GHEA Grapalat" w:cs="Sylfaen"/>
          <w:b/>
          <w:bCs/>
          <w:color w:val="000000" w:themeColor="text1"/>
          <w:sz w:val="20"/>
          <w:szCs w:val="20"/>
          <w:lang w:val="hy-AM"/>
        </w:rPr>
        <w:t xml:space="preserve"> </w:t>
      </w:r>
      <w:r w:rsidR="00E3474A" w:rsidRPr="00CF1E7B">
        <w:rPr>
          <w:rFonts w:ascii="GHEA Grapalat" w:hAnsi="GHEA Grapalat" w:cs="Arial"/>
          <w:b/>
          <w:bCs/>
          <w:color w:val="000000" w:themeColor="text1"/>
          <w:sz w:val="20"/>
          <w:szCs w:val="20"/>
          <w:lang w:val="hy-AM"/>
        </w:rPr>
        <w:t>3</w:t>
      </w:r>
      <w:r w:rsidRPr="00CF1E7B">
        <w:rPr>
          <w:rFonts w:ascii="GHEA Grapalat" w:hAnsi="GHEA Grapalat" w:cs="Arial"/>
          <w:b/>
          <w:bCs/>
          <w:color w:val="000000" w:themeColor="text1"/>
          <w:sz w:val="20"/>
          <w:szCs w:val="20"/>
          <w:lang w:val="hy-AM"/>
        </w:rPr>
        <w:t xml:space="preserve"> (</w:t>
      </w:r>
      <w:r w:rsidR="00E3474A" w:rsidRPr="00CF1E7B">
        <w:rPr>
          <w:rFonts w:ascii="GHEA Grapalat" w:hAnsi="GHEA Grapalat" w:cs="Sylfaen"/>
          <w:b/>
          <w:bCs/>
          <w:color w:val="000000" w:themeColor="text1"/>
          <w:sz w:val="20"/>
          <w:szCs w:val="20"/>
          <w:lang w:val="hy-AM"/>
        </w:rPr>
        <w:t>երեք</w:t>
      </w:r>
      <w:r w:rsidR="00F2154E" w:rsidRPr="00CF1E7B">
        <w:rPr>
          <w:rFonts w:ascii="GHEA Grapalat" w:hAnsi="GHEA Grapalat" w:cs="Sylfaen"/>
          <w:b/>
          <w:bCs/>
          <w:color w:val="000000" w:themeColor="text1"/>
          <w:sz w:val="20"/>
          <w:szCs w:val="20"/>
          <w:lang w:val="hy-AM"/>
        </w:rPr>
        <w:t xml:space="preserve"> </w:t>
      </w:r>
      <w:r w:rsidR="00525575" w:rsidRPr="00CF1E7B">
        <w:rPr>
          <w:rFonts w:ascii="GHEA Grapalat" w:hAnsi="GHEA Grapalat" w:cs="Sylfaen"/>
          <w:b/>
          <w:bCs/>
          <w:color w:val="000000" w:themeColor="text1"/>
          <w:sz w:val="20"/>
          <w:szCs w:val="20"/>
          <w:lang w:val="hy-AM"/>
        </w:rPr>
        <w:t>)</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տոկոսի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չափով:</w:t>
      </w:r>
      <w:r w:rsidR="00C07E00" w:rsidRPr="00CF1E7B">
        <w:rPr>
          <w:rStyle w:val="FootnoteReference"/>
          <w:rFonts w:ascii="GHEA Grapalat" w:hAnsi="GHEA Grapalat" w:cs="Sylfaen"/>
          <w:color w:val="000000" w:themeColor="text1"/>
          <w:sz w:val="20"/>
          <w:szCs w:val="20"/>
          <w:lang w:val="hy-AM"/>
        </w:rPr>
        <w:footnoteReference w:id="15"/>
      </w:r>
      <w:r w:rsidR="00C07E00" w:rsidRPr="00CF1E7B">
        <w:rPr>
          <w:rFonts w:ascii="GHEA Grapalat" w:hAnsi="GHEA Grapalat"/>
          <w:color w:val="000000" w:themeColor="text1"/>
          <w:sz w:val="20"/>
          <w:lang w:val="hy-AM"/>
        </w:rPr>
        <w:t xml:space="preserve"> </w:t>
      </w:r>
      <w:r w:rsidRPr="00CF1E7B">
        <w:rPr>
          <w:rFonts w:ascii="GHEA Grapalat" w:hAnsi="GHEA Grapalat"/>
          <w:color w:val="000000" w:themeColor="text1"/>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6.4</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այմանագրի</w:t>
      </w:r>
      <w:r w:rsidR="002D5ECD" w:rsidRPr="00CF1E7B">
        <w:rPr>
          <w:rFonts w:ascii="GHEA Grapalat" w:hAnsi="GHEA Grapalat" w:cs="Times Armenian"/>
          <w:color w:val="000000" w:themeColor="text1"/>
          <w:sz w:val="20"/>
          <w:szCs w:val="20"/>
          <w:lang w:val="hy-AM"/>
        </w:rPr>
        <w:t xml:space="preserve"> 6.2</w:t>
      </w:r>
      <w:r w:rsidR="003814AF" w:rsidRPr="00CF1E7B">
        <w:rPr>
          <w:rFonts w:ascii="GHEA Grapalat" w:hAnsi="GHEA Grapalat" w:cs="Sylfaen"/>
          <w:color w:val="000000" w:themeColor="text1"/>
          <w:sz w:val="20"/>
          <w:szCs w:val="20"/>
          <w:lang w:val="hy-AM"/>
        </w:rPr>
        <w:t>,</w:t>
      </w:r>
      <w:r w:rsidRPr="00CF1E7B">
        <w:rPr>
          <w:rFonts w:ascii="GHEA Grapalat" w:hAnsi="GHEA Grapalat" w:cs="Times Armenian"/>
          <w:color w:val="000000" w:themeColor="text1"/>
          <w:sz w:val="20"/>
          <w:szCs w:val="20"/>
          <w:lang w:val="hy-AM"/>
        </w:rPr>
        <w:t xml:space="preserve"> 6.3 </w:t>
      </w:r>
      <w:r w:rsidR="003814AF" w:rsidRPr="00CF1E7B">
        <w:rPr>
          <w:rFonts w:ascii="GHEA Grapalat" w:hAnsi="GHEA Grapalat" w:cs="Times Armenian"/>
          <w:color w:val="000000" w:themeColor="text1"/>
          <w:sz w:val="20"/>
          <w:szCs w:val="20"/>
          <w:lang w:val="hy-AM"/>
        </w:rPr>
        <w:t xml:space="preserve"> և 6.5.1 </w:t>
      </w:r>
      <w:r w:rsidRPr="00CF1E7B">
        <w:rPr>
          <w:rFonts w:ascii="GHEA Grapalat" w:hAnsi="GHEA Grapalat" w:cs="Sylfaen"/>
          <w:color w:val="000000" w:themeColor="text1"/>
          <w:sz w:val="20"/>
          <w:szCs w:val="20"/>
          <w:lang w:val="hy-AM"/>
        </w:rPr>
        <w:t>կետերով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տուգանքը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հաշվարկվում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հաշվանցվում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Կապալառուին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վճարվող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գումարների</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հետ</w:t>
      </w:r>
      <w:r w:rsidRPr="00CF1E7B">
        <w:rPr>
          <w:rFonts w:ascii="GHEA Grapalat" w:hAnsi="GHEA Grapalat" w:cs="Tahoma"/>
          <w:color w:val="000000" w:themeColor="text1"/>
          <w:sz w:val="20"/>
          <w:szCs w:val="20"/>
          <w:lang w:val="hy-AM"/>
        </w:rPr>
        <w:t>։</w:t>
      </w:r>
    </w:p>
    <w:p w14:paraId="0664C343" w14:textId="27CE7F75" w:rsidR="00F02279" w:rsidRPr="00CF1E7B" w:rsidRDefault="00F02279" w:rsidP="00F02279">
      <w:pPr>
        <w:tabs>
          <w:tab w:val="left" w:pos="1276"/>
        </w:tabs>
        <w:ind w:firstLine="720"/>
        <w:jc w:val="both"/>
        <w:rPr>
          <w:rFonts w:ascii="GHEA Grapalat" w:hAnsi="GHEA Grapalat" w:cs="Tahoma"/>
          <w:color w:val="000000" w:themeColor="text1"/>
          <w:sz w:val="20"/>
          <w:szCs w:val="20"/>
          <w:lang w:val="hy-AM"/>
        </w:rPr>
      </w:pPr>
      <w:r w:rsidRPr="00CF1E7B">
        <w:rPr>
          <w:rFonts w:ascii="GHEA Grapalat" w:hAnsi="GHEA Grapalat"/>
          <w:color w:val="000000" w:themeColor="text1"/>
          <w:sz w:val="20"/>
          <w:szCs w:val="20"/>
          <w:lang w:val="hy-AM"/>
        </w:rPr>
        <w:t>6.5</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5.3 </w:t>
      </w:r>
      <w:r w:rsidRPr="00CF1E7B">
        <w:rPr>
          <w:rFonts w:ascii="GHEA Grapalat" w:hAnsi="GHEA Grapalat" w:cs="Sylfaen"/>
          <w:color w:val="000000" w:themeColor="text1"/>
          <w:sz w:val="20"/>
          <w:szCs w:val="20"/>
          <w:lang w:val="hy-AM"/>
        </w:rPr>
        <w:t>կետով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խախտման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Պատվիրատուի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նկատմամբ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յուրաքանչյուր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ուշացված</w:t>
      </w:r>
      <w:r w:rsidRPr="00CF1E7B">
        <w:rPr>
          <w:rFonts w:ascii="GHEA Grapalat" w:hAnsi="GHEA Grapalat" w:cs="Times Armenian"/>
          <w:color w:val="000000" w:themeColor="text1"/>
          <w:sz w:val="20"/>
          <w:szCs w:val="20"/>
          <w:lang w:val="hy-AM"/>
        </w:rPr>
        <w:t xml:space="preserve"> աշխատանքային </w:t>
      </w:r>
      <w:r w:rsidRPr="00CF1E7B">
        <w:rPr>
          <w:rFonts w:ascii="GHEA Grapalat" w:hAnsi="GHEA Grapalat" w:cs="Sylfaen"/>
          <w:color w:val="000000" w:themeColor="text1"/>
          <w:sz w:val="20"/>
          <w:szCs w:val="20"/>
          <w:lang w:val="hy-AM"/>
        </w:rPr>
        <w:t>օրվա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հաշվարկվում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տույժ</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սակայն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չվճարված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գումարի</w:t>
      </w:r>
      <w:r w:rsidRPr="00CF1E7B">
        <w:rPr>
          <w:rFonts w:ascii="GHEA Grapalat" w:hAnsi="GHEA Grapalat" w:cs="Times Armenian"/>
          <w:color w:val="000000" w:themeColor="text1"/>
          <w:sz w:val="20"/>
          <w:szCs w:val="20"/>
          <w:lang w:val="hy-AM"/>
        </w:rPr>
        <w:t xml:space="preserve"> 0,05 (</w:t>
      </w:r>
      <w:r w:rsidRPr="00CF1E7B">
        <w:rPr>
          <w:rFonts w:ascii="GHEA Grapalat" w:hAnsi="GHEA Grapalat" w:cs="Sylfaen"/>
          <w:color w:val="000000" w:themeColor="text1"/>
          <w:sz w:val="20"/>
          <w:szCs w:val="20"/>
          <w:lang w:val="hy-AM"/>
        </w:rPr>
        <w:t>զրո</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ամբողջ</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հինգ</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հարյուրերորդական</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տոկոսի</w:t>
      </w:r>
      <w:r w:rsidRPr="00CF1E7B" w:rsidDel="007472F1">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չափով</w:t>
      </w:r>
      <w:r w:rsidRPr="00CF1E7B">
        <w:rPr>
          <w:rFonts w:ascii="GHEA Grapalat" w:hAnsi="GHEA Grapalat" w:cs="Tahoma"/>
          <w:color w:val="000000" w:themeColor="text1"/>
          <w:sz w:val="20"/>
          <w:szCs w:val="20"/>
          <w:lang w:val="hy-AM"/>
        </w:rPr>
        <w:t>։</w:t>
      </w:r>
    </w:p>
    <w:p w14:paraId="3DB4B76F" w14:textId="4D4DFECB" w:rsidR="00481E8C" w:rsidRPr="00CF1E7B" w:rsidDel="009C18DC" w:rsidRDefault="00993BA8" w:rsidP="00F400E7">
      <w:pPr>
        <w:pStyle w:val="NormalWeb"/>
        <w:shd w:val="clear" w:color="auto" w:fill="FFFFFF"/>
        <w:spacing w:before="0" w:beforeAutospacing="0" w:after="0" w:afterAutospacing="0"/>
        <w:ind w:firstLine="375"/>
        <w:jc w:val="both"/>
        <w:rPr>
          <w:rFonts w:ascii="GHEA Grapalat" w:hAnsi="GHEA Grapalat"/>
          <w:color w:val="000000" w:themeColor="text1"/>
          <w:lang w:val="hy-AM"/>
        </w:rPr>
      </w:pPr>
      <w:r w:rsidRPr="00CF1E7B">
        <w:rPr>
          <w:rFonts w:ascii="GHEA Grapalat" w:hAnsi="GHEA Grapalat" w:cs="Sylfaen"/>
          <w:color w:val="000000" w:themeColor="text1"/>
          <w:sz w:val="20"/>
          <w:szCs w:val="20"/>
          <w:lang w:val="hy-AM"/>
        </w:rPr>
        <w:t xml:space="preserve">6.5.1 </w:t>
      </w:r>
      <w:r w:rsidR="00CA24B0" w:rsidRPr="00CF1E7B">
        <w:rPr>
          <w:rFonts w:ascii="GHEA Grapalat" w:hAnsi="GHEA Grapalat" w:cs="Sylfaen"/>
          <w:color w:val="000000" w:themeColor="text1"/>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CF1E7B">
        <w:rPr>
          <w:rFonts w:ascii="GHEA Grapalat" w:hAnsi="GHEA Grapalat" w:cs="Sylfaen"/>
          <w:color w:val="000000" w:themeColor="text1"/>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CF1E7B">
        <w:rPr>
          <w:rFonts w:ascii="GHEA Grapalat" w:hAnsi="GHEA Grapalat" w:cs="Sylfaen"/>
          <w:color w:val="000000" w:themeColor="text1"/>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CF1E7B">
        <w:rPr>
          <w:rStyle w:val="FootnoteReference"/>
          <w:rFonts w:ascii="GHEA Grapalat" w:hAnsi="GHEA Grapalat" w:cs="Sylfaen"/>
          <w:color w:val="000000" w:themeColor="text1"/>
          <w:sz w:val="20"/>
          <w:szCs w:val="20"/>
          <w:lang w:val="hy-AM"/>
        </w:rPr>
        <w:footnoteReference w:id="16"/>
      </w:r>
      <w:r w:rsidR="00CA24B0" w:rsidRPr="00CF1E7B">
        <w:rPr>
          <w:rFonts w:ascii="GHEA Grapalat" w:hAnsi="GHEA Grapalat"/>
          <w:color w:val="000000" w:themeColor="text1"/>
          <w:lang w:val="hy-AM"/>
        </w:rPr>
        <w:t>.</w:t>
      </w:r>
    </w:p>
    <w:tbl>
      <w:tblPr>
        <w:tblStyle w:val="TableGrid"/>
        <w:tblpPr w:leftFromText="180" w:rightFromText="180" w:vertAnchor="page" w:horzAnchor="margin" w:tblpY="1006"/>
        <w:tblW w:w="10053" w:type="dxa"/>
        <w:tblLook w:val="04A0" w:firstRow="1" w:lastRow="0" w:firstColumn="1" w:lastColumn="0" w:noHBand="0" w:noVBand="1"/>
      </w:tblPr>
      <w:tblGrid>
        <w:gridCol w:w="604"/>
        <w:gridCol w:w="4353"/>
        <w:gridCol w:w="5096"/>
      </w:tblGrid>
      <w:tr w:rsidR="005E537C" w:rsidRPr="00251594" w14:paraId="2F47CADE" w14:textId="77777777" w:rsidTr="005E537C">
        <w:trPr>
          <w:trHeight w:val="350"/>
        </w:trPr>
        <w:tc>
          <w:tcPr>
            <w:tcW w:w="604" w:type="dxa"/>
            <w:tcBorders>
              <w:top w:val="single" w:sz="4" w:space="0" w:color="auto"/>
              <w:left w:val="single" w:sz="4" w:space="0" w:color="auto"/>
              <w:bottom w:val="single" w:sz="4" w:space="0" w:color="auto"/>
              <w:right w:val="single" w:sz="4" w:space="0" w:color="auto"/>
            </w:tcBorders>
            <w:hideMark/>
          </w:tcPr>
          <w:p w14:paraId="5AA31033" w14:textId="77777777" w:rsidR="005E537C" w:rsidRPr="00251594" w:rsidRDefault="005E537C" w:rsidP="005E537C">
            <w:pPr>
              <w:jc w:val="center"/>
              <w:rPr>
                <w:rFonts w:ascii="GHEA Grapalat" w:hAnsi="GHEA Grapalat"/>
                <w:b/>
                <w:sz w:val="20"/>
                <w:szCs w:val="20"/>
              </w:rPr>
            </w:pPr>
            <w:r w:rsidRPr="00251594">
              <w:rPr>
                <w:rFonts w:ascii="GHEA Grapalat" w:hAnsi="GHEA Grapalat"/>
                <w:b/>
                <w:sz w:val="20"/>
                <w:szCs w:val="20"/>
              </w:rPr>
              <w:lastRenderedPageBreak/>
              <w:t>N</w:t>
            </w:r>
          </w:p>
        </w:tc>
        <w:tc>
          <w:tcPr>
            <w:tcW w:w="4353" w:type="dxa"/>
            <w:tcBorders>
              <w:top w:val="single" w:sz="4" w:space="0" w:color="auto"/>
              <w:left w:val="single" w:sz="4" w:space="0" w:color="auto"/>
              <w:bottom w:val="single" w:sz="4" w:space="0" w:color="auto"/>
              <w:right w:val="single" w:sz="4" w:space="0" w:color="auto"/>
            </w:tcBorders>
            <w:hideMark/>
          </w:tcPr>
          <w:p w14:paraId="3CB16DC3" w14:textId="77777777" w:rsidR="005E537C" w:rsidRPr="00251594" w:rsidRDefault="005E537C" w:rsidP="005E537C">
            <w:pPr>
              <w:jc w:val="center"/>
              <w:rPr>
                <w:rFonts w:ascii="GHEA Grapalat" w:hAnsi="GHEA Grapalat"/>
                <w:b/>
                <w:sz w:val="20"/>
                <w:szCs w:val="20"/>
              </w:rPr>
            </w:pPr>
            <w:proofErr w:type="spellStart"/>
            <w:r w:rsidRPr="00251594">
              <w:rPr>
                <w:rFonts w:ascii="GHEA Grapalat" w:hAnsi="GHEA Grapalat"/>
                <w:b/>
                <w:sz w:val="20"/>
                <w:szCs w:val="20"/>
              </w:rPr>
              <w:t>Խախտումը</w:t>
            </w:r>
            <w:proofErr w:type="spellEnd"/>
          </w:p>
        </w:tc>
        <w:tc>
          <w:tcPr>
            <w:tcW w:w="5096" w:type="dxa"/>
            <w:tcBorders>
              <w:top w:val="single" w:sz="4" w:space="0" w:color="auto"/>
              <w:left w:val="single" w:sz="4" w:space="0" w:color="auto"/>
              <w:bottom w:val="single" w:sz="4" w:space="0" w:color="auto"/>
              <w:right w:val="single" w:sz="4" w:space="0" w:color="auto"/>
            </w:tcBorders>
            <w:hideMark/>
          </w:tcPr>
          <w:p w14:paraId="7DCCA7A1" w14:textId="77777777" w:rsidR="005E537C" w:rsidRPr="00251594" w:rsidRDefault="005E537C" w:rsidP="005E537C">
            <w:pPr>
              <w:jc w:val="center"/>
              <w:rPr>
                <w:rFonts w:ascii="GHEA Grapalat" w:hAnsi="GHEA Grapalat"/>
                <w:b/>
                <w:sz w:val="20"/>
                <w:szCs w:val="20"/>
              </w:rPr>
            </w:pPr>
            <w:proofErr w:type="spellStart"/>
            <w:r w:rsidRPr="00251594">
              <w:rPr>
                <w:rFonts w:ascii="GHEA Grapalat" w:hAnsi="GHEA Grapalat"/>
                <w:b/>
                <w:sz w:val="20"/>
                <w:szCs w:val="20"/>
              </w:rPr>
              <w:t>Պատասխանատվությունը</w:t>
            </w:r>
            <w:proofErr w:type="spellEnd"/>
          </w:p>
        </w:tc>
      </w:tr>
      <w:tr w:rsidR="005E537C" w:rsidRPr="00251594" w14:paraId="3AA24FE3" w14:textId="77777777" w:rsidTr="005E537C">
        <w:trPr>
          <w:trHeight w:val="620"/>
        </w:trPr>
        <w:tc>
          <w:tcPr>
            <w:tcW w:w="604" w:type="dxa"/>
            <w:tcBorders>
              <w:top w:val="single" w:sz="4" w:space="0" w:color="auto"/>
              <w:left w:val="single" w:sz="4" w:space="0" w:color="auto"/>
              <w:bottom w:val="single" w:sz="4" w:space="0" w:color="auto"/>
              <w:right w:val="single" w:sz="4" w:space="0" w:color="auto"/>
            </w:tcBorders>
            <w:hideMark/>
          </w:tcPr>
          <w:p w14:paraId="703E7865" w14:textId="77777777" w:rsidR="005E537C" w:rsidRPr="00251594" w:rsidRDefault="005E537C" w:rsidP="005E537C">
            <w:pPr>
              <w:jc w:val="center"/>
              <w:rPr>
                <w:rFonts w:ascii="GHEA Grapalat" w:hAnsi="GHEA Grapalat"/>
                <w:b/>
                <w:sz w:val="20"/>
                <w:szCs w:val="20"/>
              </w:rPr>
            </w:pPr>
            <w:r w:rsidRPr="00251594">
              <w:rPr>
                <w:rFonts w:ascii="GHEA Grapalat" w:hAnsi="GHEA Grapalat"/>
                <w:b/>
                <w:sz w:val="20"/>
                <w:szCs w:val="20"/>
              </w:rPr>
              <w:t>1</w:t>
            </w:r>
          </w:p>
        </w:tc>
        <w:tc>
          <w:tcPr>
            <w:tcW w:w="4353" w:type="dxa"/>
            <w:tcBorders>
              <w:top w:val="single" w:sz="4" w:space="0" w:color="auto"/>
              <w:left w:val="single" w:sz="4" w:space="0" w:color="auto"/>
              <w:bottom w:val="single" w:sz="4" w:space="0" w:color="auto"/>
              <w:right w:val="single" w:sz="4" w:space="0" w:color="auto"/>
            </w:tcBorders>
            <w:vAlign w:val="center"/>
          </w:tcPr>
          <w:p w14:paraId="279D9B0D" w14:textId="77777777" w:rsidR="005E537C" w:rsidRPr="00462907" w:rsidRDefault="005E537C" w:rsidP="005E537C">
            <w:pPr>
              <w:jc w:val="center"/>
              <w:rPr>
                <w:rFonts w:ascii="GHEA Grapalat" w:hAnsi="GHEA Grapalat" w:cs="Sylfaen"/>
                <w:sz w:val="20"/>
                <w:szCs w:val="20"/>
                <w:lang w:val="hy-AM"/>
              </w:rPr>
            </w:pPr>
            <w:r w:rsidRPr="00462907">
              <w:rPr>
                <w:rFonts w:ascii="GHEA Grapalat" w:hAnsi="GHEA Grapalat" w:cs="Sylfaen"/>
                <w:sz w:val="20"/>
                <w:szCs w:val="20"/>
                <w:lang w:val="hy-AM"/>
              </w:rPr>
              <w:t>Շինարարական հրապարակի պատշաճ կազմակերպումը, կահավորումը չկատարել</w:t>
            </w:r>
          </w:p>
        </w:tc>
        <w:tc>
          <w:tcPr>
            <w:tcW w:w="5096" w:type="dxa"/>
            <w:tcBorders>
              <w:top w:val="single" w:sz="4" w:space="0" w:color="auto"/>
              <w:left w:val="single" w:sz="4" w:space="0" w:color="auto"/>
              <w:bottom w:val="single" w:sz="4" w:space="0" w:color="auto"/>
              <w:right w:val="single" w:sz="4" w:space="0" w:color="auto"/>
            </w:tcBorders>
            <w:vAlign w:val="center"/>
          </w:tcPr>
          <w:p w14:paraId="64520BFA" w14:textId="77777777" w:rsidR="005E537C" w:rsidRPr="00251594" w:rsidRDefault="005E537C" w:rsidP="005E537C">
            <w:pPr>
              <w:jc w:val="center"/>
              <w:rPr>
                <w:rFonts w:ascii="GHEA Grapalat" w:hAnsi="GHEA Grapalat"/>
                <w:sz w:val="20"/>
                <w:szCs w:val="20"/>
                <w:lang w:val="hy-AM"/>
              </w:rPr>
            </w:pPr>
            <w:r w:rsidRPr="00A25F4E">
              <w:rPr>
                <w:rFonts w:ascii="GHEA Grapalat" w:hAnsi="GHEA Grapalat" w:cs="Sylfaen"/>
                <w:sz w:val="20"/>
                <w:szCs w:val="20"/>
                <w:lang w:val="hy-AM"/>
              </w:rPr>
              <w:t>Տուգանք - Պայմանագրային գնի 0,5% չափով</w:t>
            </w:r>
          </w:p>
        </w:tc>
      </w:tr>
      <w:tr w:rsidR="005E537C" w:rsidRPr="00251594" w14:paraId="0266DCC8" w14:textId="77777777" w:rsidTr="005E537C">
        <w:trPr>
          <w:trHeight w:val="620"/>
        </w:trPr>
        <w:tc>
          <w:tcPr>
            <w:tcW w:w="604" w:type="dxa"/>
            <w:tcBorders>
              <w:top w:val="single" w:sz="4" w:space="0" w:color="auto"/>
              <w:left w:val="single" w:sz="4" w:space="0" w:color="auto"/>
              <w:bottom w:val="single" w:sz="4" w:space="0" w:color="auto"/>
              <w:right w:val="single" w:sz="4" w:space="0" w:color="auto"/>
            </w:tcBorders>
            <w:hideMark/>
          </w:tcPr>
          <w:p w14:paraId="7FDF77AD" w14:textId="77777777" w:rsidR="005E537C" w:rsidRPr="00251594" w:rsidRDefault="005E537C" w:rsidP="005E537C">
            <w:pPr>
              <w:jc w:val="center"/>
              <w:rPr>
                <w:rFonts w:ascii="GHEA Grapalat" w:hAnsi="GHEA Grapalat"/>
                <w:b/>
                <w:sz w:val="20"/>
                <w:szCs w:val="20"/>
              </w:rPr>
            </w:pPr>
            <w:r w:rsidRPr="00251594">
              <w:rPr>
                <w:rFonts w:ascii="GHEA Grapalat" w:hAnsi="GHEA Grapalat"/>
                <w:b/>
                <w:sz w:val="20"/>
                <w:szCs w:val="20"/>
              </w:rPr>
              <w:t>2</w:t>
            </w:r>
          </w:p>
        </w:tc>
        <w:tc>
          <w:tcPr>
            <w:tcW w:w="4353" w:type="dxa"/>
            <w:tcBorders>
              <w:top w:val="single" w:sz="4" w:space="0" w:color="auto"/>
              <w:left w:val="single" w:sz="4" w:space="0" w:color="auto"/>
              <w:bottom w:val="single" w:sz="4" w:space="0" w:color="auto"/>
              <w:right w:val="single" w:sz="4" w:space="0" w:color="auto"/>
            </w:tcBorders>
            <w:vAlign w:val="center"/>
          </w:tcPr>
          <w:p w14:paraId="3AFF1B3D" w14:textId="77777777" w:rsidR="005E537C" w:rsidRPr="00462907" w:rsidRDefault="005E537C" w:rsidP="005E537C">
            <w:pPr>
              <w:jc w:val="center"/>
              <w:rPr>
                <w:rFonts w:ascii="GHEA Grapalat" w:hAnsi="GHEA Grapalat" w:cs="Sylfaen"/>
                <w:sz w:val="20"/>
                <w:szCs w:val="20"/>
                <w:lang w:val="hy-AM"/>
              </w:rPr>
            </w:pPr>
            <w:r w:rsidRPr="00462907">
              <w:rPr>
                <w:rFonts w:ascii="GHEA Grapalat" w:hAnsi="GHEA Grapalat" w:cs="Sylfaen"/>
                <w:sz w:val="20"/>
                <w:szCs w:val="20"/>
                <w:lang w:val="hy-AM"/>
              </w:rPr>
              <w:t>Տեխնիկական անվտանգության նորմերի չպահապնելը</w:t>
            </w:r>
          </w:p>
        </w:tc>
        <w:tc>
          <w:tcPr>
            <w:tcW w:w="5096" w:type="dxa"/>
            <w:tcBorders>
              <w:top w:val="single" w:sz="4" w:space="0" w:color="auto"/>
              <w:left w:val="single" w:sz="4" w:space="0" w:color="auto"/>
              <w:bottom w:val="single" w:sz="4" w:space="0" w:color="auto"/>
              <w:right w:val="single" w:sz="4" w:space="0" w:color="auto"/>
            </w:tcBorders>
            <w:vAlign w:val="center"/>
          </w:tcPr>
          <w:p w14:paraId="67C4C282" w14:textId="77777777" w:rsidR="005E537C" w:rsidRPr="00251594" w:rsidRDefault="005E537C" w:rsidP="005E537C">
            <w:pPr>
              <w:jc w:val="center"/>
              <w:rPr>
                <w:rFonts w:ascii="GHEA Grapalat" w:hAnsi="GHEA Grapalat"/>
                <w:sz w:val="20"/>
                <w:szCs w:val="20"/>
              </w:rPr>
            </w:pPr>
            <w:r w:rsidRPr="00A25F4E">
              <w:rPr>
                <w:rFonts w:ascii="GHEA Grapalat" w:hAnsi="GHEA Grapalat" w:cs="Sylfaen"/>
                <w:sz w:val="20"/>
                <w:szCs w:val="20"/>
                <w:lang w:val="hy-AM"/>
              </w:rPr>
              <w:t>Տուգանք - Պայմանագրային գնի 0,5% չափով</w:t>
            </w:r>
          </w:p>
        </w:tc>
      </w:tr>
      <w:tr w:rsidR="005E537C" w:rsidRPr="00251594" w14:paraId="369F9F67" w14:textId="77777777" w:rsidTr="005E537C">
        <w:trPr>
          <w:trHeight w:val="70"/>
        </w:trPr>
        <w:tc>
          <w:tcPr>
            <w:tcW w:w="604" w:type="dxa"/>
            <w:tcBorders>
              <w:top w:val="single" w:sz="4" w:space="0" w:color="auto"/>
              <w:left w:val="single" w:sz="4" w:space="0" w:color="auto"/>
              <w:bottom w:val="single" w:sz="4" w:space="0" w:color="auto"/>
              <w:right w:val="single" w:sz="4" w:space="0" w:color="auto"/>
            </w:tcBorders>
            <w:hideMark/>
          </w:tcPr>
          <w:p w14:paraId="3F30992E" w14:textId="77777777" w:rsidR="005E537C" w:rsidRPr="00251594" w:rsidRDefault="005E537C" w:rsidP="005E537C">
            <w:pPr>
              <w:jc w:val="center"/>
              <w:rPr>
                <w:rFonts w:ascii="GHEA Grapalat" w:hAnsi="GHEA Grapalat"/>
                <w:b/>
                <w:sz w:val="20"/>
                <w:szCs w:val="20"/>
              </w:rPr>
            </w:pPr>
            <w:r w:rsidRPr="00251594">
              <w:rPr>
                <w:rFonts w:ascii="GHEA Grapalat" w:hAnsi="GHEA Grapalat"/>
                <w:b/>
                <w:sz w:val="20"/>
                <w:szCs w:val="20"/>
              </w:rPr>
              <w:t>3</w:t>
            </w:r>
          </w:p>
        </w:tc>
        <w:tc>
          <w:tcPr>
            <w:tcW w:w="4353" w:type="dxa"/>
            <w:tcBorders>
              <w:top w:val="single" w:sz="4" w:space="0" w:color="auto"/>
              <w:left w:val="single" w:sz="4" w:space="0" w:color="auto"/>
              <w:bottom w:val="single" w:sz="4" w:space="0" w:color="auto"/>
              <w:right w:val="single" w:sz="4" w:space="0" w:color="auto"/>
            </w:tcBorders>
            <w:vAlign w:val="center"/>
          </w:tcPr>
          <w:p w14:paraId="46716037" w14:textId="77777777" w:rsidR="005E537C" w:rsidRPr="00462907" w:rsidRDefault="005E537C" w:rsidP="005E537C">
            <w:pPr>
              <w:jc w:val="center"/>
              <w:rPr>
                <w:rFonts w:ascii="GHEA Grapalat" w:hAnsi="GHEA Grapalat" w:cs="Sylfaen"/>
                <w:sz w:val="20"/>
                <w:szCs w:val="20"/>
                <w:lang w:val="hy-AM"/>
              </w:rPr>
            </w:pPr>
            <w:r w:rsidRPr="00462907">
              <w:rPr>
                <w:rFonts w:ascii="GHEA Grapalat" w:hAnsi="GHEA Grapalat" w:cs="Sylfaen"/>
                <w:sz w:val="20"/>
                <w:szCs w:val="20"/>
                <w:lang w:val="hy-AM"/>
              </w:rPr>
              <w:t>Սանիտարահիգենիկ և բնապահպանական նորմերի չպահապնելը</w:t>
            </w:r>
          </w:p>
        </w:tc>
        <w:tc>
          <w:tcPr>
            <w:tcW w:w="5096" w:type="dxa"/>
            <w:tcBorders>
              <w:top w:val="single" w:sz="4" w:space="0" w:color="auto"/>
              <w:left w:val="single" w:sz="4" w:space="0" w:color="auto"/>
              <w:bottom w:val="single" w:sz="4" w:space="0" w:color="auto"/>
              <w:right w:val="single" w:sz="4" w:space="0" w:color="auto"/>
            </w:tcBorders>
            <w:vAlign w:val="center"/>
          </w:tcPr>
          <w:p w14:paraId="0684FB0C" w14:textId="77777777" w:rsidR="005E537C" w:rsidRPr="00251594" w:rsidRDefault="005E537C" w:rsidP="005E537C">
            <w:pPr>
              <w:jc w:val="center"/>
              <w:rPr>
                <w:rFonts w:ascii="GHEA Grapalat" w:hAnsi="GHEA Grapalat"/>
                <w:sz w:val="20"/>
                <w:szCs w:val="20"/>
                <w:lang w:val="hy-AM"/>
              </w:rPr>
            </w:pPr>
            <w:r w:rsidRPr="00A25F4E">
              <w:rPr>
                <w:rFonts w:ascii="GHEA Grapalat" w:hAnsi="GHEA Grapalat" w:cs="Sylfaen"/>
                <w:sz w:val="20"/>
                <w:szCs w:val="20"/>
                <w:lang w:val="hy-AM"/>
              </w:rPr>
              <w:t>Տուգանք - Պայմանագրային գնի 0,5% չափով</w:t>
            </w:r>
          </w:p>
        </w:tc>
      </w:tr>
    </w:tbl>
    <w:p w14:paraId="0713CC2E" w14:textId="77777777" w:rsidR="00DF4B90" w:rsidRPr="00CF1E7B" w:rsidRDefault="00DF4B90" w:rsidP="00DF4B90">
      <w:pPr>
        <w:pStyle w:val="BodyText"/>
        <w:spacing w:after="0"/>
        <w:ind w:right="-6" w:firstLine="567"/>
        <w:jc w:val="both"/>
        <w:rPr>
          <w:rFonts w:ascii="GHEA Grapalat" w:eastAsia="Calibri" w:hAnsi="GHEA Grapalat" w:cs="Calibri"/>
          <w:b/>
          <w:color w:val="000000" w:themeColor="text1"/>
          <w:sz w:val="16"/>
          <w:szCs w:val="16"/>
          <w:lang w:val="hy-AM"/>
        </w:rPr>
      </w:pPr>
    </w:p>
    <w:p w14:paraId="7988BE3E" w14:textId="77777777" w:rsidR="00F400E7" w:rsidRPr="00CF1E7B" w:rsidRDefault="00F400E7" w:rsidP="00F02279">
      <w:pPr>
        <w:tabs>
          <w:tab w:val="left" w:pos="1276"/>
        </w:tabs>
        <w:ind w:firstLine="720"/>
        <w:jc w:val="both"/>
        <w:rPr>
          <w:rFonts w:ascii="GHEA Grapalat" w:hAnsi="GHEA Grapalat"/>
          <w:color w:val="000000" w:themeColor="text1"/>
          <w:sz w:val="20"/>
          <w:szCs w:val="20"/>
          <w:lang w:val="hy-AM"/>
        </w:rPr>
      </w:pPr>
    </w:p>
    <w:p w14:paraId="62A3A3F3" w14:textId="29994F6C"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6.6</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այամանագրով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չնախատեսված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դեպքերում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իրենց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չկատարելու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ոչ</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պատշաճ</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պատասխանատվություն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ՀՀ</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օրենսդրությամբ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սահմանված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s="Tahoma"/>
          <w:color w:val="000000" w:themeColor="text1"/>
          <w:sz w:val="20"/>
          <w:szCs w:val="20"/>
          <w:lang w:val="hy-AM"/>
        </w:rPr>
        <w:t>։</w:t>
      </w:r>
    </w:p>
    <w:p w14:paraId="094D679B" w14:textId="77777777" w:rsidR="00641462"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6.7</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Տույժերի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Arial"/>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տուգանքների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վճարումը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ազատում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իրենց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կատարելուց</w:t>
      </w:r>
      <w:r w:rsidRPr="00CF1E7B">
        <w:rPr>
          <w:rFonts w:ascii="GHEA Grapalat" w:hAnsi="GHEA Grapalat" w:cs="Tahoma"/>
          <w:color w:val="000000" w:themeColor="text1"/>
          <w:sz w:val="20"/>
          <w:szCs w:val="20"/>
          <w:lang w:val="hy-AM"/>
        </w:rPr>
        <w:t>։</w:t>
      </w:r>
      <w:r w:rsidRPr="00CF1E7B">
        <w:rPr>
          <w:rFonts w:ascii="GHEA Grapalat" w:hAnsi="GHEA Grapalat"/>
          <w:color w:val="000000" w:themeColor="text1"/>
          <w:sz w:val="20"/>
          <w:szCs w:val="20"/>
          <w:lang w:val="hy-AM"/>
        </w:rPr>
        <w:t xml:space="preserve"> </w:t>
      </w:r>
      <w:r w:rsidRPr="00CF1E7B">
        <w:rPr>
          <w:rFonts w:ascii="GHEA Grapalat" w:hAnsi="GHEA Grapalat"/>
          <w:color w:val="000000" w:themeColor="text1"/>
          <w:sz w:val="20"/>
          <w:szCs w:val="20"/>
          <w:lang w:val="hy-AM"/>
        </w:rPr>
        <w:tab/>
      </w:r>
    </w:p>
    <w:p w14:paraId="25465C58" w14:textId="77777777" w:rsidR="00D86EBF" w:rsidRPr="00CF1E7B" w:rsidRDefault="00D86EBF" w:rsidP="005566F0">
      <w:pPr>
        <w:tabs>
          <w:tab w:val="left" w:pos="1276"/>
        </w:tabs>
        <w:jc w:val="both"/>
        <w:rPr>
          <w:rFonts w:ascii="GHEA Grapalat" w:hAnsi="GHEA Grapalat"/>
          <w:color w:val="000000" w:themeColor="text1"/>
          <w:sz w:val="20"/>
          <w:szCs w:val="20"/>
          <w:lang w:val="hy-AM"/>
        </w:rPr>
      </w:pPr>
    </w:p>
    <w:p w14:paraId="1E1CB4A5" w14:textId="77777777" w:rsidR="00F02279" w:rsidRPr="00CF1E7B" w:rsidRDefault="00F02279" w:rsidP="00F02279">
      <w:pPr>
        <w:tabs>
          <w:tab w:val="left" w:pos="1276"/>
        </w:tabs>
        <w:ind w:firstLine="720"/>
        <w:jc w:val="both"/>
        <w:rPr>
          <w:rFonts w:ascii="GHEA Grapalat" w:hAnsi="GHEA Grapalat"/>
          <w:b/>
          <w:color w:val="000000" w:themeColor="text1"/>
          <w:sz w:val="20"/>
          <w:szCs w:val="20"/>
          <w:lang w:val="hy-AM"/>
        </w:rPr>
      </w:pPr>
      <w:r w:rsidRPr="00CF1E7B">
        <w:rPr>
          <w:rFonts w:ascii="GHEA Grapalat" w:hAnsi="GHEA Grapalat"/>
          <w:b/>
          <w:color w:val="000000" w:themeColor="text1"/>
          <w:sz w:val="20"/>
          <w:szCs w:val="20"/>
          <w:lang w:val="hy-AM"/>
        </w:rPr>
        <w:t xml:space="preserve">7. </w:t>
      </w:r>
      <w:r w:rsidRPr="00CF1E7B">
        <w:rPr>
          <w:rFonts w:ascii="GHEA Grapalat" w:hAnsi="GHEA Grapalat" w:cs="Sylfaen"/>
          <w:b/>
          <w:color w:val="000000" w:themeColor="text1"/>
          <w:sz w:val="20"/>
          <w:szCs w:val="20"/>
          <w:lang w:val="hy-AM"/>
        </w:rPr>
        <w:t>ԱՆՀԱՂԹԱՀԱՐԵԼԻ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ՈՒԺԻ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ԱԶԴԵՑՈՒԹՅՈՒՆԸ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ՖՈՐՍ</w:t>
      </w:r>
      <w:r w:rsidRPr="00CF1E7B">
        <w:rPr>
          <w:rFonts w:ascii="GHEA Grapalat" w:hAnsi="GHEA Grapalat" w:cs="Times Armenian"/>
          <w:b/>
          <w:color w:val="000000" w:themeColor="text1"/>
          <w:sz w:val="20"/>
          <w:szCs w:val="20"/>
          <w:lang w:val="hy-AM"/>
        </w:rPr>
        <w:t>-</w:t>
      </w:r>
      <w:r w:rsidRPr="00CF1E7B">
        <w:rPr>
          <w:rFonts w:ascii="GHEA Grapalat" w:hAnsi="GHEA Grapalat" w:cs="Sylfaen"/>
          <w:b/>
          <w:color w:val="000000" w:themeColor="text1"/>
          <w:sz w:val="20"/>
          <w:szCs w:val="20"/>
          <w:lang w:val="hy-AM"/>
        </w:rPr>
        <w:t>ՄԱԺՈՐ</w:t>
      </w:r>
      <w:r w:rsidRPr="00CF1E7B">
        <w:rPr>
          <w:rFonts w:ascii="GHEA Grapalat" w:hAnsi="GHEA Grapalat" w:cs="Times Armenian"/>
          <w:b/>
          <w:color w:val="000000" w:themeColor="text1"/>
          <w:sz w:val="20"/>
          <w:szCs w:val="20"/>
          <w:lang w:val="hy-AM"/>
        </w:rPr>
        <w:t>)</w:t>
      </w:r>
    </w:p>
    <w:p w14:paraId="4E4AD4DD"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պարտավորություններն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ամբողջությամբ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մասնակիորեն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չկատարելու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ազատվում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պատասխանատվությունից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եթե</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եղել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անհաղթահարելի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ուժի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ազդեցության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հետևանքով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կնքելուց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հետո</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չէին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կանխատեսել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կանխարգելել</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Այդպիսի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իրավիճակներ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երկրաշարժը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ջրհեղեղը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հրդեհը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պատերազմը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ռազմական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արտակարգ</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դրություն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հայտարարելը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քաղաքական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հուզումները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գործադուլները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հաղորդակցության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միջոցների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դադարեցումը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պետական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մարմինների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ակտերը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այլն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որոնք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անհնարին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դարձնում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կատարումը</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Եթե</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արտակարգ</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ուժի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ազդեցությունը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շարունակվում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3 (</w:t>
      </w:r>
      <w:r w:rsidRPr="00CF1E7B">
        <w:rPr>
          <w:rFonts w:ascii="GHEA Grapalat" w:hAnsi="GHEA Grapalat" w:cs="Sylfaen"/>
          <w:color w:val="000000" w:themeColor="text1"/>
          <w:sz w:val="20"/>
          <w:szCs w:val="20"/>
          <w:lang w:val="hy-AM"/>
        </w:rPr>
        <w:t>երեք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ամսից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ավելի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ապա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յուրաքանչյուրն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իրավունք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ունի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այդ</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նախապես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տեղյակ</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պահելով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մյուս</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կողմին</w:t>
      </w:r>
      <w:r w:rsidRPr="00CF1E7B">
        <w:rPr>
          <w:rFonts w:ascii="GHEA Grapalat" w:hAnsi="GHEA Grapalat" w:cs="Tahoma"/>
          <w:color w:val="000000" w:themeColor="text1"/>
          <w:sz w:val="20"/>
          <w:szCs w:val="20"/>
          <w:lang w:val="hy-AM"/>
        </w:rPr>
        <w:t>։</w:t>
      </w:r>
    </w:p>
    <w:p w14:paraId="27D50199" w14:textId="77777777"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ab/>
      </w:r>
    </w:p>
    <w:p w14:paraId="31AAFFDB" w14:textId="77777777" w:rsidR="00F02279" w:rsidRPr="00CF1E7B" w:rsidRDefault="00F02279" w:rsidP="00F02279">
      <w:pPr>
        <w:tabs>
          <w:tab w:val="left" w:pos="1276"/>
        </w:tabs>
        <w:ind w:firstLine="720"/>
        <w:jc w:val="both"/>
        <w:rPr>
          <w:rFonts w:ascii="GHEA Grapalat" w:hAnsi="GHEA Grapalat" w:cs="Sylfaen"/>
          <w:b/>
          <w:color w:val="000000" w:themeColor="text1"/>
          <w:sz w:val="20"/>
          <w:szCs w:val="20"/>
          <w:lang w:val="hy-AM"/>
        </w:rPr>
      </w:pPr>
      <w:r w:rsidRPr="00CF1E7B">
        <w:rPr>
          <w:rFonts w:ascii="GHEA Grapalat" w:hAnsi="GHEA Grapalat"/>
          <w:b/>
          <w:color w:val="000000" w:themeColor="text1"/>
          <w:sz w:val="20"/>
          <w:szCs w:val="20"/>
          <w:lang w:val="hy-AM"/>
        </w:rPr>
        <w:t xml:space="preserve">8. </w:t>
      </w:r>
      <w:r w:rsidRPr="00CF1E7B">
        <w:rPr>
          <w:rFonts w:ascii="GHEA Grapalat" w:hAnsi="GHEA Grapalat" w:cs="Sylfaen"/>
          <w:b/>
          <w:color w:val="000000" w:themeColor="text1"/>
          <w:sz w:val="20"/>
          <w:szCs w:val="20"/>
          <w:lang w:val="hy-AM"/>
        </w:rPr>
        <w:t>ԱՅԼ</w:t>
      </w:r>
      <w:r w:rsidRPr="00CF1E7B">
        <w:rPr>
          <w:rFonts w:ascii="GHEA Grapalat" w:hAnsi="GHEA Grapalat" w:cs="Arial"/>
          <w:b/>
          <w:color w:val="000000" w:themeColor="text1"/>
          <w:sz w:val="20"/>
          <w:szCs w:val="20"/>
          <w:lang w:val="hy-AM"/>
        </w:rPr>
        <w:t xml:space="preserve"> </w:t>
      </w:r>
      <w:r w:rsidRPr="00CF1E7B">
        <w:rPr>
          <w:rFonts w:ascii="GHEA Grapalat" w:hAnsi="GHEA Grapalat" w:cs="Sylfaen"/>
          <w:b/>
          <w:color w:val="000000" w:themeColor="text1"/>
          <w:sz w:val="20"/>
          <w:szCs w:val="20"/>
          <w:lang w:val="hy-AM"/>
        </w:rPr>
        <w:t>ՊԱՅՄԱՆՆԵՐ</w:t>
      </w:r>
    </w:p>
    <w:p w14:paraId="08265405"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8.1 Պ</w:t>
      </w:r>
      <w:r w:rsidRPr="00CF1E7B">
        <w:rPr>
          <w:rFonts w:ascii="GHEA Grapalat" w:hAnsi="GHEA Grapalat" w:cs="Sylfaen"/>
          <w:color w:val="000000" w:themeColor="text1"/>
          <w:sz w:val="20"/>
          <w:szCs w:val="20"/>
          <w:lang w:val="hy-AM"/>
        </w:rPr>
        <w:t>այմանագիրն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ուժի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մեջ</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մտնում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ստորագրման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պահից</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և գործում է մինչև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 պայմանագրով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ստանձնած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ողջ</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ծավալով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կատարումը</w:t>
      </w:r>
      <w:r w:rsidRPr="00CF1E7B">
        <w:rPr>
          <w:rFonts w:ascii="GHEA Grapalat" w:hAnsi="GHEA Grapalat" w:cs="Tahoma"/>
          <w:color w:val="000000" w:themeColor="text1"/>
          <w:sz w:val="20"/>
          <w:szCs w:val="20"/>
          <w:lang w:val="hy-AM"/>
        </w:rPr>
        <w:t>։</w:t>
      </w:r>
      <w:r w:rsidRPr="00CF1E7B">
        <w:rPr>
          <w:rFonts w:ascii="GHEA Grapalat" w:hAnsi="GHEA Grapalat"/>
          <w:color w:val="000000" w:themeColor="text1"/>
          <w:sz w:val="20"/>
          <w:szCs w:val="20"/>
          <w:lang w:val="hy-AM"/>
        </w:rPr>
        <w:t xml:space="preserve"> </w:t>
      </w:r>
      <w:r w:rsidRPr="00CF1E7B">
        <w:rPr>
          <w:rFonts w:ascii="GHEA Grapalat" w:hAnsi="GHEA Grapalat" w:cs="Times Armenian"/>
          <w:color w:val="000000" w:themeColor="text1"/>
          <w:sz w:val="20"/>
          <w:szCs w:val="20"/>
          <w:lang w:val="hy-AM"/>
        </w:rPr>
        <w:t xml:space="preserve"> </w:t>
      </w:r>
    </w:p>
    <w:p w14:paraId="41720707" w14:textId="0E2FF9E8"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CF1E7B">
        <w:rPr>
          <w:rStyle w:val="FootnoteReference"/>
          <w:rFonts w:ascii="GHEA Grapalat" w:hAnsi="GHEA Grapalat" w:cs="Sylfaen"/>
          <w:color w:val="000000" w:themeColor="text1"/>
          <w:sz w:val="20"/>
          <w:szCs w:val="20"/>
          <w:lang w:val="hy-AM"/>
        </w:rPr>
        <w:footnoteReference w:id="17"/>
      </w:r>
    </w:p>
    <w:p w14:paraId="4E846EC2"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s="Sylfaen"/>
          <w:color w:val="000000" w:themeColor="text1"/>
          <w:sz w:val="20"/>
          <w:szCs w:val="20"/>
          <w:lang w:val="hy-AM"/>
        </w:rPr>
        <w:t>8.2 Պայմանագրից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վճարային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պարտավորությունը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դադարել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հակընդդեմ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պարտավորության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հաշվանցով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գրավոր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կնիքով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հաստատված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համաձայնության</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Պ</w:t>
      </w:r>
      <w:r w:rsidRPr="00CF1E7B">
        <w:rPr>
          <w:rFonts w:ascii="GHEA Grapalat" w:hAnsi="GHEA Grapalat" w:cs="Sylfaen"/>
          <w:color w:val="000000" w:themeColor="text1"/>
          <w:sz w:val="20"/>
          <w:szCs w:val="20"/>
          <w:lang w:val="hy-AM"/>
        </w:rPr>
        <w:t>այմանագրից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պահանջի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իրավունքը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փոխանցվել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այլ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անձի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պարտապան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գրավոր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համաձայնության</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p>
    <w:p w14:paraId="4999F2CD" w14:textId="77777777" w:rsidR="00F02279" w:rsidRPr="00CF1E7B" w:rsidRDefault="00F02279" w:rsidP="00F02279">
      <w:pPr>
        <w:tabs>
          <w:tab w:val="left" w:pos="720"/>
        </w:tabs>
        <w:jc w:val="both"/>
        <w:rPr>
          <w:rFonts w:ascii="GHEA Grapalat" w:hAnsi="GHEA Grapalat" w:cs="Sylfaen"/>
          <w:color w:val="000000" w:themeColor="text1"/>
          <w:sz w:val="20"/>
          <w:szCs w:val="20"/>
          <w:lang w:val="hy-AM"/>
        </w:rPr>
      </w:pPr>
      <w:r w:rsidRPr="00CF1E7B">
        <w:rPr>
          <w:rFonts w:ascii="GHEA Grapalat" w:hAnsi="GHEA Grapalat"/>
          <w:color w:val="000000" w:themeColor="text1"/>
          <w:sz w:val="20"/>
          <w:szCs w:val="20"/>
          <w:lang w:val="hy-AM"/>
        </w:rPr>
        <w:tab/>
        <w:t xml:space="preserve">8.3 </w:t>
      </w:r>
      <w:r w:rsidRPr="00CF1E7B">
        <w:rPr>
          <w:rFonts w:ascii="GHEA Grapalat" w:hAnsi="GHEA Grapalat" w:cs="Sylfaen"/>
          <w:color w:val="000000" w:themeColor="text1"/>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CF1E7B">
        <w:rPr>
          <w:rFonts w:ascii="GHEA Grapalat" w:hAnsi="GHEA Grapalat" w:cs="Sylfaen"/>
          <w:color w:val="000000" w:themeColor="text1"/>
          <w:sz w:val="20"/>
          <w:szCs w:val="20"/>
          <w:lang w:val="hy-AM"/>
        </w:rPr>
        <w:t>մ է</w:t>
      </w:r>
      <w:r w:rsidRPr="00CF1E7B">
        <w:rPr>
          <w:rFonts w:ascii="GHEA Grapalat" w:hAnsi="GHEA Grapalat" w:cs="Sylfaen"/>
          <w:color w:val="000000" w:themeColor="text1"/>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CF1E7B" w:rsidRDefault="00F02279" w:rsidP="00F02279">
      <w:pPr>
        <w:tabs>
          <w:tab w:val="left" w:pos="1276"/>
        </w:tabs>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          8.4 Պ</w:t>
      </w:r>
      <w:r w:rsidRPr="00CF1E7B">
        <w:rPr>
          <w:rFonts w:ascii="GHEA Grapalat" w:hAnsi="GHEA Grapalat" w:cs="Sylfaen"/>
          <w:color w:val="000000" w:themeColor="text1"/>
          <w:sz w:val="20"/>
          <w:szCs w:val="20"/>
          <w:lang w:val="hy-AM"/>
        </w:rPr>
        <w:t>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հետ</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վեճերը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ենթակա</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քննության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Հայաստանի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Հանրապետության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դատարաններում</w:t>
      </w:r>
      <w:r w:rsidRPr="00CF1E7B">
        <w:rPr>
          <w:rFonts w:ascii="GHEA Grapalat" w:hAnsi="GHEA Grapalat" w:cs="Tahoma"/>
          <w:color w:val="000000" w:themeColor="text1"/>
          <w:sz w:val="20"/>
          <w:szCs w:val="20"/>
          <w:lang w:val="hy-AM"/>
        </w:rPr>
        <w:t>։</w:t>
      </w:r>
    </w:p>
    <w:p w14:paraId="6FAF0B6A" w14:textId="7777777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8.5</w:t>
      </w:r>
      <w:r w:rsidRPr="00CF1E7B">
        <w:rPr>
          <w:rFonts w:ascii="GHEA Grapalat" w:hAnsi="GHEA Grapalat"/>
          <w:color w:val="000000" w:themeColor="text1"/>
          <w:sz w:val="20"/>
          <w:szCs w:val="20"/>
          <w:lang w:val="hy-AM"/>
        </w:rPr>
        <w:tab/>
        <w:t>Պ</w:t>
      </w:r>
      <w:r w:rsidRPr="00CF1E7B">
        <w:rPr>
          <w:rFonts w:ascii="GHEA Grapalat" w:hAnsi="GHEA Grapalat" w:cs="Sylfaen"/>
          <w:color w:val="000000" w:themeColor="text1"/>
          <w:sz w:val="20"/>
          <w:szCs w:val="20"/>
          <w:lang w:val="hy-AM"/>
        </w:rPr>
        <w:t>այմանագրում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փոփոխություններ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և</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լրացումներ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կարող</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կատարվել</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միայն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փոխադարձ</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համաձայնությամբ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համաձայնագիր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կնքելու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միջոցով</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կհանդիսանա</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անբաժանելի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մասը</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p>
    <w:p w14:paraId="2955DBCB" w14:textId="77777777"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1BC980" w14:textId="77777777" w:rsidR="00323707" w:rsidRPr="00CF1E7B" w:rsidRDefault="00323707" w:rsidP="00323707">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8.6 Եթե պայմանագիրն իրականացվում է ենթակապալի պայմանագիր կնքելու միջոցով.</w:t>
      </w:r>
    </w:p>
    <w:p w14:paraId="5B0DFE6D" w14:textId="77777777" w:rsidR="00323707" w:rsidRPr="00CF1E7B" w:rsidRDefault="00323707" w:rsidP="00323707">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3F5721" w:rsidR="00F02279" w:rsidRPr="00CF1E7B" w:rsidRDefault="00323707" w:rsidP="00323707">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00F02279" w:rsidRPr="00CF1E7B">
        <w:rPr>
          <w:rFonts w:ascii="GHEA Grapalat" w:hAnsi="GHEA Grapalat" w:cs="Sylfaen"/>
          <w:color w:val="000000" w:themeColor="text1"/>
          <w:sz w:val="20"/>
          <w:szCs w:val="20"/>
          <w:lang w:val="hy-AM"/>
        </w:rPr>
        <w:t>:</w:t>
      </w:r>
      <w:r w:rsidR="00C07E00" w:rsidRPr="00CF1E7B">
        <w:rPr>
          <w:rStyle w:val="FootnoteReference"/>
          <w:rFonts w:ascii="GHEA Grapalat" w:hAnsi="GHEA Grapalat" w:cs="Sylfaen"/>
          <w:color w:val="000000" w:themeColor="text1"/>
          <w:sz w:val="20"/>
          <w:szCs w:val="20"/>
          <w:lang w:val="hy-AM"/>
        </w:rPr>
        <w:footnoteReference w:id="18"/>
      </w:r>
    </w:p>
    <w:p w14:paraId="7BC4ECE2" w14:textId="0525BCF3"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CF1E7B">
        <w:rPr>
          <w:rStyle w:val="FootnoteReference"/>
          <w:rFonts w:ascii="GHEA Grapalat" w:hAnsi="GHEA Grapalat" w:cs="Sylfaen"/>
          <w:color w:val="000000" w:themeColor="text1"/>
          <w:sz w:val="20"/>
          <w:szCs w:val="20"/>
          <w:lang w:val="hy-AM"/>
        </w:rPr>
        <w:footnoteReference w:id="19"/>
      </w:r>
    </w:p>
    <w:p w14:paraId="4CC0A6D1" w14:textId="231CF9DE" w:rsidR="00F02279" w:rsidRPr="00CF1E7B" w:rsidRDefault="00F02279" w:rsidP="00F02279">
      <w:pPr>
        <w:tabs>
          <w:tab w:val="left" w:pos="1276"/>
        </w:tabs>
        <w:ind w:firstLine="72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8.8</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CF1E7B">
        <w:rPr>
          <w:rFonts w:ascii="GHEA Grapalat" w:hAnsi="GHEA Grapalat" w:cs="Sylfaen"/>
          <w:color w:val="000000" w:themeColor="text1"/>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CF1E7B">
        <w:rPr>
          <w:rFonts w:ascii="GHEA Grapalat" w:hAnsi="GHEA Grapalat" w:cs="Sylfaen"/>
          <w:color w:val="000000" w:themeColor="text1"/>
          <w:sz w:val="20"/>
          <w:lang w:val="hy-AM"/>
        </w:rPr>
        <w:t>7</w:t>
      </w:r>
      <w:r w:rsidR="002D5ECD" w:rsidRPr="00CF1E7B">
        <w:rPr>
          <w:rFonts w:ascii="GHEA Grapalat" w:hAnsi="GHEA Grapalat" w:cs="Sylfaen"/>
          <w:color w:val="000000" w:themeColor="text1"/>
          <w:sz w:val="20"/>
          <w:lang w:val="hy-AM"/>
        </w:rPr>
        <w:t xml:space="preserve"> </w:t>
      </w:r>
      <w:r w:rsidRPr="00CF1E7B">
        <w:rPr>
          <w:rFonts w:ascii="GHEA Grapalat" w:hAnsi="GHEA Grapalat" w:cs="Sylfaen"/>
          <w:color w:val="000000" w:themeColor="text1"/>
          <w:sz w:val="20"/>
          <w:lang w:val="hy-AM"/>
        </w:rPr>
        <w:t>օրացուցային օր առաջ</w:t>
      </w:r>
      <w:r w:rsidRPr="00CF1E7B">
        <w:rPr>
          <w:rFonts w:ascii="GHEA Grapalat" w:hAnsi="GHEA Grapalat" w:cs="Sylfaen"/>
          <w:color w:val="000000" w:themeColor="text1"/>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CF1E7B" w:rsidRDefault="00F02279" w:rsidP="00F02279">
      <w:pPr>
        <w:tabs>
          <w:tab w:val="left" w:pos="720"/>
        </w:tabs>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ab/>
        <w:t>8.9</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CF1E7B" w:rsidRDefault="00F02279" w:rsidP="00F02279">
      <w:pPr>
        <w:tabs>
          <w:tab w:val="left" w:pos="720"/>
        </w:tabs>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CF1E7B" w:rsidRDefault="00F02279" w:rsidP="00F02279">
      <w:pPr>
        <w:tabs>
          <w:tab w:val="left" w:pos="720"/>
        </w:tabs>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ab/>
        <w:t>8.10 Պայմանագիրը չի կարող փոփոխվել կողմերի պարտա</w:t>
      </w:r>
      <w:r w:rsidRPr="00CF1E7B">
        <w:rPr>
          <w:rFonts w:ascii="GHEA Grapalat" w:hAnsi="GHEA Grapalat" w:cs="Sylfaen"/>
          <w:color w:val="000000" w:themeColor="text1"/>
          <w:sz w:val="20"/>
          <w:szCs w:val="20"/>
          <w:lang w:val="hy-AM"/>
        </w:rPr>
        <w:softHyphen/>
        <w:t>վորու</w:t>
      </w:r>
      <w:r w:rsidRPr="00CF1E7B">
        <w:rPr>
          <w:rFonts w:ascii="GHEA Grapalat" w:hAnsi="GHEA Grapalat" w:cs="Sylfaen"/>
          <w:color w:val="000000" w:themeColor="text1"/>
          <w:sz w:val="20"/>
          <w:szCs w:val="20"/>
          <w:lang w:val="hy-AM"/>
        </w:rPr>
        <w:softHyphen/>
        <w:t>թյունների մասնակի չկատարման հետևանքով</w:t>
      </w:r>
      <w:r w:rsidRPr="00CF1E7B" w:rsidDel="00591DE3">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CF1E7B" w:rsidRDefault="00F02279" w:rsidP="004A1CC7">
      <w:pPr>
        <w:ind w:firstLine="567"/>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ab/>
        <w:t>8.11 Կապալառուի կողմից ստանձնած պարտավորությունները չկատա</w:t>
      </w:r>
      <w:r w:rsidRPr="00CF1E7B">
        <w:rPr>
          <w:rFonts w:ascii="GHEA Grapalat" w:hAnsi="GHEA Grapalat" w:cs="Sylfaen"/>
          <w:color w:val="000000" w:themeColor="text1"/>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CF1E7B">
        <w:rPr>
          <w:rFonts w:ascii="GHEA Grapalat" w:hAnsi="GHEA Grapalat" w:cs="Sylfaen"/>
          <w:color w:val="000000" w:themeColor="text1"/>
          <w:sz w:val="20"/>
          <w:szCs w:val="20"/>
          <w:lang w:val="hy-AM"/>
        </w:rPr>
        <w:t xml:space="preserve"> </w:t>
      </w:r>
      <w:r w:rsidR="004A1CC7" w:rsidRPr="00CF1E7B">
        <w:rPr>
          <w:rFonts w:ascii="GHEA Grapalat" w:hAnsi="GHEA Grapalat"/>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CF1E7B">
        <w:rPr>
          <w:rFonts w:ascii="GHEA Grapalat" w:hAnsi="GHEA Grapalat" w:cs="Sylfaen"/>
          <w:color w:val="000000" w:themeColor="text1"/>
          <w:sz w:val="20"/>
          <w:szCs w:val="20"/>
          <w:lang w:val="hy-AM"/>
        </w:rPr>
        <w:t>էլեկտրոնային փոստին:</w:t>
      </w:r>
    </w:p>
    <w:p w14:paraId="721A0B5F" w14:textId="443A5532" w:rsidR="003266BD" w:rsidRPr="00CF1E7B" w:rsidRDefault="003266BD" w:rsidP="003266BD">
      <w:pPr>
        <w:ind w:firstLine="567"/>
        <w:jc w:val="both"/>
        <w:rPr>
          <w:rFonts w:asciiTheme="minorHAnsi" w:hAnsiTheme="minorHAnsi"/>
          <w:color w:val="000000" w:themeColor="text1"/>
          <w:sz w:val="20"/>
          <w:szCs w:val="20"/>
          <w:lang w:val="hy-AM" w:eastAsia="ru-RU"/>
        </w:rPr>
      </w:pPr>
      <w:r w:rsidRPr="00CF1E7B">
        <w:rPr>
          <w:rFonts w:ascii="GHEA Grapalat" w:hAnsi="GHEA Grapalat" w:cs="Sylfaen"/>
          <w:color w:val="000000" w:themeColor="text1"/>
          <w:sz w:val="20"/>
          <w:szCs w:val="20"/>
          <w:lang w:val="hy-AM"/>
        </w:rPr>
        <w:t xml:space="preserve">8.12 Կապալառուն </w:t>
      </w:r>
      <w:r w:rsidRPr="00CF1E7B">
        <w:rPr>
          <w:rFonts w:ascii="Calibri" w:hAnsi="Calibri" w:cs="Calibri"/>
          <w:color w:val="000000" w:themeColor="text1"/>
          <w:sz w:val="20"/>
          <w:szCs w:val="20"/>
          <w:lang w:val="hy-AM"/>
        </w:rPr>
        <w:t> </w:t>
      </w:r>
      <w:r w:rsidRPr="00CF1E7B">
        <w:rPr>
          <w:rFonts w:ascii="GHEA Grapalat" w:hAnsi="GHEA Grapalat" w:cs="Sylfaen"/>
          <w:color w:val="000000" w:themeColor="text1"/>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w:t>
      </w:r>
      <w:r w:rsidRPr="00CF1E7B">
        <w:rPr>
          <w:rFonts w:ascii="GHEA Grapalat" w:hAnsi="GHEA Grapalat" w:cs="Sylfaen"/>
          <w:color w:val="000000" w:themeColor="text1"/>
          <w:sz w:val="20"/>
          <w:szCs w:val="20"/>
          <w:lang w:val="hy-AM"/>
        </w:rPr>
        <w:lastRenderedPageBreak/>
        <w:t>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CF1E7B">
        <w:rPr>
          <w:rFonts w:ascii="GHEA Grapalat" w:hAnsi="GHEA Grapalat" w:cs="Sylfaen"/>
          <w:color w:val="000000" w:themeColor="text1"/>
          <w:sz w:val="20"/>
          <w:szCs w:val="20"/>
          <w:lang w:val="hy-AM"/>
        </w:rPr>
        <w:t>:</w:t>
      </w:r>
      <w:r w:rsidRPr="00CF1E7B">
        <w:rPr>
          <w:rStyle w:val="FootnoteReference"/>
          <w:rFonts w:ascii="Arial Unicode" w:hAnsi="Arial Unicode"/>
          <w:color w:val="000000" w:themeColor="text1"/>
          <w:sz w:val="21"/>
          <w:szCs w:val="21"/>
          <w:shd w:val="clear" w:color="auto" w:fill="FFFFFF"/>
          <w:lang w:val="hy-AM"/>
        </w:rPr>
        <w:footnoteReference w:id="20"/>
      </w:r>
    </w:p>
    <w:p w14:paraId="53F76B54" w14:textId="42CEC1A7" w:rsidR="00F02279" w:rsidRPr="00CF1E7B" w:rsidRDefault="00F02279" w:rsidP="00F02279">
      <w:pPr>
        <w:tabs>
          <w:tab w:val="left" w:pos="1276"/>
        </w:tabs>
        <w:ind w:firstLine="720"/>
        <w:jc w:val="both"/>
        <w:rPr>
          <w:rFonts w:ascii="GHEA Grapalat" w:hAnsi="GHEA Grapalat" w:cs="Times Armenian"/>
          <w:color w:val="000000" w:themeColor="text1"/>
          <w:sz w:val="20"/>
          <w:szCs w:val="20"/>
          <w:lang w:val="hy-AM"/>
        </w:rPr>
      </w:pPr>
      <w:r w:rsidRPr="00CF1E7B">
        <w:rPr>
          <w:rFonts w:ascii="GHEA Grapalat" w:hAnsi="GHEA Grapalat"/>
          <w:color w:val="000000" w:themeColor="text1"/>
          <w:sz w:val="20"/>
          <w:szCs w:val="20"/>
          <w:lang w:val="hy-AM"/>
        </w:rPr>
        <w:t>8.1</w:t>
      </w:r>
      <w:r w:rsidR="003266BD" w:rsidRPr="00CF1E7B">
        <w:rPr>
          <w:rFonts w:ascii="GHEA Grapalat" w:hAnsi="GHEA Grapalat"/>
          <w:color w:val="000000" w:themeColor="text1"/>
          <w:sz w:val="20"/>
          <w:szCs w:val="20"/>
          <w:lang w:val="hy-AM"/>
        </w:rPr>
        <w:t>3</w:t>
      </w:r>
      <w:r w:rsidRPr="00CF1E7B">
        <w:rPr>
          <w:rFonts w:ascii="GHEA Grapalat" w:hAnsi="GHEA Grapalat"/>
          <w:color w:val="000000" w:themeColor="text1"/>
          <w:sz w:val="20"/>
          <w:szCs w:val="20"/>
          <w:lang w:val="hy-AM"/>
        </w:rPr>
        <w:tab/>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կապակցությամբ</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ծագած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վեճերը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բանակցությունների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միջոցով</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Համաձայնություն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ձեռք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չբերելու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դեպքում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վեճերը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լուծվում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դատական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կարգով</w:t>
      </w:r>
      <w:r w:rsidRPr="00CF1E7B">
        <w:rPr>
          <w:rFonts w:ascii="GHEA Grapalat" w:hAnsi="GHEA Grapalat" w:cs="Tahoma"/>
          <w:color w:val="000000" w:themeColor="text1"/>
          <w:sz w:val="20"/>
          <w:szCs w:val="20"/>
          <w:lang w:val="hy-AM"/>
        </w:rPr>
        <w:t>։</w:t>
      </w:r>
    </w:p>
    <w:p w14:paraId="55DD5978" w14:textId="0BE7FC7A" w:rsidR="00F02279" w:rsidRPr="00CF1E7B" w:rsidRDefault="00F02279" w:rsidP="00F02279">
      <w:pPr>
        <w:tabs>
          <w:tab w:val="left" w:pos="1276"/>
        </w:tabs>
        <w:ind w:firstLine="720"/>
        <w:jc w:val="both"/>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8.1</w:t>
      </w:r>
      <w:r w:rsidR="003266BD" w:rsidRPr="00CF1E7B">
        <w:rPr>
          <w:rFonts w:ascii="GHEA Grapalat" w:hAnsi="GHEA Grapalat"/>
          <w:color w:val="000000" w:themeColor="text1"/>
          <w:sz w:val="20"/>
          <w:szCs w:val="20"/>
          <w:lang w:val="hy-AM"/>
        </w:rPr>
        <w:t>4</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պայմանագիրը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կազմված</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____ </w:t>
      </w:r>
      <w:r w:rsidRPr="00CF1E7B">
        <w:rPr>
          <w:rFonts w:ascii="GHEA Grapalat" w:hAnsi="GHEA Grapalat" w:cs="Sylfaen"/>
          <w:color w:val="000000" w:themeColor="text1"/>
          <w:sz w:val="20"/>
          <w:szCs w:val="20"/>
          <w:lang w:val="hy-AM"/>
        </w:rPr>
        <w:t>էջից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կնքվում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երկու</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օրինակից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որոնք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ունեն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հավասարազոր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իրավաբանական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ուժ</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յուրաքանչյուր</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տրվում</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մեկական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օրինակ</w:t>
      </w:r>
      <w:r w:rsidRPr="00CF1E7B">
        <w:rPr>
          <w:rFonts w:ascii="GHEA Grapalat" w:hAnsi="GHEA Grapalat" w:cs="Tahoma"/>
          <w:color w:val="000000" w:themeColor="text1"/>
          <w:sz w:val="20"/>
          <w:szCs w:val="20"/>
          <w:lang w:val="hy-AM"/>
        </w:rPr>
        <w:t>։</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Սույն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N 1, N 2, N 3, </w:t>
      </w:r>
      <w:r w:rsidRPr="00CF1E7B">
        <w:rPr>
          <w:rFonts w:ascii="GHEA Grapalat" w:hAnsi="GHEA Grapalat" w:cs="Arial"/>
          <w:color w:val="000000" w:themeColor="text1"/>
          <w:sz w:val="20"/>
          <w:szCs w:val="20"/>
          <w:lang w:val="hy-AM"/>
        </w:rPr>
        <w:t>N 4</w:t>
      </w:r>
      <w:r w:rsidR="00FE1E7B" w:rsidRPr="00CF1E7B">
        <w:rPr>
          <w:rFonts w:ascii="GHEA Grapalat" w:hAnsi="GHEA Grapalat" w:cs="Arial"/>
          <w:color w:val="000000" w:themeColor="text1"/>
          <w:sz w:val="20"/>
          <w:szCs w:val="20"/>
          <w:lang w:val="hy-AM"/>
        </w:rPr>
        <w:t>,</w:t>
      </w:r>
      <w:r w:rsidR="00900F0B" w:rsidRPr="00CF1E7B">
        <w:rPr>
          <w:rFonts w:ascii="GHEA Grapalat" w:hAnsi="GHEA Grapalat" w:cs="Arial"/>
          <w:color w:val="000000" w:themeColor="text1"/>
          <w:sz w:val="20"/>
          <w:szCs w:val="20"/>
          <w:lang w:val="hy-AM"/>
        </w:rPr>
        <w:t xml:space="preserve"> </w:t>
      </w:r>
      <w:r w:rsidRPr="00CF1E7B">
        <w:rPr>
          <w:rFonts w:ascii="GHEA Grapalat" w:hAnsi="GHEA Grapalat" w:cs="Arial"/>
          <w:color w:val="000000" w:themeColor="text1"/>
          <w:sz w:val="20"/>
          <w:szCs w:val="20"/>
          <w:lang w:val="hy-AM"/>
        </w:rPr>
        <w:t>N 4.1</w:t>
      </w:r>
      <w:r w:rsidR="00FE1E7B" w:rsidRPr="00CF1E7B">
        <w:rPr>
          <w:rFonts w:ascii="GHEA Grapalat" w:hAnsi="GHEA Grapalat" w:cs="Arial"/>
          <w:color w:val="000000" w:themeColor="text1"/>
          <w:sz w:val="20"/>
          <w:szCs w:val="20"/>
          <w:lang w:val="hy-AM"/>
        </w:rPr>
        <w:t xml:space="preserve"> և</w:t>
      </w:r>
      <w:r w:rsidRPr="00CF1E7B">
        <w:rPr>
          <w:rFonts w:ascii="GHEA Grapalat" w:hAnsi="GHEA Grapalat" w:cs="Arial"/>
          <w:color w:val="000000" w:themeColor="text1"/>
          <w:sz w:val="20"/>
          <w:szCs w:val="20"/>
          <w:lang w:val="hy-AM"/>
        </w:rPr>
        <w:t xml:space="preserve"> </w:t>
      </w:r>
      <w:r w:rsidR="00FE1E7B" w:rsidRPr="00CF1E7B">
        <w:rPr>
          <w:rFonts w:ascii="GHEA Grapalat" w:hAnsi="GHEA Grapalat" w:cs="Arial"/>
          <w:color w:val="000000" w:themeColor="text1"/>
          <w:sz w:val="20"/>
          <w:szCs w:val="20"/>
          <w:lang w:val="hy-AM"/>
        </w:rPr>
        <w:t xml:space="preserve">N 5 </w:t>
      </w:r>
      <w:r w:rsidRPr="00CF1E7B">
        <w:rPr>
          <w:rFonts w:ascii="GHEA Grapalat" w:hAnsi="GHEA Grapalat" w:cs="Sylfaen"/>
          <w:color w:val="000000" w:themeColor="text1"/>
          <w:sz w:val="20"/>
          <w:szCs w:val="20"/>
          <w:lang w:val="hy-AM"/>
        </w:rPr>
        <w:t>հավելվածները</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համարվում</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են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պայմանագրի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անբաժանելի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մասը</w:t>
      </w:r>
      <w:r w:rsidRPr="00CF1E7B">
        <w:rPr>
          <w:rFonts w:ascii="GHEA Grapalat" w:hAnsi="GHEA Grapalat" w:cs="Tahoma"/>
          <w:color w:val="000000" w:themeColor="text1"/>
          <w:sz w:val="20"/>
          <w:szCs w:val="20"/>
          <w:lang w:val="hy-AM"/>
        </w:rPr>
        <w:t>։</w:t>
      </w:r>
    </w:p>
    <w:p w14:paraId="64A147CE" w14:textId="2DACC895" w:rsidR="00F02279" w:rsidRPr="00CF1E7B" w:rsidRDefault="00F02279" w:rsidP="00900F0B">
      <w:pPr>
        <w:tabs>
          <w:tab w:val="left" w:pos="1276"/>
        </w:tabs>
        <w:ind w:firstLine="720"/>
        <w:jc w:val="both"/>
        <w:rPr>
          <w:rFonts w:ascii="GHEA Grapalat" w:hAnsi="GHEA Grapalat" w:cs="Sylfaen"/>
          <w:b/>
          <w:bCs/>
          <w:color w:val="000000" w:themeColor="text1"/>
          <w:sz w:val="20"/>
          <w:szCs w:val="20"/>
          <w:lang w:val="hy-AM"/>
        </w:rPr>
      </w:pPr>
      <w:r w:rsidRPr="00CF1E7B">
        <w:rPr>
          <w:rFonts w:ascii="GHEA Grapalat" w:hAnsi="GHEA Grapalat" w:cs="Sylfaen"/>
          <w:color w:val="000000" w:themeColor="text1"/>
          <w:sz w:val="20"/>
          <w:szCs w:val="20"/>
          <w:lang w:val="hy-AM"/>
        </w:rPr>
        <w:t>8.1</w:t>
      </w:r>
      <w:r w:rsidR="003266BD" w:rsidRPr="00CF1E7B">
        <w:rPr>
          <w:rFonts w:ascii="GHEA Grapalat" w:hAnsi="GHEA Grapalat" w:cs="Sylfaen"/>
          <w:color w:val="000000" w:themeColor="text1"/>
          <w:sz w:val="20"/>
          <w:szCs w:val="20"/>
          <w:lang w:val="hy-AM"/>
        </w:rPr>
        <w:t>5</w:t>
      </w:r>
      <w:r w:rsidRPr="00CF1E7B">
        <w:rPr>
          <w:rFonts w:ascii="GHEA Grapalat" w:hAnsi="GHEA Grapalat" w:cs="Sylfaen"/>
          <w:color w:val="000000" w:themeColor="text1"/>
          <w:sz w:val="20"/>
          <w:szCs w:val="20"/>
          <w:lang w:val="hy-AM"/>
        </w:rPr>
        <w:t xml:space="preserve"> </w:t>
      </w:r>
      <w:r w:rsidR="00900F0B" w:rsidRPr="00CF1E7B">
        <w:rPr>
          <w:rFonts w:ascii="GHEA Grapalat" w:hAnsi="GHEA Grapalat" w:cs="Sylfaen"/>
          <w:color w:val="000000" w:themeColor="text1"/>
          <w:sz w:val="20"/>
          <w:szCs w:val="20"/>
          <w:lang w:val="hy-AM"/>
        </w:rPr>
        <w:t xml:space="preserve">Սույն պայմանագրով նախատեսնված Պատվիրատուի իրավունքներն ու պարտականությունները իրականացնում </w:t>
      </w:r>
      <w:r w:rsidR="00900F0B" w:rsidRPr="00CF1E7B">
        <w:rPr>
          <w:rFonts w:ascii="GHEA Grapalat" w:hAnsi="GHEA Grapalat" w:cs="Sylfaen"/>
          <w:b/>
          <w:bCs/>
          <w:color w:val="000000" w:themeColor="text1"/>
          <w:sz w:val="20"/>
          <w:szCs w:val="20"/>
          <w:lang w:val="hy-AM"/>
        </w:rPr>
        <w:t xml:space="preserve">Երևան քաղաքի </w:t>
      </w:r>
      <w:r w:rsidR="00C10868" w:rsidRPr="00CF1E7B">
        <w:rPr>
          <w:rFonts w:ascii="GHEA Grapalat" w:hAnsi="GHEA Grapalat" w:cs="Sylfaen"/>
          <w:b/>
          <w:bCs/>
          <w:color w:val="000000" w:themeColor="text1"/>
          <w:sz w:val="20"/>
          <w:szCs w:val="20"/>
          <w:lang w:val="hy-AM"/>
        </w:rPr>
        <w:t>Ա</w:t>
      </w:r>
      <w:r w:rsidR="005E537C">
        <w:rPr>
          <w:rFonts w:ascii="GHEA Grapalat" w:hAnsi="GHEA Grapalat" w:cs="Sylfaen"/>
          <w:b/>
          <w:bCs/>
          <w:color w:val="000000" w:themeColor="text1"/>
          <w:sz w:val="20"/>
          <w:szCs w:val="20"/>
          <w:lang w:val="hy-AM"/>
        </w:rPr>
        <w:t>րաբկիր</w:t>
      </w:r>
      <w:r w:rsidR="00C10868" w:rsidRPr="00CF1E7B">
        <w:rPr>
          <w:rFonts w:ascii="GHEA Grapalat" w:hAnsi="GHEA Grapalat" w:cs="Sylfaen"/>
          <w:b/>
          <w:bCs/>
          <w:color w:val="000000" w:themeColor="text1"/>
          <w:sz w:val="20"/>
          <w:szCs w:val="20"/>
          <w:lang w:val="hy-AM"/>
        </w:rPr>
        <w:t xml:space="preserve"> </w:t>
      </w:r>
      <w:r w:rsidR="00900F0B" w:rsidRPr="00CF1E7B">
        <w:rPr>
          <w:rFonts w:ascii="GHEA Grapalat" w:hAnsi="GHEA Grapalat" w:cs="Sylfaen"/>
          <w:b/>
          <w:bCs/>
          <w:color w:val="000000" w:themeColor="text1"/>
          <w:sz w:val="20"/>
          <w:szCs w:val="20"/>
          <w:lang w:val="hy-AM"/>
        </w:rPr>
        <w:t>վարչական շրջանի ղեկավարի աշխատակազմը:</w:t>
      </w:r>
    </w:p>
    <w:p w14:paraId="0869CF56" w14:textId="77777777" w:rsidR="00382C09" w:rsidRPr="00CF1E7B" w:rsidRDefault="00382C09" w:rsidP="00900F0B">
      <w:pPr>
        <w:tabs>
          <w:tab w:val="left" w:pos="1276"/>
        </w:tabs>
        <w:ind w:firstLine="720"/>
        <w:jc w:val="both"/>
        <w:rPr>
          <w:rFonts w:ascii="GHEA Grapalat" w:hAnsi="GHEA Grapalat"/>
          <w:color w:val="000000" w:themeColor="text1"/>
          <w:sz w:val="20"/>
          <w:szCs w:val="20"/>
          <w:lang w:val="hy-AM"/>
        </w:rPr>
      </w:pPr>
    </w:p>
    <w:p w14:paraId="1A4C889F" w14:textId="25D627D2" w:rsidR="00F02279" w:rsidRPr="00CF1E7B" w:rsidRDefault="00F02279" w:rsidP="00237BF6">
      <w:pPr>
        <w:pStyle w:val="ListParagraph"/>
        <w:numPr>
          <w:ilvl w:val="0"/>
          <w:numId w:val="30"/>
        </w:numPr>
        <w:jc w:val="both"/>
        <w:rPr>
          <w:rFonts w:ascii="GHEA Grapalat" w:hAnsi="GHEA Grapalat" w:cs="Sylfaen"/>
          <w:b/>
          <w:color w:val="000000" w:themeColor="text1"/>
          <w:sz w:val="20"/>
          <w:szCs w:val="20"/>
          <w:lang w:val="hy-AM"/>
        </w:rPr>
      </w:pPr>
      <w:r w:rsidRPr="00CF1E7B">
        <w:rPr>
          <w:rFonts w:ascii="GHEA Grapalat" w:hAnsi="GHEA Grapalat" w:cs="Sylfaen"/>
          <w:b/>
          <w:color w:val="000000" w:themeColor="text1"/>
          <w:sz w:val="20"/>
          <w:szCs w:val="20"/>
          <w:lang w:val="hy-AM"/>
        </w:rPr>
        <w:t>ԿՈՂՄԵՐԻ</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ՀԱՍՑԵՆԵՐԸ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ԲԱՆԿԱՅԻՆ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ՎԱՎԵՐԱՊԱՅՄԱՆՆԵՐԸ</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ԵՎ</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ՍՏՈՐԱԳՐՈՒԹՅՈՒՆՆԵՐԸ</w:t>
      </w:r>
    </w:p>
    <w:tbl>
      <w:tblPr>
        <w:tblpPr w:leftFromText="180" w:rightFromText="180" w:vertAnchor="text" w:horzAnchor="margin" w:tblpXSpec="center" w:tblpY="770"/>
        <w:tblW w:w="9639" w:type="dxa"/>
        <w:tblLayout w:type="fixed"/>
        <w:tblLook w:val="0000" w:firstRow="0" w:lastRow="0" w:firstColumn="0" w:lastColumn="0" w:noHBand="0" w:noVBand="0"/>
      </w:tblPr>
      <w:tblGrid>
        <w:gridCol w:w="4536"/>
        <w:gridCol w:w="760"/>
        <w:gridCol w:w="4343"/>
      </w:tblGrid>
      <w:tr w:rsidR="00CF1E7B" w:rsidRPr="00CF1E7B" w14:paraId="5F7F4910" w14:textId="77777777" w:rsidTr="00382C09">
        <w:tc>
          <w:tcPr>
            <w:tcW w:w="4536" w:type="dxa"/>
          </w:tcPr>
          <w:p w14:paraId="51568A76" w14:textId="77777777" w:rsidR="00900F0B" w:rsidRPr="00CF1E7B" w:rsidRDefault="00900F0B" w:rsidP="00382C09">
            <w:pPr>
              <w:spacing w:line="360" w:lineRule="auto"/>
              <w:jc w:val="center"/>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ՊԱՏՎԻՐԱՏՈՒ</w:t>
            </w:r>
          </w:p>
          <w:p w14:paraId="000AB80C" w14:textId="77777777" w:rsidR="00900F0B" w:rsidRPr="00CF1E7B" w:rsidRDefault="00900F0B" w:rsidP="00382C09">
            <w:pPr>
              <w:rPr>
                <w:rFonts w:ascii="GHEA Grapalat" w:hAnsi="GHEA Grapalat"/>
                <w:color w:val="000000" w:themeColor="text1"/>
                <w:sz w:val="22"/>
                <w:szCs w:val="22"/>
                <w:lang w:val="hy-AM"/>
              </w:rPr>
            </w:pPr>
          </w:p>
          <w:p w14:paraId="36435C68" w14:textId="77777777" w:rsidR="00900F0B" w:rsidRPr="00CF1E7B" w:rsidRDefault="00900F0B" w:rsidP="00382C09">
            <w:pPr>
              <w:rPr>
                <w:rFonts w:ascii="GHEA Grapalat" w:hAnsi="GHEA Grapalat"/>
                <w:color w:val="000000" w:themeColor="text1"/>
                <w:lang w:val="hy-AM"/>
              </w:rPr>
            </w:pPr>
          </w:p>
          <w:p w14:paraId="513CD687" w14:textId="77777777" w:rsidR="00900F0B" w:rsidRPr="00CF1E7B" w:rsidRDefault="00900F0B" w:rsidP="00382C09">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25FECADE" w14:textId="77777777" w:rsidR="00900F0B" w:rsidRPr="00CF1E7B" w:rsidRDefault="00900F0B" w:rsidP="00382C09">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3AB9679D" w14:textId="77777777" w:rsidR="00900F0B" w:rsidRPr="00CF1E7B" w:rsidRDefault="00900F0B" w:rsidP="00382C09">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c>
          <w:tcPr>
            <w:tcW w:w="760" w:type="dxa"/>
          </w:tcPr>
          <w:p w14:paraId="75C8B804" w14:textId="77777777" w:rsidR="00900F0B" w:rsidRPr="00CF1E7B" w:rsidRDefault="00900F0B" w:rsidP="00382C09">
            <w:pPr>
              <w:spacing w:line="360" w:lineRule="auto"/>
              <w:jc w:val="center"/>
              <w:rPr>
                <w:rFonts w:ascii="GHEA Grapalat" w:hAnsi="GHEA Grapalat"/>
                <w:color w:val="000000" w:themeColor="text1"/>
                <w:lang w:val="hy-AM"/>
              </w:rPr>
            </w:pPr>
          </w:p>
        </w:tc>
        <w:tc>
          <w:tcPr>
            <w:tcW w:w="4343" w:type="dxa"/>
          </w:tcPr>
          <w:p w14:paraId="30486452" w14:textId="77777777" w:rsidR="00900F0B" w:rsidRPr="00CF1E7B" w:rsidRDefault="00900F0B" w:rsidP="00382C09">
            <w:pPr>
              <w:spacing w:line="360" w:lineRule="auto"/>
              <w:jc w:val="center"/>
              <w:rPr>
                <w:rFonts w:ascii="GHEA Grapalat" w:hAnsi="GHEA Grapalat" w:cs="Sylfaen"/>
                <w:b/>
                <w:bCs/>
                <w:color w:val="000000" w:themeColor="text1"/>
                <w:sz w:val="20"/>
                <w:szCs w:val="20"/>
                <w:lang w:val="hy-AM"/>
              </w:rPr>
            </w:pPr>
            <w:r w:rsidRPr="00CF1E7B">
              <w:rPr>
                <w:rFonts w:ascii="GHEA Grapalat" w:hAnsi="GHEA Grapalat" w:cs="Sylfaen"/>
                <w:b/>
                <w:bCs/>
                <w:color w:val="000000" w:themeColor="text1"/>
                <w:sz w:val="20"/>
                <w:szCs w:val="20"/>
                <w:lang w:val="hy-AM"/>
              </w:rPr>
              <w:t>ԿԱՊԱԼԱՌՈՒ</w:t>
            </w:r>
          </w:p>
          <w:p w14:paraId="643D62CC" w14:textId="77777777" w:rsidR="00900F0B" w:rsidRPr="00CF1E7B" w:rsidRDefault="00900F0B" w:rsidP="00382C09">
            <w:pPr>
              <w:jc w:val="center"/>
              <w:rPr>
                <w:rFonts w:ascii="GHEA Grapalat" w:hAnsi="GHEA Grapalat"/>
                <w:color w:val="000000" w:themeColor="text1"/>
                <w:lang w:val="hy-AM"/>
              </w:rPr>
            </w:pPr>
          </w:p>
          <w:p w14:paraId="2204111D" w14:textId="77777777" w:rsidR="00900F0B" w:rsidRPr="00CF1E7B" w:rsidRDefault="00900F0B" w:rsidP="00382C09">
            <w:pPr>
              <w:jc w:val="center"/>
              <w:rPr>
                <w:rFonts w:ascii="GHEA Grapalat" w:hAnsi="GHEA Grapalat"/>
                <w:color w:val="000000" w:themeColor="text1"/>
                <w:lang w:val="hy-AM"/>
              </w:rPr>
            </w:pPr>
          </w:p>
          <w:p w14:paraId="111159AF" w14:textId="77777777" w:rsidR="00900F0B" w:rsidRPr="00CF1E7B" w:rsidRDefault="00900F0B" w:rsidP="00382C09">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61AA4160" w14:textId="77777777" w:rsidR="00900F0B" w:rsidRPr="00CF1E7B" w:rsidRDefault="00900F0B" w:rsidP="00382C09">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5B9ADF8F" w14:textId="77777777" w:rsidR="00900F0B" w:rsidRPr="00CF1E7B" w:rsidRDefault="00900F0B" w:rsidP="00382C09">
            <w:pPr>
              <w:jc w:val="center"/>
              <w:rPr>
                <w:rFonts w:ascii="GHEA Grapalat" w:hAnsi="GHEA Grapalat"/>
                <w:color w:val="000000" w:themeColor="text1"/>
                <w:sz w:val="22"/>
                <w:szCs w:val="22"/>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r>
    </w:tbl>
    <w:p w14:paraId="05220CFD" w14:textId="77777777" w:rsidR="00F02279" w:rsidRPr="00CF1E7B" w:rsidRDefault="00F02279" w:rsidP="00F02279">
      <w:pPr>
        <w:ind w:firstLine="709"/>
        <w:jc w:val="both"/>
        <w:rPr>
          <w:rFonts w:ascii="GHEA Grapalat" w:hAnsi="GHEA Grapalat" w:cs="Sylfaen"/>
          <w:b/>
          <w:color w:val="000000" w:themeColor="text1"/>
          <w:lang w:val="hy-AM"/>
        </w:rPr>
      </w:pPr>
    </w:p>
    <w:p w14:paraId="15CD5B5A" w14:textId="77777777" w:rsidR="00900F0B" w:rsidRPr="00CF1E7B" w:rsidRDefault="00900F0B" w:rsidP="00900F0B">
      <w:pPr>
        <w:tabs>
          <w:tab w:val="left" w:pos="1276"/>
        </w:tabs>
        <w:jc w:val="both"/>
        <w:rPr>
          <w:rFonts w:ascii="GHEA Grapalat" w:hAnsi="GHEA Grapalat" w:cs="Sylfaen"/>
          <w:b/>
          <w:color w:val="000000" w:themeColor="text1"/>
          <w:lang w:val="hy-AM"/>
        </w:rPr>
      </w:pPr>
      <w:r w:rsidRPr="00CF1E7B">
        <w:rPr>
          <w:rFonts w:ascii="GHEA Grapalat" w:hAnsi="GHEA Grapalat" w:cs="Sylfaen"/>
          <w:b/>
          <w:color w:val="000000" w:themeColor="text1"/>
          <w:lang w:val="hy-AM"/>
        </w:rPr>
        <w:tab/>
      </w:r>
    </w:p>
    <w:p w14:paraId="19FECCA8" w14:textId="19474377" w:rsidR="00382C09" w:rsidRPr="00CF1E7B" w:rsidRDefault="00900F0B" w:rsidP="00900F0B">
      <w:pPr>
        <w:tabs>
          <w:tab w:val="left" w:pos="1276"/>
        </w:tabs>
        <w:jc w:val="both"/>
        <w:rPr>
          <w:rFonts w:ascii="GHEA Grapalat" w:hAnsi="GHEA Grapalat" w:cs="Sylfaen"/>
          <w:b/>
          <w:color w:val="000000" w:themeColor="text1"/>
          <w:lang w:val="hy-AM"/>
        </w:rPr>
      </w:pPr>
      <w:r w:rsidRPr="00CF1E7B">
        <w:rPr>
          <w:rFonts w:ascii="GHEA Grapalat" w:hAnsi="GHEA Grapalat" w:cs="Sylfaen"/>
          <w:b/>
          <w:color w:val="000000" w:themeColor="text1"/>
          <w:lang w:val="hy-AM"/>
        </w:rPr>
        <w:tab/>
      </w:r>
    </w:p>
    <w:p w14:paraId="093CFA45" w14:textId="5EFE172E" w:rsidR="00F02279" w:rsidRPr="00CF1E7B" w:rsidRDefault="00382C09" w:rsidP="00900F0B">
      <w:pPr>
        <w:tabs>
          <w:tab w:val="left" w:pos="1276"/>
        </w:tabs>
        <w:jc w:val="both"/>
        <w:rPr>
          <w:rFonts w:ascii="GHEA Grapalat" w:hAnsi="GHEA Grapalat" w:cs="Sylfaen"/>
          <w:i/>
          <w:color w:val="000000" w:themeColor="text1"/>
          <w:sz w:val="20"/>
          <w:szCs w:val="20"/>
          <w:lang w:val="hy-AM"/>
        </w:rPr>
      </w:pPr>
      <w:r w:rsidRPr="00CF1E7B">
        <w:rPr>
          <w:rFonts w:ascii="GHEA Grapalat" w:hAnsi="GHEA Grapalat" w:cs="Sylfaen"/>
          <w:b/>
          <w:color w:val="000000" w:themeColor="text1"/>
          <w:lang w:val="hy-AM"/>
        </w:rPr>
        <w:tab/>
      </w:r>
      <w:r w:rsidR="00F02279" w:rsidRPr="00CF1E7B">
        <w:rPr>
          <w:rFonts w:ascii="GHEA Grapalat" w:hAnsi="GHEA Grapalat" w:cs="Sylfaen"/>
          <w:i/>
          <w:color w:val="000000" w:themeColor="text1"/>
          <w:sz w:val="20"/>
          <w:szCs w:val="20"/>
          <w:lang w:val="hy-AM"/>
        </w:rPr>
        <w:t>Անհրաժեշտության դեպքում պայմանագրի նախագծում կարող են ներառվել ՀՀ օրենսդրությանը չհակասող դրույթներ։</w:t>
      </w:r>
    </w:p>
    <w:p w14:paraId="57E55BA1" w14:textId="77777777" w:rsidR="00900F0B" w:rsidRPr="00CF1E7B" w:rsidRDefault="00900F0B" w:rsidP="00900F0B">
      <w:pPr>
        <w:tabs>
          <w:tab w:val="left" w:pos="1276"/>
        </w:tabs>
        <w:jc w:val="both"/>
        <w:rPr>
          <w:rFonts w:ascii="GHEA Grapalat" w:hAnsi="GHEA Grapalat" w:cs="Sylfaen"/>
          <w:i/>
          <w:color w:val="000000" w:themeColor="text1"/>
          <w:sz w:val="20"/>
          <w:szCs w:val="20"/>
          <w:lang w:val="hy-AM"/>
        </w:rPr>
      </w:pPr>
    </w:p>
    <w:p w14:paraId="79E43310" w14:textId="77777777" w:rsidR="00AA67F9" w:rsidRPr="00CF1E7B" w:rsidRDefault="00AA67F9" w:rsidP="005566F0">
      <w:pPr>
        <w:rPr>
          <w:rFonts w:ascii="GHEA Grapalat" w:hAnsi="GHEA Grapalat" w:cs="Sylfaen"/>
          <w:i/>
          <w:color w:val="000000" w:themeColor="text1"/>
          <w:sz w:val="20"/>
          <w:szCs w:val="20"/>
          <w:lang w:val="hy-AM"/>
        </w:rPr>
      </w:pPr>
    </w:p>
    <w:p w14:paraId="75431143" w14:textId="77777777" w:rsidR="00BA0EC9" w:rsidRPr="00CF1E7B" w:rsidRDefault="00BA0EC9" w:rsidP="005566F0">
      <w:pPr>
        <w:rPr>
          <w:rFonts w:ascii="GHEA Grapalat" w:hAnsi="GHEA Grapalat" w:cs="Sylfaen"/>
          <w:i/>
          <w:color w:val="000000" w:themeColor="text1"/>
          <w:sz w:val="20"/>
          <w:szCs w:val="20"/>
          <w:lang w:val="hy-AM"/>
        </w:rPr>
      </w:pPr>
    </w:p>
    <w:p w14:paraId="1FAADE6B" w14:textId="77777777" w:rsidR="00BA0EC9" w:rsidRPr="00CF1E7B" w:rsidRDefault="00BA0EC9" w:rsidP="00BA0EC9">
      <w:pPr>
        <w:rPr>
          <w:rFonts w:ascii="GHEA Grapalat" w:hAnsi="GHEA Grapalat" w:cs="Sylfaen"/>
          <w:color w:val="000000" w:themeColor="text1"/>
          <w:sz w:val="20"/>
          <w:szCs w:val="20"/>
          <w:lang w:val="hy-AM"/>
        </w:rPr>
      </w:pPr>
    </w:p>
    <w:p w14:paraId="60803F79" w14:textId="77777777" w:rsidR="00BA0EC9" w:rsidRPr="00CF1E7B" w:rsidRDefault="00BA0EC9" w:rsidP="00BA0EC9">
      <w:pPr>
        <w:rPr>
          <w:rFonts w:ascii="GHEA Grapalat" w:hAnsi="GHEA Grapalat" w:cs="Sylfaen"/>
          <w:color w:val="000000" w:themeColor="text1"/>
          <w:sz w:val="20"/>
          <w:szCs w:val="20"/>
          <w:lang w:val="hy-AM"/>
        </w:rPr>
      </w:pPr>
    </w:p>
    <w:p w14:paraId="04A9355A" w14:textId="77777777" w:rsidR="00BA0EC9" w:rsidRPr="00CF1E7B" w:rsidRDefault="00BA0EC9" w:rsidP="00BA0EC9">
      <w:pPr>
        <w:rPr>
          <w:rFonts w:ascii="GHEA Grapalat" w:hAnsi="GHEA Grapalat" w:cs="Sylfaen"/>
          <w:color w:val="000000" w:themeColor="text1"/>
          <w:sz w:val="20"/>
          <w:szCs w:val="20"/>
          <w:lang w:val="hy-AM"/>
        </w:rPr>
      </w:pPr>
    </w:p>
    <w:p w14:paraId="76C9759E" w14:textId="77777777" w:rsidR="00BA0EC9" w:rsidRPr="00CF1E7B" w:rsidRDefault="00BA0EC9" w:rsidP="00BA0EC9">
      <w:pPr>
        <w:rPr>
          <w:rFonts w:ascii="GHEA Grapalat" w:hAnsi="GHEA Grapalat" w:cs="Sylfaen"/>
          <w:color w:val="000000" w:themeColor="text1"/>
          <w:sz w:val="20"/>
          <w:szCs w:val="20"/>
          <w:lang w:val="hy-AM"/>
        </w:rPr>
      </w:pPr>
    </w:p>
    <w:p w14:paraId="4AA76C71" w14:textId="77777777" w:rsidR="00BA0EC9" w:rsidRPr="00CF1E7B" w:rsidRDefault="00BA0EC9" w:rsidP="00BA0EC9">
      <w:pPr>
        <w:rPr>
          <w:rFonts w:ascii="GHEA Grapalat" w:hAnsi="GHEA Grapalat" w:cs="Sylfaen"/>
          <w:color w:val="000000" w:themeColor="text1"/>
          <w:sz w:val="20"/>
          <w:szCs w:val="20"/>
          <w:lang w:val="hy-AM"/>
        </w:rPr>
      </w:pPr>
    </w:p>
    <w:p w14:paraId="68966214" w14:textId="77777777" w:rsidR="00543B70" w:rsidRPr="00CF1E7B" w:rsidRDefault="00543B70" w:rsidP="008D6F10">
      <w:pPr>
        <w:tabs>
          <w:tab w:val="left" w:pos="2730"/>
        </w:tabs>
        <w:rPr>
          <w:rFonts w:ascii="GHEA Grapalat" w:hAnsi="GHEA Grapalat" w:cs="Sylfaen"/>
          <w:b/>
          <w:color w:val="000000" w:themeColor="text1"/>
          <w:lang w:val="hy-AM"/>
        </w:rPr>
        <w:sectPr w:rsidR="00543B70" w:rsidRPr="00CF1E7B" w:rsidSect="00543B70">
          <w:footnotePr>
            <w:pos w:val="beneathText"/>
          </w:footnotePr>
          <w:pgSz w:w="11906" w:h="16838" w:code="9"/>
          <w:pgMar w:top="533" w:right="707" w:bottom="720" w:left="663" w:header="561" w:footer="561" w:gutter="0"/>
          <w:cols w:space="720"/>
          <w:docGrid w:linePitch="326"/>
        </w:sectPr>
      </w:pPr>
    </w:p>
    <w:p w14:paraId="606023CC" w14:textId="77777777" w:rsidR="003B1340" w:rsidRDefault="003B1340" w:rsidP="00F400E7">
      <w:pPr>
        <w:jc w:val="right"/>
        <w:rPr>
          <w:rFonts w:ascii="GHEA Grapalat" w:hAnsi="GHEA Grapalat" w:cs="Sylfaen"/>
          <w:i/>
          <w:color w:val="000000" w:themeColor="text1"/>
          <w:sz w:val="20"/>
          <w:szCs w:val="20"/>
          <w:lang w:val="hy-AM"/>
        </w:rPr>
      </w:pPr>
    </w:p>
    <w:p w14:paraId="52AD8F93" w14:textId="530ACCD0" w:rsidR="00F400E7" w:rsidRPr="00CF1E7B" w:rsidRDefault="00F400E7" w:rsidP="00F400E7">
      <w:pPr>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t>Հավելված</w:t>
      </w:r>
      <w:r w:rsidRPr="00CF1E7B">
        <w:rPr>
          <w:rFonts w:ascii="GHEA Grapalat" w:hAnsi="GHEA Grapalat" w:cs="Arial"/>
          <w:i/>
          <w:color w:val="000000" w:themeColor="text1"/>
          <w:sz w:val="20"/>
          <w:szCs w:val="20"/>
          <w:lang w:val="hy-AM"/>
        </w:rPr>
        <w:t xml:space="preserve"> </w:t>
      </w:r>
      <w:r w:rsidRPr="00CF1E7B">
        <w:rPr>
          <w:rFonts w:ascii="GHEA Grapalat" w:hAnsi="GHEA Grapalat" w:cs="Sylfaen"/>
          <w:i/>
          <w:color w:val="000000" w:themeColor="text1"/>
          <w:sz w:val="20"/>
          <w:szCs w:val="20"/>
          <w:lang w:val="hy-AM"/>
        </w:rPr>
        <w:t>թիվ</w:t>
      </w:r>
      <w:r w:rsidRPr="00CF1E7B">
        <w:rPr>
          <w:rFonts w:ascii="GHEA Grapalat" w:hAnsi="GHEA Grapalat" w:cs="Arial"/>
          <w:i/>
          <w:color w:val="000000" w:themeColor="text1"/>
          <w:sz w:val="20"/>
          <w:szCs w:val="20"/>
          <w:lang w:val="hy-AM"/>
        </w:rPr>
        <w:t xml:space="preserve"> 1</w:t>
      </w:r>
    </w:p>
    <w:p w14:paraId="6769DC1B" w14:textId="77777777" w:rsidR="00F400E7" w:rsidRPr="00CF1E7B" w:rsidRDefault="00F400E7" w:rsidP="00F400E7">
      <w:pPr>
        <w:ind w:firstLine="567"/>
        <w:jc w:val="right"/>
        <w:rPr>
          <w:rFonts w:ascii="GHEA Grapalat" w:hAnsi="GHEA Grapalat" w:cs="Arial"/>
          <w:i/>
          <w:color w:val="000000" w:themeColor="text1"/>
          <w:sz w:val="20"/>
          <w:szCs w:val="20"/>
          <w:lang w:val="hy-AM"/>
        </w:rPr>
      </w:pPr>
      <w:r w:rsidRPr="00CF1E7B">
        <w:rPr>
          <w:rFonts w:ascii="GHEA Grapalat" w:hAnsi="GHEA Grapalat"/>
          <w:color w:val="000000" w:themeColor="text1"/>
          <w:sz w:val="20"/>
          <w:szCs w:val="20"/>
          <w:lang w:val="hy-AM"/>
        </w:rPr>
        <w:t>«</w:t>
      </w:r>
      <w:r w:rsidRPr="00CF1E7B">
        <w:rPr>
          <w:rFonts w:ascii="GHEA Grapalat" w:hAnsi="GHEA Grapalat"/>
          <w:i/>
          <w:color w:val="000000" w:themeColor="text1"/>
          <w:sz w:val="20"/>
          <w:szCs w:val="20"/>
          <w:lang w:val="hy-AM"/>
        </w:rPr>
        <w:t xml:space="preserve">           </w:t>
      </w:r>
      <w:r w:rsidRPr="00CF1E7B">
        <w:rPr>
          <w:rFonts w:ascii="GHEA Grapalat" w:hAnsi="GHEA Grapalat"/>
          <w:color w:val="000000" w:themeColor="text1"/>
          <w:sz w:val="20"/>
          <w:szCs w:val="20"/>
          <w:lang w:val="hy-AM"/>
        </w:rPr>
        <w:t>»</w:t>
      </w:r>
      <w:r w:rsidRPr="00CF1E7B">
        <w:rPr>
          <w:rFonts w:ascii="GHEA Grapalat" w:hAnsi="GHEA Grapalat"/>
          <w:i/>
          <w:color w:val="000000" w:themeColor="text1"/>
          <w:sz w:val="20"/>
          <w:szCs w:val="20"/>
          <w:lang w:val="hy-AM"/>
        </w:rPr>
        <w:t xml:space="preserve">                  20   </w:t>
      </w:r>
      <w:r w:rsidRPr="00CF1E7B">
        <w:rPr>
          <w:rFonts w:ascii="GHEA Grapalat" w:hAnsi="GHEA Grapalat" w:cs="Sylfaen"/>
          <w:i/>
          <w:color w:val="000000" w:themeColor="text1"/>
          <w:sz w:val="20"/>
          <w:szCs w:val="20"/>
          <w:lang w:val="hy-AM"/>
        </w:rPr>
        <w:t>թ</w:t>
      </w:r>
      <w:r w:rsidRPr="00CF1E7B">
        <w:rPr>
          <w:rFonts w:ascii="GHEA Grapalat" w:hAnsi="GHEA Grapalat" w:cs="Arial"/>
          <w:i/>
          <w:color w:val="000000" w:themeColor="text1"/>
          <w:sz w:val="20"/>
          <w:szCs w:val="20"/>
          <w:lang w:val="hy-AM"/>
        </w:rPr>
        <w:t xml:space="preserve">. </w:t>
      </w:r>
      <w:r w:rsidRPr="00CF1E7B">
        <w:rPr>
          <w:rFonts w:ascii="GHEA Grapalat" w:hAnsi="GHEA Grapalat"/>
          <w:i/>
          <w:color w:val="000000" w:themeColor="text1"/>
          <w:sz w:val="20"/>
          <w:szCs w:val="20"/>
          <w:lang w:val="hy-AM"/>
        </w:rPr>
        <w:t xml:space="preserve"> </w:t>
      </w:r>
      <w:r w:rsidRPr="00CF1E7B">
        <w:rPr>
          <w:rFonts w:ascii="GHEA Grapalat" w:hAnsi="GHEA Grapalat" w:cs="Sylfaen"/>
          <w:i/>
          <w:color w:val="000000" w:themeColor="text1"/>
          <w:sz w:val="20"/>
          <w:szCs w:val="20"/>
          <w:lang w:val="hy-AM"/>
        </w:rPr>
        <w:t>կնքված</w:t>
      </w:r>
      <w:r w:rsidRPr="00CF1E7B">
        <w:rPr>
          <w:rFonts w:ascii="GHEA Grapalat" w:hAnsi="GHEA Grapalat" w:cs="Arial"/>
          <w:i/>
          <w:color w:val="000000" w:themeColor="text1"/>
          <w:sz w:val="20"/>
          <w:szCs w:val="20"/>
          <w:lang w:val="hy-AM"/>
        </w:rPr>
        <w:t xml:space="preserve"> </w:t>
      </w:r>
    </w:p>
    <w:p w14:paraId="413675B7" w14:textId="5DF24C65" w:rsidR="00D87B65" w:rsidRPr="00CF1E7B" w:rsidRDefault="00F400E7" w:rsidP="00CF1E7B">
      <w:pPr>
        <w:jc w:val="right"/>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t>ծածկագրով պայմանագրի</w:t>
      </w:r>
    </w:p>
    <w:p w14:paraId="3BAFEE33" w14:textId="77777777" w:rsidR="003B1340" w:rsidRPr="001232F3" w:rsidRDefault="003B1340" w:rsidP="003B1340">
      <w:pPr>
        <w:jc w:val="center"/>
        <w:rPr>
          <w:rFonts w:ascii="GHEA Grapalat" w:hAnsi="GHEA Grapalat"/>
          <w:b/>
          <w:lang w:val="hy-AM"/>
        </w:rPr>
      </w:pPr>
      <w:r w:rsidRPr="001232F3">
        <w:rPr>
          <w:rFonts w:ascii="GHEA Grapalat" w:hAnsi="GHEA Grapalat"/>
          <w:b/>
          <w:lang w:val="hy-AM"/>
        </w:rPr>
        <w:t>ՏԵԽՆԻԿԱԿԱՆ ԲՆՈՒԹԱԳԻՐ - ԳՆՄԱՆ ԺԱՄԱՆԱԿԱՑՈՒՅՑ*</w:t>
      </w:r>
    </w:p>
    <w:p w14:paraId="4AF96FC6" w14:textId="76BD30EC" w:rsidR="003B1340" w:rsidRPr="006D1136" w:rsidRDefault="003B1340" w:rsidP="003B1340">
      <w:pPr>
        <w:jc w:val="center"/>
        <w:rPr>
          <w:rFonts w:ascii="GHEA Grapalat" w:hAnsi="GHEA Grapalat"/>
          <w:sz w:val="18"/>
          <w:szCs w:val="18"/>
          <w:lang w:val="hy-AM"/>
        </w:rPr>
      </w:pPr>
      <w:r w:rsidRPr="003B1340">
        <w:rPr>
          <w:rFonts w:ascii="GHEA Grapalat" w:hAnsi="GHEA Grapalat"/>
          <w:sz w:val="20"/>
          <w:szCs w:val="20"/>
          <w:lang w:val="hy-AM"/>
        </w:rPr>
        <w:t>ԵՐԵՎԱՆ ՔԱՂԱՔԻ  ԱՐԱԲԿԻՐ ՎԱՐՉԱԿԱՆ ՇՐՋԱՆԻ ՕՐԲԵԼԻ ԵՂԲԱՅՐՆԵՐ ՓՈՂՈՑԻ Հ.4 ՇԵՆՔԻ ԲԱԿԻ ՀԵՆԱՊԱՏԻ ՀԻՄՆԱՆՈՐՈԳՄԱՆ ԱՇԽԱՏԱՆՔՆԵՐ</w:t>
      </w:r>
      <w:r w:rsidRPr="006D1136">
        <w:rPr>
          <w:rFonts w:ascii="GHEA Grapalat" w:hAnsi="GHEA Grapalat"/>
          <w:sz w:val="18"/>
          <w:szCs w:val="18"/>
          <w:lang w:val="hy-AM"/>
        </w:rPr>
        <w:t xml:space="preserve">                   </w:t>
      </w:r>
    </w:p>
    <w:tbl>
      <w:tblPr>
        <w:tblpPr w:leftFromText="180" w:rightFromText="180" w:vertAnchor="text" w:horzAnchor="margin" w:tblpXSpec="center" w:tblpY="51"/>
        <w:tblOverlap w:val="never"/>
        <w:tblW w:w="15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795"/>
        <w:gridCol w:w="7020"/>
        <w:gridCol w:w="900"/>
        <w:gridCol w:w="1440"/>
        <w:gridCol w:w="1620"/>
        <w:gridCol w:w="1800"/>
      </w:tblGrid>
      <w:tr w:rsidR="003B1340" w:rsidRPr="006D1136" w14:paraId="68F070BC" w14:textId="77777777" w:rsidTr="001B42B0">
        <w:trPr>
          <w:trHeight w:val="399"/>
        </w:trPr>
        <w:tc>
          <w:tcPr>
            <w:tcW w:w="630" w:type="dxa"/>
            <w:vMerge w:val="restart"/>
            <w:vAlign w:val="center"/>
            <w:hideMark/>
          </w:tcPr>
          <w:p w14:paraId="5E41D313" w14:textId="77777777" w:rsidR="003B1340" w:rsidRPr="006D1136" w:rsidRDefault="003B1340" w:rsidP="001B42B0">
            <w:pPr>
              <w:jc w:val="center"/>
              <w:rPr>
                <w:rFonts w:ascii="GHEA Grapalat" w:hAnsi="GHEA Grapalat" w:cs="Calibri"/>
                <w:b/>
                <w:bCs/>
                <w:iCs/>
                <w:sz w:val="18"/>
                <w:szCs w:val="18"/>
              </w:rPr>
            </w:pPr>
            <w:r w:rsidRPr="006D1136">
              <w:rPr>
                <w:rFonts w:ascii="GHEA Grapalat" w:hAnsi="GHEA Grapalat" w:cs="Calibri"/>
                <w:b/>
                <w:bCs/>
                <w:iCs/>
                <w:sz w:val="18"/>
                <w:szCs w:val="18"/>
              </w:rPr>
              <w:t>Չ/Հ</w:t>
            </w:r>
          </w:p>
        </w:tc>
        <w:tc>
          <w:tcPr>
            <w:tcW w:w="1795" w:type="dxa"/>
            <w:vMerge w:val="restart"/>
            <w:vAlign w:val="center"/>
            <w:hideMark/>
          </w:tcPr>
          <w:p w14:paraId="1E4B5912" w14:textId="77777777" w:rsidR="003B1340" w:rsidRPr="006D1136" w:rsidRDefault="003B1340" w:rsidP="001B42B0">
            <w:pPr>
              <w:jc w:val="center"/>
              <w:rPr>
                <w:rFonts w:ascii="GHEA Grapalat" w:hAnsi="GHEA Grapalat" w:cs="Calibri"/>
                <w:b/>
                <w:bCs/>
                <w:iCs/>
                <w:sz w:val="18"/>
                <w:szCs w:val="18"/>
              </w:rPr>
            </w:pPr>
            <w:proofErr w:type="spellStart"/>
            <w:r w:rsidRPr="006D1136">
              <w:rPr>
                <w:rFonts w:ascii="GHEA Grapalat" w:hAnsi="GHEA Grapalat" w:cs="Calibri"/>
                <w:b/>
                <w:bCs/>
                <w:iCs/>
                <w:sz w:val="18"/>
                <w:szCs w:val="18"/>
              </w:rPr>
              <w:t>գնումների</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պլանով</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նախատեսված</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միջանցիկ</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ծածկագիրը</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ըստ</w:t>
            </w:r>
            <w:proofErr w:type="spellEnd"/>
            <w:r w:rsidRPr="006D1136">
              <w:rPr>
                <w:rFonts w:ascii="GHEA Grapalat" w:hAnsi="GHEA Grapalat" w:cs="Calibri"/>
                <w:b/>
                <w:bCs/>
                <w:iCs/>
                <w:sz w:val="18"/>
                <w:szCs w:val="18"/>
              </w:rPr>
              <w:t xml:space="preserve"> ԳՄԱ </w:t>
            </w:r>
            <w:proofErr w:type="spellStart"/>
            <w:r w:rsidRPr="006D1136">
              <w:rPr>
                <w:rFonts w:ascii="GHEA Grapalat" w:hAnsi="GHEA Grapalat" w:cs="Calibri"/>
                <w:b/>
                <w:bCs/>
                <w:iCs/>
                <w:sz w:val="18"/>
                <w:szCs w:val="18"/>
              </w:rPr>
              <w:t>դասակարգման</w:t>
            </w:r>
            <w:proofErr w:type="spellEnd"/>
            <w:r w:rsidRPr="006D1136">
              <w:rPr>
                <w:rFonts w:ascii="GHEA Grapalat" w:hAnsi="GHEA Grapalat" w:cs="Calibri"/>
                <w:b/>
                <w:bCs/>
                <w:iCs/>
                <w:sz w:val="18"/>
                <w:szCs w:val="18"/>
              </w:rPr>
              <w:t xml:space="preserve"> (CPV)</w:t>
            </w:r>
          </w:p>
        </w:tc>
        <w:tc>
          <w:tcPr>
            <w:tcW w:w="7020" w:type="dxa"/>
            <w:vMerge w:val="restart"/>
            <w:vAlign w:val="center"/>
            <w:hideMark/>
          </w:tcPr>
          <w:p w14:paraId="4BA4C0DC" w14:textId="77777777" w:rsidR="003B1340" w:rsidRDefault="003B1340" w:rsidP="001B42B0">
            <w:pPr>
              <w:jc w:val="center"/>
              <w:rPr>
                <w:rFonts w:ascii="GHEA Grapalat" w:hAnsi="GHEA Grapalat" w:cs="Calibri"/>
                <w:b/>
                <w:bCs/>
                <w:iCs/>
                <w:sz w:val="18"/>
                <w:szCs w:val="18"/>
              </w:rPr>
            </w:pPr>
          </w:p>
          <w:p w14:paraId="0A87900B" w14:textId="77777777" w:rsidR="003B1340" w:rsidRPr="006D1136" w:rsidRDefault="003B1340" w:rsidP="001B42B0">
            <w:pPr>
              <w:jc w:val="center"/>
              <w:rPr>
                <w:rFonts w:ascii="GHEA Grapalat" w:hAnsi="GHEA Grapalat" w:cs="Calibri"/>
                <w:b/>
                <w:bCs/>
                <w:iCs/>
                <w:sz w:val="18"/>
                <w:szCs w:val="18"/>
                <w:lang w:val="hy-AM"/>
              </w:rPr>
            </w:pPr>
            <w:proofErr w:type="spellStart"/>
            <w:r w:rsidRPr="006D1136">
              <w:rPr>
                <w:rFonts w:ascii="GHEA Grapalat" w:hAnsi="GHEA Grapalat" w:cs="Calibri"/>
                <w:b/>
                <w:bCs/>
                <w:iCs/>
                <w:sz w:val="18"/>
                <w:szCs w:val="18"/>
              </w:rPr>
              <w:t>տեխնիկական</w:t>
            </w:r>
            <w:proofErr w:type="spellEnd"/>
            <w:r w:rsidRPr="006D1136">
              <w:rPr>
                <w:rFonts w:ascii="GHEA Grapalat" w:hAnsi="GHEA Grapalat" w:cs="Calibri"/>
                <w:b/>
                <w:bCs/>
                <w:iCs/>
                <w:sz w:val="18"/>
                <w:szCs w:val="18"/>
              </w:rPr>
              <w:t xml:space="preserve"> </w:t>
            </w:r>
            <w:proofErr w:type="spellStart"/>
            <w:r w:rsidRPr="006D1136">
              <w:rPr>
                <w:rFonts w:ascii="GHEA Grapalat" w:hAnsi="GHEA Grapalat" w:cs="Calibri"/>
                <w:b/>
                <w:bCs/>
                <w:iCs/>
                <w:sz w:val="18"/>
                <w:szCs w:val="18"/>
              </w:rPr>
              <w:t>բնութագիրը</w:t>
            </w:r>
            <w:proofErr w:type="spellEnd"/>
          </w:p>
          <w:p w14:paraId="0DAD9A7D" w14:textId="77777777" w:rsidR="003B1340" w:rsidRPr="006D1136" w:rsidRDefault="003B1340" w:rsidP="001B42B0">
            <w:pPr>
              <w:jc w:val="center"/>
              <w:rPr>
                <w:rFonts w:ascii="GHEA Grapalat" w:hAnsi="GHEA Grapalat" w:cs="Calibri"/>
                <w:b/>
                <w:bCs/>
                <w:iCs/>
                <w:sz w:val="18"/>
                <w:szCs w:val="18"/>
                <w:lang w:val="hy-AM"/>
              </w:rPr>
            </w:pPr>
          </w:p>
          <w:p w14:paraId="580C727E" w14:textId="77777777" w:rsidR="003B1340" w:rsidRPr="006D1136" w:rsidRDefault="003B1340" w:rsidP="001B42B0">
            <w:pPr>
              <w:jc w:val="center"/>
              <w:rPr>
                <w:rFonts w:ascii="GHEA Grapalat" w:hAnsi="GHEA Grapalat" w:cs="Calibri"/>
                <w:bCs/>
                <w:iCs/>
                <w:sz w:val="16"/>
                <w:szCs w:val="16"/>
                <w:lang w:val="hy-AM"/>
              </w:rPr>
            </w:pPr>
          </w:p>
        </w:tc>
        <w:tc>
          <w:tcPr>
            <w:tcW w:w="900" w:type="dxa"/>
            <w:vMerge w:val="restart"/>
            <w:vAlign w:val="center"/>
            <w:hideMark/>
          </w:tcPr>
          <w:p w14:paraId="709137BE" w14:textId="77777777" w:rsidR="003B1340" w:rsidRPr="006D1136" w:rsidRDefault="003B1340" w:rsidP="001B42B0">
            <w:pPr>
              <w:jc w:val="center"/>
              <w:rPr>
                <w:rFonts w:ascii="GHEA Grapalat" w:hAnsi="GHEA Grapalat" w:cs="Calibri"/>
                <w:b/>
                <w:bCs/>
                <w:iCs/>
                <w:sz w:val="18"/>
                <w:szCs w:val="18"/>
              </w:rPr>
            </w:pPr>
            <w:r w:rsidRPr="006D1136">
              <w:rPr>
                <w:rFonts w:ascii="GHEA Grapalat" w:hAnsi="GHEA Grapalat" w:cs="Calibri"/>
                <w:b/>
                <w:bCs/>
                <w:iCs/>
                <w:sz w:val="18"/>
                <w:szCs w:val="18"/>
              </w:rPr>
              <w:t>Չ/Մ</w:t>
            </w:r>
          </w:p>
        </w:tc>
        <w:tc>
          <w:tcPr>
            <w:tcW w:w="1440" w:type="dxa"/>
            <w:vMerge w:val="restart"/>
            <w:vAlign w:val="center"/>
            <w:hideMark/>
          </w:tcPr>
          <w:p w14:paraId="0E146A6A" w14:textId="77777777" w:rsidR="003B1340" w:rsidRPr="006D1136" w:rsidRDefault="003B1340" w:rsidP="001B42B0">
            <w:pPr>
              <w:jc w:val="center"/>
              <w:rPr>
                <w:rFonts w:ascii="GHEA Grapalat" w:hAnsi="GHEA Grapalat" w:cs="Calibri"/>
                <w:b/>
                <w:bCs/>
                <w:iCs/>
                <w:sz w:val="18"/>
                <w:szCs w:val="18"/>
              </w:rPr>
            </w:pPr>
            <w:proofErr w:type="spellStart"/>
            <w:r w:rsidRPr="006D1136">
              <w:rPr>
                <w:rFonts w:ascii="GHEA Grapalat" w:hAnsi="GHEA Grapalat" w:cs="Calibri"/>
                <w:b/>
                <w:bCs/>
                <w:iCs/>
                <w:sz w:val="18"/>
                <w:szCs w:val="18"/>
              </w:rPr>
              <w:t>ընդհանուր</w:t>
            </w:r>
            <w:proofErr w:type="spellEnd"/>
            <w:r w:rsidRPr="006D1136">
              <w:rPr>
                <w:rFonts w:ascii="GHEA Grapalat" w:hAnsi="GHEA Grapalat" w:cs="Calibri"/>
                <w:b/>
                <w:bCs/>
                <w:iCs/>
                <w:sz w:val="18"/>
                <w:szCs w:val="18"/>
              </w:rPr>
              <w:t xml:space="preserve"> գինը</w:t>
            </w:r>
          </w:p>
        </w:tc>
        <w:tc>
          <w:tcPr>
            <w:tcW w:w="3420" w:type="dxa"/>
            <w:gridSpan w:val="2"/>
            <w:vAlign w:val="center"/>
            <w:hideMark/>
          </w:tcPr>
          <w:p w14:paraId="404317AF" w14:textId="77777777" w:rsidR="003B1340" w:rsidRPr="006D1136" w:rsidRDefault="003B1340" w:rsidP="001B42B0">
            <w:pPr>
              <w:jc w:val="center"/>
              <w:rPr>
                <w:rFonts w:ascii="GHEA Grapalat" w:hAnsi="GHEA Grapalat" w:cs="Calibri"/>
                <w:b/>
                <w:bCs/>
                <w:iCs/>
                <w:sz w:val="18"/>
                <w:szCs w:val="18"/>
              </w:rPr>
            </w:pPr>
            <w:proofErr w:type="spellStart"/>
            <w:r w:rsidRPr="006D1136">
              <w:rPr>
                <w:rFonts w:ascii="GHEA Grapalat" w:hAnsi="GHEA Grapalat" w:cs="Calibri"/>
                <w:b/>
                <w:bCs/>
                <w:iCs/>
                <w:sz w:val="18"/>
                <w:szCs w:val="18"/>
              </w:rPr>
              <w:t>կատարման</w:t>
            </w:r>
            <w:proofErr w:type="spellEnd"/>
          </w:p>
        </w:tc>
      </w:tr>
      <w:tr w:rsidR="003B1340" w:rsidRPr="006D1136" w14:paraId="2CBEFCB6" w14:textId="77777777" w:rsidTr="001B42B0">
        <w:trPr>
          <w:trHeight w:val="809"/>
        </w:trPr>
        <w:tc>
          <w:tcPr>
            <w:tcW w:w="630" w:type="dxa"/>
            <w:vMerge/>
            <w:vAlign w:val="center"/>
            <w:hideMark/>
          </w:tcPr>
          <w:p w14:paraId="6B21C62B" w14:textId="77777777" w:rsidR="003B1340" w:rsidRPr="006D1136" w:rsidRDefault="003B1340" w:rsidP="001B42B0">
            <w:pPr>
              <w:rPr>
                <w:rFonts w:ascii="GHEA Grapalat" w:hAnsi="GHEA Grapalat" w:cs="Calibri"/>
                <w:b/>
                <w:bCs/>
                <w:iCs/>
                <w:sz w:val="18"/>
                <w:szCs w:val="18"/>
              </w:rPr>
            </w:pPr>
          </w:p>
        </w:tc>
        <w:tc>
          <w:tcPr>
            <w:tcW w:w="1795" w:type="dxa"/>
            <w:vMerge/>
            <w:vAlign w:val="center"/>
            <w:hideMark/>
          </w:tcPr>
          <w:p w14:paraId="09BC52B7" w14:textId="77777777" w:rsidR="003B1340" w:rsidRPr="006D1136" w:rsidRDefault="003B1340" w:rsidP="001B42B0">
            <w:pPr>
              <w:rPr>
                <w:rFonts w:ascii="GHEA Grapalat" w:hAnsi="GHEA Grapalat" w:cs="Calibri"/>
                <w:b/>
                <w:bCs/>
                <w:iCs/>
                <w:sz w:val="18"/>
                <w:szCs w:val="18"/>
              </w:rPr>
            </w:pPr>
          </w:p>
        </w:tc>
        <w:tc>
          <w:tcPr>
            <w:tcW w:w="7020" w:type="dxa"/>
            <w:vMerge/>
            <w:vAlign w:val="center"/>
            <w:hideMark/>
          </w:tcPr>
          <w:p w14:paraId="18BDE9F5" w14:textId="77777777" w:rsidR="003B1340" w:rsidRPr="006D1136" w:rsidRDefault="003B1340" w:rsidP="001B42B0">
            <w:pPr>
              <w:rPr>
                <w:rFonts w:ascii="GHEA Grapalat" w:hAnsi="GHEA Grapalat" w:cs="Calibri"/>
                <w:b/>
                <w:bCs/>
                <w:iCs/>
                <w:sz w:val="18"/>
                <w:szCs w:val="18"/>
              </w:rPr>
            </w:pPr>
          </w:p>
        </w:tc>
        <w:tc>
          <w:tcPr>
            <w:tcW w:w="900" w:type="dxa"/>
            <w:vMerge/>
            <w:vAlign w:val="center"/>
            <w:hideMark/>
          </w:tcPr>
          <w:p w14:paraId="48C52DAD" w14:textId="77777777" w:rsidR="003B1340" w:rsidRPr="006D1136" w:rsidRDefault="003B1340" w:rsidP="001B42B0">
            <w:pPr>
              <w:rPr>
                <w:rFonts w:ascii="GHEA Grapalat" w:hAnsi="GHEA Grapalat" w:cs="Calibri"/>
                <w:b/>
                <w:bCs/>
                <w:iCs/>
                <w:sz w:val="18"/>
                <w:szCs w:val="18"/>
              </w:rPr>
            </w:pPr>
          </w:p>
        </w:tc>
        <w:tc>
          <w:tcPr>
            <w:tcW w:w="1440" w:type="dxa"/>
            <w:vMerge/>
            <w:vAlign w:val="center"/>
            <w:hideMark/>
          </w:tcPr>
          <w:p w14:paraId="4F761F3D" w14:textId="77777777" w:rsidR="003B1340" w:rsidRPr="006D1136" w:rsidRDefault="003B1340" w:rsidP="001B42B0">
            <w:pPr>
              <w:rPr>
                <w:rFonts w:ascii="GHEA Grapalat" w:hAnsi="GHEA Grapalat" w:cs="Calibri"/>
                <w:b/>
                <w:bCs/>
                <w:iCs/>
                <w:sz w:val="18"/>
                <w:szCs w:val="18"/>
              </w:rPr>
            </w:pPr>
          </w:p>
        </w:tc>
        <w:tc>
          <w:tcPr>
            <w:tcW w:w="1620" w:type="dxa"/>
            <w:vAlign w:val="center"/>
            <w:hideMark/>
          </w:tcPr>
          <w:p w14:paraId="01993564" w14:textId="77777777" w:rsidR="003B1340" w:rsidRPr="006D1136" w:rsidRDefault="003B1340" w:rsidP="001B42B0">
            <w:pPr>
              <w:jc w:val="center"/>
              <w:rPr>
                <w:rFonts w:ascii="GHEA Grapalat" w:hAnsi="GHEA Grapalat" w:cs="Calibri"/>
                <w:b/>
                <w:bCs/>
                <w:iCs/>
                <w:sz w:val="18"/>
                <w:szCs w:val="18"/>
              </w:rPr>
            </w:pPr>
            <w:proofErr w:type="spellStart"/>
            <w:r w:rsidRPr="006D1136">
              <w:rPr>
                <w:rFonts w:ascii="GHEA Grapalat" w:hAnsi="GHEA Grapalat" w:cs="Calibri"/>
                <w:b/>
                <w:bCs/>
                <w:iCs/>
                <w:sz w:val="18"/>
                <w:szCs w:val="18"/>
              </w:rPr>
              <w:t>հասցեն</w:t>
            </w:r>
            <w:proofErr w:type="spellEnd"/>
          </w:p>
        </w:tc>
        <w:tc>
          <w:tcPr>
            <w:tcW w:w="1800" w:type="dxa"/>
            <w:vAlign w:val="center"/>
            <w:hideMark/>
          </w:tcPr>
          <w:p w14:paraId="6DA1E2B7" w14:textId="77777777" w:rsidR="003B1340" w:rsidRPr="006D1136" w:rsidRDefault="003B1340" w:rsidP="001B42B0">
            <w:pPr>
              <w:jc w:val="center"/>
              <w:rPr>
                <w:rFonts w:ascii="GHEA Grapalat" w:hAnsi="GHEA Grapalat" w:cs="Calibri"/>
                <w:b/>
                <w:bCs/>
                <w:iCs/>
                <w:sz w:val="18"/>
                <w:szCs w:val="18"/>
                <w:lang w:val="hy-AM"/>
              </w:rPr>
            </w:pPr>
            <w:proofErr w:type="spellStart"/>
            <w:r w:rsidRPr="006D1136">
              <w:rPr>
                <w:rFonts w:ascii="GHEA Grapalat" w:hAnsi="GHEA Grapalat" w:cs="Calibri"/>
                <w:b/>
                <w:bCs/>
                <w:iCs/>
                <w:sz w:val="18"/>
                <w:szCs w:val="18"/>
              </w:rPr>
              <w:t>Ժամկետը</w:t>
            </w:r>
            <w:proofErr w:type="spellEnd"/>
          </w:p>
          <w:p w14:paraId="768378D2" w14:textId="77777777" w:rsidR="003B1340" w:rsidRPr="006D1136" w:rsidRDefault="003B1340" w:rsidP="001B42B0">
            <w:pPr>
              <w:rPr>
                <w:rFonts w:ascii="GHEA Grapalat" w:hAnsi="GHEA Grapalat" w:cs="Calibri"/>
                <w:b/>
                <w:bCs/>
                <w:iCs/>
                <w:sz w:val="14"/>
                <w:szCs w:val="14"/>
                <w:lang w:val="hy-AM"/>
              </w:rPr>
            </w:pPr>
          </w:p>
        </w:tc>
      </w:tr>
      <w:tr w:rsidR="003B1340" w:rsidRPr="00F63BD2" w14:paraId="44D0DAD6" w14:textId="77777777" w:rsidTr="003B1340">
        <w:trPr>
          <w:trHeight w:val="70"/>
        </w:trPr>
        <w:tc>
          <w:tcPr>
            <w:tcW w:w="630" w:type="dxa"/>
            <w:vAlign w:val="center"/>
            <w:hideMark/>
          </w:tcPr>
          <w:p w14:paraId="35F1A5AA" w14:textId="77777777" w:rsidR="003B1340" w:rsidRPr="003161EF" w:rsidRDefault="003B1340" w:rsidP="001B42B0">
            <w:pPr>
              <w:jc w:val="center"/>
              <w:rPr>
                <w:rFonts w:ascii="GHEA Grapalat" w:hAnsi="GHEA Grapalat" w:cs="Calibri"/>
                <w:sz w:val="22"/>
                <w:szCs w:val="22"/>
              </w:rPr>
            </w:pPr>
          </w:p>
          <w:p w14:paraId="126D328B" w14:textId="77777777" w:rsidR="003B1340" w:rsidRPr="003161EF" w:rsidRDefault="003B1340" w:rsidP="001B42B0">
            <w:pPr>
              <w:jc w:val="center"/>
              <w:rPr>
                <w:rFonts w:ascii="GHEA Grapalat" w:hAnsi="GHEA Grapalat" w:cs="Calibri"/>
                <w:sz w:val="22"/>
                <w:szCs w:val="22"/>
              </w:rPr>
            </w:pPr>
          </w:p>
          <w:p w14:paraId="0238B26D" w14:textId="77777777" w:rsidR="003B1340" w:rsidRPr="003161EF" w:rsidRDefault="003B1340" w:rsidP="001B42B0">
            <w:pPr>
              <w:jc w:val="center"/>
              <w:rPr>
                <w:rFonts w:ascii="GHEA Grapalat" w:hAnsi="GHEA Grapalat" w:cs="Calibri"/>
                <w:sz w:val="22"/>
                <w:szCs w:val="22"/>
              </w:rPr>
            </w:pPr>
          </w:p>
          <w:p w14:paraId="5421AE5A" w14:textId="77777777" w:rsidR="003B1340" w:rsidRPr="003161EF" w:rsidRDefault="003B1340" w:rsidP="001B42B0">
            <w:pPr>
              <w:jc w:val="center"/>
              <w:rPr>
                <w:rFonts w:ascii="GHEA Grapalat" w:hAnsi="GHEA Grapalat" w:cs="Calibri"/>
                <w:sz w:val="22"/>
                <w:szCs w:val="22"/>
              </w:rPr>
            </w:pPr>
          </w:p>
          <w:p w14:paraId="2B2A99BA" w14:textId="77777777" w:rsidR="003B1340" w:rsidRPr="003161EF" w:rsidRDefault="003B1340" w:rsidP="001B42B0">
            <w:pPr>
              <w:jc w:val="center"/>
              <w:rPr>
                <w:rFonts w:ascii="GHEA Grapalat" w:hAnsi="GHEA Grapalat" w:cs="Calibri"/>
                <w:sz w:val="22"/>
                <w:szCs w:val="22"/>
              </w:rPr>
            </w:pPr>
          </w:p>
          <w:p w14:paraId="1C5835AF" w14:textId="77777777" w:rsidR="003B1340" w:rsidRPr="003161EF" w:rsidRDefault="003B1340" w:rsidP="001B42B0">
            <w:pPr>
              <w:jc w:val="center"/>
              <w:rPr>
                <w:rFonts w:ascii="GHEA Grapalat" w:hAnsi="GHEA Grapalat" w:cs="Calibri"/>
                <w:sz w:val="22"/>
                <w:szCs w:val="22"/>
              </w:rPr>
            </w:pPr>
          </w:p>
          <w:p w14:paraId="7F104E7E" w14:textId="77777777" w:rsidR="003B1340" w:rsidRPr="003161EF" w:rsidRDefault="003B1340" w:rsidP="001B42B0">
            <w:pPr>
              <w:jc w:val="center"/>
              <w:rPr>
                <w:rFonts w:ascii="GHEA Grapalat" w:hAnsi="GHEA Grapalat" w:cs="Calibri"/>
                <w:sz w:val="22"/>
                <w:szCs w:val="22"/>
              </w:rPr>
            </w:pPr>
          </w:p>
          <w:p w14:paraId="2FA02266" w14:textId="77777777" w:rsidR="003B1340" w:rsidRPr="003161EF" w:rsidRDefault="003B1340" w:rsidP="001B42B0">
            <w:pPr>
              <w:jc w:val="center"/>
              <w:rPr>
                <w:rFonts w:ascii="GHEA Grapalat" w:hAnsi="GHEA Grapalat" w:cs="Calibri"/>
                <w:sz w:val="22"/>
                <w:szCs w:val="22"/>
              </w:rPr>
            </w:pPr>
          </w:p>
          <w:p w14:paraId="2D5468D0" w14:textId="77777777" w:rsidR="003B1340" w:rsidRPr="003161EF" w:rsidRDefault="003B1340" w:rsidP="001B42B0">
            <w:pPr>
              <w:rPr>
                <w:rFonts w:ascii="GHEA Grapalat" w:hAnsi="GHEA Grapalat" w:cs="Calibri"/>
                <w:sz w:val="22"/>
                <w:szCs w:val="22"/>
              </w:rPr>
            </w:pPr>
          </w:p>
          <w:p w14:paraId="1A45D186" w14:textId="77777777" w:rsidR="003B1340" w:rsidRPr="003161EF" w:rsidRDefault="003B1340" w:rsidP="001B42B0">
            <w:pPr>
              <w:jc w:val="center"/>
              <w:rPr>
                <w:rFonts w:ascii="GHEA Grapalat" w:hAnsi="GHEA Grapalat" w:cs="Calibri"/>
                <w:sz w:val="22"/>
                <w:szCs w:val="22"/>
              </w:rPr>
            </w:pPr>
            <w:r w:rsidRPr="003161EF">
              <w:rPr>
                <w:rFonts w:ascii="GHEA Grapalat" w:hAnsi="GHEA Grapalat" w:cs="Calibri"/>
                <w:sz w:val="22"/>
                <w:szCs w:val="22"/>
              </w:rPr>
              <w:t>1</w:t>
            </w:r>
          </w:p>
          <w:p w14:paraId="0383D2FB" w14:textId="77777777" w:rsidR="003B1340" w:rsidRPr="003161EF" w:rsidRDefault="003B1340" w:rsidP="001B42B0">
            <w:pPr>
              <w:jc w:val="center"/>
              <w:rPr>
                <w:rFonts w:ascii="GHEA Grapalat" w:hAnsi="GHEA Grapalat" w:cs="Calibri"/>
                <w:sz w:val="22"/>
                <w:szCs w:val="22"/>
                <w:lang w:val="hy-AM"/>
              </w:rPr>
            </w:pPr>
          </w:p>
          <w:p w14:paraId="73419DBB" w14:textId="77777777" w:rsidR="003B1340" w:rsidRPr="003161EF" w:rsidRDefault="003B1340" w:rsidP="001B42B0">
            <w:pPr>
              <w:jc w:val="center"/>
              <w:rPr>
                <w:rFonts w:ascii="GHEA Grapalat" w:hAnsi="GHEA Grapalat" w:cs="Calibri"/>
                <w:sz w:val="22"/>
                <w:szCs w:val="22"/>
                <w:lang w:val="hy-AM"/>
              </w:rPr>
            </w:pPr>
          </w:p>
          <w:p w14:paraId="374CF1C4" w14:textId="77777777" w:rsidR="003B1340" w:rsidRPr="003161EF" w:rsidRDefault="003B1340" w:rsidP="001B42B0">
            <w:pPr>
              <w:jc w:val="center"/>
              <w:rPr>
                <w:rFonts w:ascii="GHEA Grapalat" w:hAnsi="GHEA Grapalat" w:cs="Calibri"/>
                <w:sz w:val="22"/>
                <w:szCs w:val="22"/>
                <w:lang w:val="hy-AM"/>
              </w:rPr>
            </w:pPr>
          </w:p>
          <w:p w14:paraId="1DE3B629" w14:textId="77777777" w:rsidR="003B1340" w:rsidRPr="003161EF" w:rsidRDefault="003B1340" w:rsidP="001B42B0">
            <w:pPr>
              <w:jc w:val="center"/>
              <w:rPr>
                <w:rFonts w:ascii="GHEA Grapalat" w:hAnsi="GHEA Grapalat" w:cs="Calibri"/>
                <w:sz w:val="22"/>
                <w:szCs w:val="22"/>
                <w:lang w:val="hy-AM"/>
              </w:rPr>
            </w:pPr>
          </w:p>
          <w:p w14:paraId="43D00116" w14:textId="77777777" w:rsidR="003B1340" w:rsidRPr="003161EF" w:rsidRDefault="003B1340" w:rsidP="001B42B0">
            <w:pPr>
              <w:jc w:val="center"/>
              <w:rPr>
                <w:rFonts w:ascii="GHEA Grapalat" w:hAnsi="GHEA Grapalat" w:cs="Calibri"/>
                <w:sz w:val="22"/>
                <w:szCs w:val="22"/>
                <w:lang w:val="hy-AM"/>
              </w:rPr>
            </w:pPr>
          </w:p>
          <w:p w14:paraId="1DC679B1" w14:textId="77777777" w:rsidR="003B1340" w:rsidRPr="003161EF" w:rsidRDefault="003B1340" w:rsidP="001B42B0">
            <w:pPr>
              <w:jc w:val="center"/>
              <w:rPr>
                <w:rFonts w:ascii="GHEA Grapalat" w:hAnsi="GHEA Grapalat" w:cs="Calibri"/>
                <w:sz w:val="22"/>
                <w:szCs w:val="22"/>
                <w:lang w:val="hy-AM"/>
              </w:rPr>
            </w:pPr>
          </w:p>
          <w:p w14:paraId="623746D4" w14:textId="77777777" w:rsidR="003B1340" w:rsidRPr="003161EF" w:rsidRDefault="003B1340" w:rsidP="001B42B0">
            <w:pPr>
              <w:jc w:val="center"/>
              <w:rPr>
                <w:rFonts w:ascii="GHEA Grapalat" w:hAnsi="GHEA Grapalat" w:cs="Calibri"/>
                <w:sz w:val="22"/>
                <w:szCs w:val="22"/>
                <w:lang w:val="hy-AM"/>
              </w:rPr>
            </w:pPr>
          </w:p>
          <w:p w14:paraId="7DA51073" w14:textId="77777777" w:rsidR="003B1340" w:rsidRPr="003161EF" w:rsidRDefault="003B1340" w:rsidP="001B42B0">
            <w:pPr>
              <w:jc w:val="center"/>
              <w:rPr>
                <w:rFonts w:ascii="GHEA Grapalat" w:hAnsi="GHEA Grapalat" w:cs="Calibri"/>
                <w:sz w:val="22"/>
                <w:szCs w:val="22"/>
                <w:lang w:val="hy-AM"/>
              </w:rPr>
            </w:pPr>
          </w:p>
          <w:p w14:paraId="4074F906" w14:textId="77777777" w:rsidR="003B1340" w:rsidRPr="003161EF" w:rsidRDefault="003B1340" w:rsidP="001B42B0">
            <w:pPr>
              <w:jc w:val="center"/>
              <w:rPr>
                <w:rFonts w:ascii="GHEA Grapalat" w:hAnsi="GHEA Grapalat" w:cs="Calibri"/>
                <w:sz w:val="22"/>
                <w:szCs w:val="22"/>
                <w:lang w:val="hy-AM"/>
              </w:rPr>
            </w:pPr>
          </w:p>
          <w:p w14:paraId="62822EB9" w14:textId="77777777" w:rsidR="003B1340" w:rsidRPr="003161EF" w:rsidRDefault="003B1340" w:rsidP="001B42B0">
            <w:pPr>
              <w:jc w:val="center"/>
              <w:rPr>
                <w:rFonts w:ascii="GHEA Grapalat" w:hAnsi="GHEA Grapalat" w:cs="Calibri"/>
                <w:sz w:val="22"/>
                <w:szCs w:val="22"/>
                <w:lang w:val="hy-AM"/>
              </w:rPr>
            </w:pPr>
          </w:p>
          <w:p w14:paraId="37475D5A" w14:textId="77777777" w:rsidR="003B1340" w:rsidRPr="003161EF" w:rsidRDefault="003B1340" w:rsidP="001B42B0">
            <w:pPr>
              <w:jc w:val="center"/>
              <w:rPr>
                <w:rFonts w:ascii="GHEA Grapalat" w:hAnsi="GHEA Grapalat" w:cs="Calibri"/>
                <w:sz w:val="22"/>
                <w:szCs w:val="22"/>
                <w:lang w:val="hy-AM"/>
              </w:rPr>
            </w:pPr>
          </w:p>
          <w:p w14:paraId="47D51FFC" w14:textId="77777777" w:rsidR="003B1340" w:rsidRPr="003161EF" w:rsidRDefault="003B1340" w:rsidP="001B42B0">
            <w:pPr>
              <w:jc w:val="center"/>
              <w:rPr>
                <w:rFonts w:ascii="GHEA Grapalat" w:hAnsi="GHEA Grapalat" w:cs="Calibri"/>
                <w:sz w:val="22"/>
                <w:szCs w:val="22"/>
              </w:rPr>
            </w:pPr>
          </w:p>
        </w:tc>
        <w:tc>
          <w:tcPr>
            <w:tcW w:w="1795" w:type="dxa"/>
            <w:vAlign w:val="center"/>
            <w:hideMark/>
          </w:tcPr>
          <w:p w14:paraId="5638DBAA" w14:textId="77777777" w:rsidR="003B1340" w:rsidRPr="003161EF" w:rsidRDefault="003B1340" w:rsidP="001B42B0">
            <w:pPr>
              <w:jc w:val="center"/>
              <w:rPr>
                <w:rFonts w:ascii="GHEA Grapalat" w:hAnsi="GHEA Grapalat" w:cs="Calibri"/>
                <w:sz w:val="22"/>
                <w:szCs w:val="22"/>
                <w:lang w:val="hy-AM"/>
              </w:rPr>
            </w:pPr>
          </w:p>
          <w:p w14:paraId="5E4FEFC8" w14:textId="77777777" w:rsidR="003B1340" w:rsidRPr="003161EF" w:rsidRDefault="003B1340" w:rsidP="001B42B0">
            <w:pPr>
              <w:jc w:val="center"/>
              <w:rPr>
                <w:rFonts w:ascii="GHEA Grapalat" w:hAnsi="GHEA Grapalat" w:cs="Calibri"/>
                <w:sz w:val="22"/>
                <w:szCs w:val="22"/>
                <w:lang w:val="hy-AM"/>
              </w:rPr>
            </w:pPr>
          </w:p>
          <w:p w14:paraId="3BAEC27E" w14:textId="77777777" w:rsidR="003B1340" w:rsidRPr="003161EF" w:rsidRDefault="003B1340" w:rsidP="001B42B0">
            <w:pPr>
              <w:jc w:val="center"/>
              <w:rPr>
                <w:rFonts w:ascii="GHEA Grapalat" w:hAnsi="GHEA Grapalat" w:cs="Calibri"/>
                <w:sz w:val="22"/>
                <w:szCs w:val="22"/>
                <w:lang w:val="hy-AM"/>
              </w:rPr>
            </w:pPr>
          </w:p>
          <w:p w14:paraId="3A6838C3" w14:textId="77777777" w:rsidR="003B1340" w:rsidRPr="003161EF" w:rsidRDefault="003B1340" w:rsidP="001B42B0">
            <w:pPr>
              <w:jc w:val="center"/>
              <w:rPr>
                <w:rFonts w:ascii="GHEA Grapalat" w:hAnsi="GHEA Grapalat" w:cs="Calibri"/>
                <w:sz w:val="22"/>
                <w:szCs w:val="22"/>
                <w:lang w:val="hy-AM"/>
              </w:rPr>
            </w:pPr>
          </w:p>
          <w:p w14:paraId="4B565446" w14:textId="77777777" w:rsidR="003B1340" w:rsidRPr="003161EF" w:rsidRDefault="003B1340" w:rsidP="001B42B0">
            <w:pPr>
              <w:jc w:val="center"/>
              <w:rPr>
                <w:rFonts w:ascii="GHEA Grapalat" w:hAnsi="GHEA Grapalat" w:cs="Calibri"/>
                <w:sz w:val="22"/>
                <w:szCs w:val="22"/>
                <w:lang w:val="hy-AM"/>
              </w:rPr>
            </w:pPr>
          </w:p>
          <w:p w14:paraId="49EBED8D" w14:textId="77777777" w:rsidR="003B1340" w:rsidRPr="003161EF" w:rsidRDefault="003B1340" w:rsidP="001B42B0">
            <w:pPr>
              <w:rPr>
                <w:rFonts w:ascii="GHEA Grapalat" w:hAnsi="GHEA Grapalat" w:cs="Calibri"/>
                <w:sz w:val="22"/>
                <w:szCs w:val="22"/>
                <w:lang w:val="hy-AM"/>
              </w:rPr>
            </w:pPr>
          </w:p>
          <w:p w14:paraId="7B05182E" w14:textId="673A4D83" w:rsidR="003B1340" w:rsidRPr="000510C5" w:rsidRDefault="003B1340" w:rsidP="001B42B0">
            <w:pPr>
              <w:jc w:val="center"/>
              <w:rPr>
                <w:rFonts w:ascii="GHEA Grapalat" w:hAnsi="GHEA Grapalat" w:cs="Calibri"/>
                <w:sz w:val="20"/>
                <w:szCs w:val="20"/>
                <w:lang w:val="hy-AM"/>
              </w:rPr>
            </w:pPr>
            <w:r>
              <w:rPr>
                <w:rFonts w:ascii="GHEA Grapalat" w:hAnsi="GHEA Grapalat" w:cs="Calibri"/>
                <w:sz w:val="20"/>
                <w:szCs w:val="20"/>
                <w:lang w:val="hy-AM"/>
              </w:rPr>
              <w:t>45411100/1</w:t>
            </w:r>
          </w:p>
          <w:p w14:paraId="0D7D9460" w14:textId="77777777" w:rsidR="003B1340" w:rsidRPr="003161EF" w:rsidRDefault="003B1340" w:rsidP="001B42B0">
            <w:pPr>
              <w:jc w:val="center"/>
              <w:rPr>
                <w:rFonts w:ascii="GHEA Grapalat" w:hAnsi="GHEA Grapalat" w:cs="Calibri"/>
                <w:sz w:val="22"/>
                <w:szCs w:val="22"/>
                <w:lang w:val="hy-AM"/>
              </w:rPr>
            </w:pPr>
          </w:p>
          <w:p w14:paraId="25B1DD80" w14:textId="77777777" w:rsidR="003B1340" w:rsidRPr="003161EF" w:rsidRDefault="003B1340" w:rsidP="001B42B0">
            <w:pPr>
              <w:jc w:val="center"/>
              <w:rPr>
                <w:rFonts w:ascii="GHEA Grapalat" w:hAnsi="GHEA Grapalat" w:cs="Calibri"/>
                <w:sz w:val="22"/>
                <w:szCs w:val="22"/>
                <w:lang w:val="hy-AM"/>
              </w:rPr>
            </w:pPr>
          </w:p>
          <w:p w14:paraId="338B3AF0" w14:textId="77777777" w:rsidR="003B1340" w:rsidRPr="003161EF" w:rsidRDefault="003B1340" w:rsidP="001B42B0">
            <w:pPr>
              <w:jc w:val="center"/>
              <w:rPr>
                <w:rFonts w:ascii="GHEA Grapalat" w:hAnsi="GHEA Grapalat" w:cs="Calibri"/>
                <w:sz w:val="22"/>
                <w:szCs w:val="22"/>
                <w:lang w:val="hy-AM"/>
              </w:rPr>
            </w:pPr>
          </w:p>
          <w:p w14:paraId="7F60CEF1" w14:textId="77777777" w:rsidR="003B1340" w:rsidRPr="003161EF" w:rsidRDefault="003B1340" w:rsidP="001B42B0">
            <w:pPr>
              <w:jc w:val="center"/>
              <w:rPr>
                <w:rFonts w:ascii="GHEA Grapalat" w:hAnsi="GHEA Grapalat" w:cs="Calibri"/>
                <w:sz w:val="22"/>
                <w:szCs w:val="22"/>
                <w:lang w:val="hy-AM"/>
              </w:rPr>
            </w:pPr>
          </w:p>
          <w:p w14:paraId="3FEFF7E0" w14:textId="77777777" w:rsidR="003B1340" w:rsidRPr="003161EF" w:rsidRDefault="003B1340" w:rsidP="001B42B0">
            <w:pPr>
              <w:jc w:val="center"/>
              <w:rPr>
                <w:rFonts w:ascii="GHEA Grapalat" w:hAnsi="GHEA Grapalat" w:cs="Calibri"/>
                <w:sz w:val="22"/>
                <w:szCs w:val="22"/>
                <w:lang w:val="hy-AM"/>
              </w:rPr>
            </w:pPr>
          </w:p>
          <w:p w14:paraId="74051DD2" w14:textId="77777777" w:rsidR="003B1340" w:rsidRPr="003161EF" w:rsidRDefault="003B1340" w:rsidP="001B42B0">
            <w:pPr>
              <w:jc w:val="center"/>
              <w:rPr>
                <w:rFonts w:ascii="GHEA Grapalat" w:hAnsi="GHEA Grapalat" w:cs="Calibri"/>
                <w:sz w:val="22"/>
                <w:szCs w:val="22"/>
                <w:lang w:val="hy-AM"/>
              </w:rPr>
            </w:pPr>
          </w:p>
          <w:p w14:paraId="0355EC24" w14:textId="77777777" w:rsidR="003B1340" w:rsidRPr="003161EF" w:rsidRDefault="003B1340" w:rsidP="001B42B0">
            <w:pPr>
              <w:jc w:val="center"/>
              <w:rPr>
                <w:rFonts w:ascii="GHEA Grapalat" w:hAnsi="GHEA Grapalat" w:cs="Calibri"/>
                <w:sz w:val="22"/>
                <w:szCs w:val="22"/>
              </w:rPr>
            </w:pPr>
          </w:p>
        </w:tc>
        <w:tc>
          <w:tcPr>
            <w:tcW w:w="7020" w:type="dxa"/>
            <w:vAlign w:val="center"/>
          </w:tcPr>
          <w:p w14:paraId="59EEC9DE" w14:textId="3CF74F11" w:rsidR="003B1340" w:rsidRPr="003B1340" w:rsidRDefault="003B1340" w:rsidP="003B1340">
            <w:pPr>
              <w:tabs>
                <w:tab w:val="num" w:pos="2880"/>
              </w:tabs>
              <w:jc w:val="both"/>
              <w:rPr>
                <w:rFonts w:ascii="GHEA Grapalat" w:hAnsi="GHEA Grapalat"/>
                <w:b/>
                <w:bCs/>
                <w:iCs/>
                <w:sz w:val="22"/>
                <w:szCs w:val="22"/>
                <w:lang w:val="hy-AM"/>
              </w:rPr>
            </w:pPr>
            <w:r w:rsidRPr="003B1340">
              <w:rPr>
                <w:rFonts w:ascii="GHEA Grapalat" w:hAnsi="GHEA Grapalat"/>
                <w:b/>
                <w:bCs/>
                <w:iCs/>
                <w:sz w:val="22"/>
                <w:szCs w:val="22"/>
                <w:lang w:val="hy-AM"/>
              </w:rPr>
              <w:t>Գնման առարկա է հանդիսանում Երևան քաղաքի  Արաբկիր վարչական շրջանի Օրբելի Եղբայրներ 4 շենքի բակի հենապատի հիմնանորոգման աշխատանքները</w:t>
            </w:r>
            <w:r>
              <w:rPr>
                <w:rFonts w:ascii="GHEA Grapalat" w:hAnsi="GHEA Grapalat"/>
                <w:b/>
                <w:bCs/>
                <w:iCs/>
                <w:sz w:val="22"/>
                <w:szCs w:val="22"/>
                <w:lang w:val="hy-AM"/>
              </w:rPr>
              <w:t>՝</w:t>
            </w:r>
          </w:p>
          <w:p w14:paraId="3AAA8991" w14:textId="77777777" w:rsidR="003B1340" w:rsidRPr="003B1340" w:rsidRDefault="003B1340" w:rsidP="003B1340">
            <w:pPr>
              <w:pStyle w:val="ListParagraph"/>
              <w:numPr>
                <w:ilvl w:val="0"/>
                <w:numId w:val="46"/>
              </w:numPr>
              <w:tabs>
                <w:tab w:val="num" w:pos="2880"/>
              </w:tabs>
              <w:jc w:val="both"/>
              <w:rPr>
                <w:rFonts w:ascii="GHEA Grapalat" w:hAnsi="GHEA Grapalat"/>
                <w:iCs/>
                <w:sz w:val="22"/>
                <w:szCs w:val="22"/>
                <w:lang w:val="hy-AM"/>
              </w:rPr>
            </w:pPr>
            <w:r w:rsidRPr="003B1340">
              <w:rPr>
                <w:rFonts w:ascii="GHEA Grapalat" w:hAnsi="GHEA Grapalat"/>
                <w:iCs/>
                <w:sz w:val="22"/>
                <w:szCs w:val="22"/>
                <w:lang w:val="hy-AM"/>
              </w:rPr>
              <w:t>Աշխատանքները պետք է իրականացվեն աշխատանքների թերության ակտերով նախատեսված ծավալներին և ձևին համապատասխան:</w:t>
            </w:r>
          </w:p>
          <w:p w14:paraId="327FD536" w14:textId="422FB11D" w:rsidR="003B1340" w:rsidRPr="003B1340" w:rsidRDefault="003B1340" w:rsidP="003B1340">
            <w:pPr>
              <w:pStyle w:val="ListParagraph"/>
              <w:numPr>
                <w:ilvl w:val="0"/>
                <w:numId w:val="46"/>
              </w:numPr>
              <w:tabs>
                <w:tab w:val="num" w:pos="2880"/>
              </w:tabs>
              <w:jc w:val="both"/>
              <w:rPr>
                <w:rFonts w:ascii="GHEA Grapalat" w:hAnsi="GHEA Grapalat"/>
                <w:iCs/>
                <w:sz w:val="22"/>
                <w:szCs w:val="22"/>
                <w:lang w:val="hy-AM"/>
              </w:rPr>
            </w:pPr>
            <w:r w:rsidRPr="003B1340">
              <w:rPr>
                <w:rFonts w:ascii="GHEA Grapalat" w:hAnsi="GHEA Grapalat"/>
                <w:iCs/>
                <w:sz w:val="22"/>
                <w:szCs w:val="22"/>
                <w:lang w:val="hy-AM"/>
              </w:rPr>
              <w:t>Մրցույթին մասնակից կազմակերպությունը գնի առաջարկը սահմանելու նպատակով իրավունք ունի նախորոք այցելելու շին հրապարակ:</w:t>
            </w:r>
          </w:p>
          <w:p w14:paraId="6D234471" w14:textId="0ED82A3C" w:rsidR="003B1340" w:rsidRPr="003B1340" w:rsidRDefault="003B1340" w:rsidP="003B1340">
            <w:pPr>
              <w:pStyle w:val="ListParagraph"/>
              <w:numPr>
                <w:ilvl w:val="0"/>
                <w:numId w:val="46"/>
              </w:numPr>
              <w:tabs>
                <w:tab w:val="num" w:pos="2880"/>
              </w:tabs>
              <w:jc w:val="both"/>
              <w:rPr>
                <w:rFonts w:ascii="GHEA Grapalat" w:hAnsi="GHEA Grapalat"/>
                <w:iCs/>
                <w:sz w:val="22"/>
                <w:szCs w:val="22"/>
                <w:lang w:val="hy-AM"/>
              </w:rPr>
            </w:pPr>
            <w:r w:rsidRPr="003B1340">
              <w:rPr>
                <w:rFonts w:ascii="GHEA Grapalat" w:hAnsi="GHEA Grapalat"/>
                <w:iCs/>
                <w:sz w:val="22"/>
                <w:szCs w:val="22"/>
                <w:lang w:val="hy-AM"/>
              </w:rPr>
              <w:t>Վերանորոգման աշխատանքները պետք է սկսվեն պայմանագրի /տեխնիկական հսկողության պայմանագրի/ հաստատման պահից 2/երկու/ աշխատանքային օրվա ընթացքում:</w:t>
            </w:r>
          </w:p>
          <w:p w14:paraId="7EF35F3B" w14:textId="77777777" w:rsidR="003B1340" w:rsidRPr="003B1340" w:rsidRDefault="003B1340" w:rsidP="003B1340">
            <w:pPr>
              <w:pStyle w:val="ListParagraph"/>
              <w:numPr>
                <w:ilvl w:val="0"/>
                <w:numId w:val="46"/>
              </w:numPr>
              <w:tabs>
                <w:tab w:val="num" w:pos="2880"/>
              </w:tabs>
              <w:jc w:val="both"/>
              <w:rPr>
                <w:rFonts w:ascii="GHEA Grapalat" w:hAnsi="GHEA Grapalat"/>
                <w:iCs/>
                <w:sz w:val="22"/>
                <w:szCs w:val="22"/>
                <w:lang w:val="hy-AM"/>
              </w:rPr>
            </w:pPr>
            <w:r w:rsidRPr="003B1340">
              <w:rPr>
                <w:rFonts w:ascii="GHEA Grapalat" w:hAnsi="GHEA Grapalat"/>
                <w:iCs/>
                <w:sz w:val="22"/>
                <w:szCs w:val="22"/>
                <w:lang w:val="hy-AM"/>
              </w:rPr>
              <w:t>Աշխատանքները իրականցնող բանվորները պետք է ունենան համապատասխան աշխատանքային փորձ, իսկ աշխատանքները իրականցնելու ժամանակ պետք է կրեն հատուկ աշխատանքային վերնազգեստ, պահպանելով անվտանգության կանոնները:</w:t>
            </w:r>
          </w:p>
          <w:p w14:paraId="137C5042" w14:textId="58BA5247" w:rsidR="003B1340" w:rsidRPr="003B1340" w:rsidRDefault="003B1340" w:rsidP="003B1340">
            <w:pPr>
              <w:pStyle w:val="ListParagraph"/>
              <w:numPr>
                <w:ilvl w:val="0"/>
                <w:numId w:val="46"/>
              </w:numPr>
              <w:tabs>
                <w:tab w:val="num" w:pos="2880"/>
              </w:tabs>
              <w:jc w:val="both"/>
              <w:rPr>
                <w:rFonts w:ascii="GHEA Grapalat" w:hAnsi="GHEA Grapalat"/>
                <w:b/>
                <w:bCs/>
                <w:i/>
                <w:sz w:val="22"/>
                <w:szCs w:val="22"/>
                <w:lang w:val="hy-AM"/>
              </w:rPr>
            </w:pPr>
            <w:r w:rsidRPr="003B1340">
              <w:rPr>
                <w:rFonts w:ascii="GHEA Grapalat" w:hAnsi="GHEA Grapalat"/>
                <w:b/>
                <w:bCs/>
                <w:i/>
                <w:sz w:val="22"/>
                <w:szCs w:val="22"/>
                <w:lang w:val="hy-AM"/>
              </w:rPr>
              <w:t xml:space="preserve">Ներկայացնել լիցենզիա - Քաղաքաշինության բնագավառում շինարարության իրականացում, 2-րդ դասի լիցենզիա բնակելի, հասարակական և արտադրական կառույցներ /03.04 ներդիր/                   </w:t>
            </w:r>
          </w:p>
        </w:tc>
        <w:tc>
          <w:tcPr>
            <w:tcW w:w="900" w:type="dxa"/>
            <w:vAlign w:val="center"/>
            <w:hideMark/>
          </w:tcPr>
          <w:p w14:paraId="231FA030" w14:textId="77777777" w:rsidR="003B1340" w:rsidRPr="000510C5" w:rsidRDefault="003B1340" w:rsidP="001B42B0">
            <w:pPr>
              <w:jc w:val="center"/>
              <w:rPr>
                <w:rFonts w:ascii="GHEA Grapalat" w:hAnsi="GHEA Grapalat"/>
                <w:sz w:val="20"/>
                <w:szCs w:val="20"/>
                <w:lang w:val="hy-AM"/>
              </w:rPr>
            </w:pPr>
          </w:p>
          <w:p w14:paraId="0F510B5C" w14:textId="77777777" w:rsidR="003B1340" w:rsidRPr="000510C5" w:rsidRDefault="003B1340" w:rsidP="001B42B0">
            <w:pPr>
              <w:jc w:val="center"/>
              <w:rPr>
                <w:rFonts w:ascii="GHEA Grapalat" w:hAnsi="GHEA Grapalat"/>
                <w:sz w:val="20"/>
                <w:szCs w:val="20"/>
                <w:lang w:val="hy-AM"/>
              </w:rPr>
            </w:pPr>
          </w:p>
          <w:p w14:paraId="332D8B8F" w14:textId="77777777" w:rsidR="003B1340" w:rsidRPr="000510C5" w:rsidRDefault="003B1340" w:rsidP="001B42B0">
            <w:pPr>
              <w:jc w:val="center"/>
              <w:rPr>
                <w:rFonts w:ascii="GHEA Grapalat" w:hAnsi="GHEA Grapalat"/>
                <w:sz w:val="20"/>
                <w:szCs w:val="20"/>
                <w:lang w:val="hy-AM"/>
              </w:rPr>
            </w:pPr>
          </w:p>
          <w:p w14:paraId="754FBD32" w14:textId="77777777" w:rsidR="003B1340" w:rsidRPr="000510C5" w:rsidRDefault="003B1340" w:rsidP="001B42B0">
            <w:pPr>
              <w:jc w:val="center"/>
              <w:rPr>
                <w:rFonts w:ascii="GHEA Grapalat" w:hAnsi="GHEA Grapalat"/>
                <w:sz w:val="20"/>
                <w:szCs w:val="20"/>
                <w:lang w:val="hy-AM"/>
              </w:rPr>
            </w:pPr>
          </w:p>
          <w:p w14:paraId="0F1A159D" w14:textId="77777777" w:rsidR="003B1340" w:rsidRPr="000510C5" w:rsidRDefault="003B1340" w:rsidP="001B42B0">
            <w:pPr>
              <w:jc w:val="center"/>
              <w:rPr>
                <w:rFonts w:ascii="GHEA Grapalat" w:hAnsi="GHEA Grapalat"/>
                <w:sz w:val="20"/>
                <w:szCs w:val="20"/>
                <w:lang w:val="hy-AM"/>
              </w:rPr>
            </w:pPr>
          </w:p>
          <w:p w14:paraId="76BBD19E" w14:textId="77777777" w:rsidR="003B1340" w:rsidRPr="000510C5" w:rsidRDefault="003B1340" w:rsidP="001B42B0">
            <w:pPr>
              <w:jc w:val="center"/>
              <w:rPr>
                <w:rFonts w:ascii="GHEA Grapalat" w:hAnsi="GHEA Grapalat"/>
                <w:sz w:val="20"/>
                <w:szCs w:val="20"/>
                <w:lang w:val="hy-AM"/>
              </w:rPr>
            </w:pPr>
          </w:p>
          <w:p w14:paraId="1E659356" w14:textId="77777777" w:rsidR="003B1340" w:rsidRPr="000510C5" w:rsidRDefault="003B1340" w:rsidP="001B42B0">
            <w:pPr>
              <w:jc w:val="center"/>
              <w:rPr>
                <w:rFonts w:ascii="GHEA Grapalat" w:hAnsi="GHEA Grapalat"/>
                <w:sz w:val="20"/>
                <w:szCs w:val="20"/>
                <w:lang w:val="hy-AM"/>
              </w:rPr>
            </w:pPr>
          </w:p>
          <w:p w14:paraId="39D20450" w14:textId="77777777" w:rsidR="003B1340" w:rsidRPr="000510C5" w:rsidRDefault="003B1340" w:rsidP="001B42B0">
            <w:pPr>
              <w:jc w:val="center"/>
              <w:rPr>
                <w:rFonts w:ascii="GHEA Grapalat" w:hAnsi="GHEA Grapalat"/>
                <w:sz w:val="20"/>
                <w:szCs w:val="20"/>
                <w:lang w:val="hy-AM"/>
              </w:rPr>
            </w:pPr>
          </w:p>
          <w:p w14:paraId="48FC4222" w14:textId="77777777" w:rsidR="003B1340" w:rsidRPr="000510C5" w:rsidRDefault="003B1340" w:rsidP="001B42B0">
            <w:pPr>
              <w:rPr>
                <w:rFonts w:ascii="GHEA Grapalat" w:hAnsi="GHEA Grapalat"/>
                <w:sz w:val="20"/>
                <w:szCs w:val="20"/>
                <w:lang w:val="hy-AM"/>
              </w:rPr>
            </w:pPr>
          </w:p>
          <w:p w14:paraId="108200B9" w14:textId="77777777" w:rsidR="003B1340" w:rsidRPr="000510C5" w:rsidRDefault="003B1340" w:rsidP="001B42B0">
            <w:pPr>
              <w:jc w:val="center"/>
              <w:rPr>
                <w:rFonts w:ascii="GHEA Grapalat" w:hAnsi="GHEA Grapalat"/>
                <w:sz w:val="20"/>
                <w:szCs w:val="20"/>
                <w:lang w:val="hy-AM"/>
              </w:rPr>
            </w:pPr>
            <w:r w:rsidRPr="000510C5">
              <w:rPr>
                <w:rFonts w:ascii="GHEA Grapalat" w:hAnsi="GHEA Grapalat"/>
                <w:sz w:val="20"/>
                <w:szCs w:val="20"/>
                <w:lang w:val="hy-AM"/>
              </w:rPr>
              <w:t>դրամ</w:t>
            </w:r>
          </w:p>
          <w:p w14:paraId="66628209" w14:textId="77777777" w:rsidR="003B1340" w:rsidRPr="000510C5" w:rsidRDefault="003B1340" w:rsidP="001B42B0">
            <w:pPr>
              <w:jc w:val="center"/>
              <w:rPr>
                <w:rFonts w:ascii="GHEA Grapalat" w:hAnsi="GHEA Grapalat"/>
                <w:sz w:val="20"/>
                <w:szCs w:val="20"/>
                <w:lang w:val="hy-AM"/>
              </w:rPr>
            </w:pPr>
          </w:p>
          <w:p w14:paraId="6C238263" w14:textId="77777777" w:rsidR="003B1340" w:rsidRPr="000510C5" w:rsidRDefault="003B1340" w:rsidP="001B42B0">
            <w:pPr>
              <w:jc w:val="center"/>
              <w:rPr>
                <w:rFonts w:ascii="GHEA Grapalat" w:hAnsi="GHEA Grapalat"/>
                <w:sz w:val="20"/>
                <w:szCs w:val="20"/>
                <w:lang w:val="hy-AM"/>
              </w:rPr>
            </w:pPr>
          </w:p>
          <w:p w14:paraId="294DF81E" w14:textId="77777777" w:rsidR="003B1340" w:rsidRPr="000510C5" w:rsidRDefault="003B1340" w:rsidP="001B42B0">
            <w:pPr>
              <w:jc w:val="center"/>
              <w:rPr>
                <w:rFonts w:ascii="GHEA Grapalat" w:hAnsi="GHEA Grapalat"/>
                <w:sz w:val="20"/>
                <w:szCs w:val="20"/>
                <w:lang w:val="hy-AM"/>
              </w:rPr>
            </w:pPr>
          </w:p>
          <w:p w14:paraId="2F345CF5" w14:textId="77777777" w:rsidR="003B1340" w:rsidRPr="000510C5" w:rsidRDefault="003B1340" w:rsidP="001B42B0">
            <w:pPr>
              <w:jc w:val="center"/>
              <w:rPr>
                <w:rFonts w:ascii="GHEA Grapalat" w:hAnsi="GHEA Grapalat"/>
                <w:sz w:val="20"/>
                <w:szCs w:val="20"/>
                <w:lang w:val="hy-AM"/>
              </w:rPr>
            </w:pPr>
          </w:p>
          <w:p w14:paraId="06DEF67A" w14:textId="77777777" w:rsidR="003B1340" w:rsidRPr="000510C5" w:rsidRDefault="003B1340" w:rsidP="001B42B0">
            <w:pPr>
              <w:jc w:val="center"/>
              <w:rPr>
                <w:rFonts w:ascii="GHEA Grapalat" w:hAnsi="GHEA Grapalat"/>
                <w:sz w:val="20"/>
                <w:szCs w:val="20"/>
                <w:lang w:val="hy-AM"/>
              </w:rPr>
            </w:pPr>
          </w:p>
          <w:p w14:paraId="32A26722" w14:textId="77777777" w:rsidR="003B1340" w:rsidRPr="000510C5" w:rsidRDefault="003B1340" w:rsidP="001B42B0">
            <w:pPr>
              <w:jc w:val="center"/>
              <w:rPr>
                <w:rFonts w:ascii="GHEA Grapalat" w:hAnsi="GHEA Grapalat"/>
                <w:sz w:val="20"/>
                <w:szCs w:val="20"/>
                <w:lang w:val="hy-AM"/>
              </w:rPr>
            </w:pPr>
          </w:p>
          <w:p w14:paraId="1B5B61C4" w14:textId="77777777" w:rsidR="003B1340" w:rsidRPr="000510C5" w:rsidRDefault="003B1340" w:rsidP="001B42B0">
            <w:pPr>
              <w:jc w:val="center"/>
              <w:rPr>
                <w:rFonts w:ascii="GHEA Grapalat" w:hAnsi="GHEA Grapalat"/>
                <w:sz w:val="20"/>
                <w:szCs w:val="20"/>
                <w:lang w:val="hy-AM"/>
              </w:rPr>
            </w:pPr>
          </w:p>
          <w:p w14:paraId="1BC24A96" w14:textId="77777777" w:rsidR="003B1340" w:rsidRPr="000510C5" w:rsidRDefault="003B1340" w:rsidP="001B42B0">
            <w:pPr>
              <w:jc w:val="center"/>
              <w:rPr>
                <w:rFonts w:ascii="GHEA Grapalat" w:hAnsi="GHEA Grapalat"/>
                <w:sz w:val="20"/>
                <w:szCs w:val="20"/>
                <w:lang w:val="hy-AM"/>
              </w:rPr>
            </w:pPr>
          </w:p>
          <w:p w14:paraId="07B420AE" w14:textId="77777777" w:rsidR="003B1340" w:rsidRPr="000510C5" w:rsidRDefault="003B1340" w:rsidP="001B42B0">
            <w:pPr>
              <w:jc w:val="center"/>
              <w:rPr>
                <w:rFonts w:ascii="GHEA Grapalat" w:hAnsi="GHEA Grapalat"/>
                <w:sz w:val="20"/>
                <w:szCs w:val="20"/>
                <w:lang w:val="hy-AM"/>
              </w:rPr>
            </w:pPr>
          </w:p>
          <w:p w14:paraId="245671EE" w14:textId="77777777" w:rsidR="003B1340" w:rsidRPr="000510C5" w:rsidRDefault="003B1340" w:rsidP="001B42B0">
            <w:pPr>
              <w:jc w:val="center"/>
              <w:rPr>
                <w:rFonts w:ascii="GHEA Grapalat" w:hAnsi="GHEA Grapalat"/>
                <w:sz w:val="20"/>
                <w:szCs w:val="20"/>
                <w:lang w:val="hy-AM"/>
              </w:rPr>
            </w:pPr>
          </w:p>
        </w:tc>
        <w:tc>
          <w:tcPr>
            <w:tcW w:w="1440" w:type="dxa"/>
            <w:vAlign w:val="center"/>
            <w:hideMark/>
          </w:tcPr>
          <w:p w14:paraId="520D28A9" w14:textId="559F8D96" w:rsidR="003B1340" w:rsidRPr="000510C5" w:rsidRDefault="003B1340" w:rsidP="003B1340">
            <w:pPr>
              <w:jc w:val="center"/>
              <w:rPr>
                <w:rFonts w:ascii="GHEA Grapalat" w:hAnsi="GHEA Grapalat" w:cs="Calibri"/>
                <w:sz w:val="20"/>
                <w:szCs w:val="20"/>
                <w:lang w:val="hy-AM"/>
              </w:rPr>
            </w:pPr>
            <w:r>
              <w:rPr>
                <w:rFonts w:ascii="GHEA Grapalat" w:hAnsi="GHEA Grapalat" w:cs="Calibri"/>
                <w:sz w:val="20"/>
                <w:szCs w:val="20"/>
                <w:lang w:val="hy-AM"/>
              </w:rPr>
              <w:t>21 796 090</w:t>
            </w:r>
          </w:p>
        </w:tc>
        <w:tc>
          <w:tcPr>
            <w:tcW w:w="1620" w:type="dxa"/>
            <w:vAlign w:val="center"/>
          </w:tcPr>
          <w:p w14:paraId="0822B707" w14:textId="06E3658C" w:rsidR="003B1340" w:rsidRPr="003161EF" w:rsidRDefault="003B1340" w:rsidP="001B42B0">
            <w:pPr>
              <w:jc w:val="center"/>
              <w:rPr>
                <w:rFonts w:ascii="GHEA Grapalat" w:hAnsi="GHEA Grapalat"/>
                <w:b/>
                <w:sz w:val="22"/>
                <w:szCs w:val="22"/>
                <w:lang w:val="hy-AM"/>
              </w:rPr>
            </w:pPr>
            <w:r w:rsidRPr="003B1340">
              <w:rPr>
                <w:rFonts w:ascii="GHEA Grapalat" w:hAnsi="GHEA Grapalat" w:cs="Calibri"/>
                <w:sz w:val="20"/>
                <w:szCs w:val="20"/>
                <w:lang w:val="hy-AM"/>
              </w:rPr>
              <w:t>Երևան քաղաքի  Արաբկիր վարչական շրջանի Օրբելի Եղբայրներ փողոցի հ.4 շենքի բակ</w:t>
            </w:r>
          </w:p>
        </w:tc>
        <w:tc>
          <w:tcPr>
            <w:tcW w:w="1800" w:type="dxa"/>
            <w:vAlign w:val="center"/>
          </w:tcPr>
          <w:p w14:paraId="65B3A4DA" w14:textId="7E89A245" w:rsidR="003B1340" w:rsidRPr="003B1340" w:rsidRDefault="003B1340" w:rsidP="003B1340">
            <w:pPr>
              <w:jc w:val="center"/>
              <w:rPr>
                <w:rFonts w:ascii="GHEA Grapalat" w:hAnsi="GHEA Grapalat" w:cs="Calibri"/>
                <w:sz w:val="20"/>
                <w:szCs w:val="20"/>
                <w:lang w:val="hy-AM"/>
              </w:rPr>
            </w:pPr>
            <w:r w:rsidRPr="003B1340">
              <w:rPr>
                <w:rFonts w:ascii="GHEA Grapalat" w:hAnsi="GHEA Grapalat" w:cs="Calibri"/>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r>
              <w:rPr>
                <w:rFonts w:ascii="GHEA Grapalat" w:hAnsi="GHEA Grapalat" w:cs="Calibri"/>
                <w:sz w:val="20"/>
                <w:szCs w:val="20"/>
                <w:lang w:val="hy-AM"/>
              </w:rPr>
              <w:t xml:space="preserve"> </w:t>
            </w:r>
            <w:r w:rsidRPr="003B1340">
              <w:rPr>
                <w:rFonts w:ascii="GHEA Grapalat" w:hAnsi="GHEA Grapalat" w:cs="Calibri"/>
                <w:sz w:val="20"/>
                <w:szCs w:val="20"/>
                <w:lang w:val="hy-AM"/>
              </w:rPr>
              <w:t xml:space="preserve">մինչև 31.07.2026թ. ներառյալ </w:t>
            </w:r>
          </w:p>
          <w:p w14:paraId="11B41686" w14:textId="77777777" w:rsidR="003B1340" w:rsidRPr="000510C5" w:rsidRDefault="003B1340" w:rsidP="001B42B0">
            <w:pPr>
              <w:jc w:val="center"/>
              <w:rPr>
                <w:rFonts w:ascii="GHEA Grapalat" w:hAnsi="GHEA Grapalat" w:cs="Calibri"/>
                <w:sz w:val="20"/>
                <w:szCs w:val="20"/>
                <w:lang w:val="hy-AM"/>
              </w:rPr>
            </w:pPr>
          </w:p>
        </w:tc>
      </w:tr>
    </w:tbl>
    <w:p w14:paraId="77AB2CF1" w14:textId="77777777" w:rsidR="00CF1E7B" w:rsidRDefault="00CF1E7B" w:rsidP="00CF1E7B">
      <w:pPr>
        <w:jc w:val="right"/>
        <w:rPr>
          <w:rFonts w:ascii="GHEA Grapalat" w:hAnsi="GHEA Grapalat" w:cs="Sylfaen"/>
          <w:i/>
          <w:color w:val="000000" w:themeColor="text1"/>
          <w:sz w:val="20"/>
          <w:szCs w:val="20"/>
          <w:lang w:val="hy-AM"/>
        </w:rPr>
      </w:pPr>
    </w:p>
    <w:p w14:paraId="65079D4A" w14:textId="77777777" w:rsidR="003B1340" w:rsidRDefault="003B1340" w:rsidP="00CF1E7B">
      <w:pPr>
        <w:jc w:val="right"/>
        <w:rPr>
          <w:rFonts w:ascii="GHEA Grapalat" w:hAnsi="GHEA Grapalat" w:cs="Sylfaen"/>
          <w:i/>
          <w:color w:val="000000" w:themeColor="text1"/>
          <w:sz w:val="20"/>
          <w:szCs w:val="20"/>
          <w:lang w:val="hy-AM"/>
        </w:rPr>
        <w:sectPr w:rsidR="003B1340" w:rsidSect="003B1340">
          <w:footnotePr>
            <w:pos w:val="beneathText"/>
          </w:footnotePr>
          <w:pgSz w:w="16838" w:h="11906" w:orient="landscape" w:code="9"/>
          <w:pgMar w:top="663" w:right="533" w:bottom="707" w:left="720" w:header="561" w:footer="561" w:gutter="0"/>
          <w:cols w:space="720"/>
          <w:docGrid w:linePitch="326"/>
        </w:sectPr>
      </w:pPr>
    </w:p>
    <w:p w14:paraId="698798EC" w14:textId="77777777" w:rsidR="003B1340" w:rsidRDefault="003B1340" w:rsidP="00CF1E7B">
      <w:pPr>
        <w:jc w:val="right"/>
        <w:rPr>
          <w:rFonts w:ascii="GHEA Grapalat" w:hAnsi="GHEA Grapalat" w:cs="Sylfaen"/>
          <w:i/>
          <w:color w:val="000000" w:themeColor="text1"/>
          <w:sz w:val="20"/>
          <w:szCs w:val="20"/>
          <w:lang w:val="hy-AM"/>
        </w:rPr>
      </w:pPr>
    </w:p>
    <w:p w14:paraId="06D1DA4A" w14:textId="77777777" w:rsidR="003B1340" w:rsidRPr="00CF1E7B" w:rsidRDefault="003B1340" w:rsidP="00CF1E7B">
      <w:pPr>
        <w:jc w:val="right"/>
        <w:rPr>
          <w:rFonts w:ascii="GHEA Grapalat" w:hAnsi="GHEA Grapalat" w:cs="Sylfaen"/>
          <w:i/>
          <w:color w:val="000000" w:themeColor="text1"/>
          <w:sz w:val="20"/>
          <w:szCs w:val="20"/>
          <w:lang w:val="hy-AM"/>
        </w:rPr>
      </w:pPr>
    </w:p>
    <w:p w14:paraId="34A760A3" w14:textId="30E3656A" w:rsidR="009874A0" w:rsidRPr="00CF1E7B" w:rsidRDefault="009874A0" w:rsidP="009874A0">
      <w:pPr>
        <w:jc w:val="center"/>
        <w:rPr>
          <w:rFonts w:ascii="GHEA Grapalat" w:hAnsi="GHEA Grapalat"/>
          <w:i/>
          <w:color w:val="000000" w:themeColor="text1"/>
          <w:lang w:val="hy-AM"/>
        </w:rPr>
      </w:pPr>
      <w:r w:rsidRPr="00CF1E7B">
        <w:rPr>
          <w:rFonts w:ascii="GHEA Grapalat" w:hAnsi="GHEA Grapalat" w:cs="Sylfaen"/>
          <w:b/>
          <w:color w:val="000000" w:themeColor="text1"/>
          <w:lang w:val="hy-AM"/>
        </w:rPr>
        <w:t>ԾԱՎԱԼԱԹԵՐԹ</w:t>
      </w:r>
      <w:r w:rsidRPr="00CF1E7B">
        <w:rPr>
          <w:rFonts w:ascii="GHEA Grapalat" w:hAnsi="GHEA Grapalat" w:cs="Arial"/>
          <w:b/>
          <w:color w:val="000000" w:themeColor="text1"/>
          <w:lang w:val="hy-AM"/>
        </w:rPr>
        <w:t>-</w:t>
      </w:r>
      <w:r w:rsidRPr="00CF1E7B">
        <w:rPr>
          <w:rFonts w:ascii="GHEA Grapalat" w:hAnsi="GHEA Grapalat" w:cs="Sylfaen"/>
          <w:b/>
          <w:color w:val="000000" w:themeColor="text1"/>
          <w:lang w:val="hy-AM"/>
        </w:rPr>
        <w:t>ՆԱԽԱՀԱՇԻՎ*</w:t>
      </w:r>
    </w:p>
    <w:p w14:paraId="40B55B16" w14:textId="0B635153" w:rsidR="00D87B65" w:rsidRPr="00CF1E7B" w:rsidRDefault="003B1340" w:rsidP="005A4C88">
      <w:pPr>
        <w:tabs>
          <w:tab w:val="left" w:pos="4440"/>
          <w:tab w:val="center" w:pos="5551"/>
        </w:tabs>
        <w:jc w:val="center"/>
        <w:rPr>
          <w:rFonts w:ascii="GHEA Grapalat" w:hAnsi="GHEA Grapalat" w:cs="Sylfaen"/>
          <w:bCs/>
          <w:color w:val="000000" w:themeColor="text1"/>
          <w:sz w:val="20"/>
          <w:szCs w:val="20"/>
          <w:lang w:val="hy-AM"/>
        </w:rPr>
      </w:pPr>
      <w:r>
        <w:rPr>
          <w:rFonts w:ascii="GHEA Grapalat" w:hAnsi="GHEA Grapalat" w:cs="Sylfaen"/>
          <w:bCs/>
          <w:color w:val="000000" w:themeColor="text1"/>
          <w:sz w:val="20"/>
          <w:szCs w:val="20"/>
          <w:lang w:val="hy-AM"/>
        </w:rPr>
        <w:t>ԵՐԵՎԱՆ ՔԱՂԱՔԻ  ԱՐԱԲԿԻՐ ՎԱՐՉԱԿԱՆ ՇՐՋԱՆԻ ՕՐԲԵԼԻ ԵՂԲԱՅՐՆԵՐ ՓՈՂՈՑԻ Հ.4 ՇԵՆՔԻ ԲԱԿԻ ՀԵՆԱՊԱՏԻ ՀԻՄՆԱՆՈՐՈԳՄԱՆ ԱՇԽԱՏԱՆՔՆԵՐ</w:t>
      </w:r>
    </w:p>
    <w:p w14:paraId="35B0BB05" w14:textId="77777777" w:rsidR="00F400E7" w:rsidRPr="00CF1E7B" w:rsidRDefault="00F400E7" w:rsidP="00CF1E7B">
      <w:pPr>
        <w:tabs>
          <w:tab w:val="left" w:pos="4440"/>
          <w:tab w:val="center" w:pos="5551"/>
        </w:tabs>
        <w:rPr>
          <w:rFonts w:ascii="GHEA Grapalat" w:hAnsi="GHEA Grapalat" w:cs="Sylfaen"/>
          <w:bCs/>
          <w:color w:val="000000" w:themeColor="text1"/>
          <w:sz w:val="22"/>
          <w:szCs w:val="22"/>
          <w:lang w:val="hy-AM"/>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5961"/>
        <w:gridCol w:w="590"/>
        <w:gridCol w:w="795"/>
        <w:gridCol w:w="894"/>
        <w:gridCol w:w="1007"/>
      </w:tblGrid>
      <w:tr w:rsidR="00782E4C" w:rsidRPr="003A3C19" w14:paraId="45F25CBB" w14:textId="77777777" w:rsidTr="00782E4C">
        <w:trPr>
          <w:trHeight w:val="507"/>
          <w:jc w:val="center"/>
        </w:trPr>
        <w:tc>
          <w:tcPr>
            <w:tcW w:w="448" w:type="dxa"/>
            <w:vMerge w:val="restart"/>
            <w:shd w:val="clear" w:color="000000" w:fill="FFFFFF"/>
            <w:vAlign w:val="center"/>
            <w:hideMark/>
          </w:tcPr>
          <w:p w14:paraId="4217023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NN</w:t>
            </w:r>
          </w:p>
        </w:tc>
        <w:tc>
          <w:tcPr>
            <w:tcW w:w="5961" w:type="dxa"/>
            <w:vMerge w:val="restart"/>
            <w:shd w:val="clear" w:color="000000" w:fill="FFFFFF"/>
            <w:vAlign w:val="center"/>
            <w:hideMark/>
          </w:tcPr>
          <w:p w14:paraId="07BC9FE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²ßË³ï³ÝùÝ»ñÇ ³Ýí³ÝáõÙÁ</w:t>
            </w:r>
          </w:p>
        </w:tc>
        <w:tc>
          <w:tcPr>
            <w:tcW w:w="590" w:type="dxa"/>
            <w:vMerge w:val="restart"/>
            <w:shd w:val="clear" w:color="000000" w:fill="FFFFFF"/>
            <w:textDirection w:val="btLr"/>
            <w:vAlign w:val="center"/>
            <w:hideMark/>
          </w:tcPr>
          <w:p w14:paraId="6A4FCD1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â³÷Ù³Ý ÙÇ³íáñÁ</w:t>
            </w:r>
          </w:p>
        </w:tc>
        <w:tc>
          <w:tcPr>
            <w:tcW w:w="795" w:type="dxa"/>
            <w:vMerge w:val="restart"/>
            <w:shd w:val="clear" w:color="000000" w:fill="FFFFFF"/>
            <w:textDirection w:val="btLr"/>
            <w:vAlign w:val="center"/>
            <w:hideMark/>
          </w:tcPr>
          <w:p w14:paraId="127BD99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Ì³í³ÉÁ</w:t>
            </w:r>
          </w:p>
        </w:tc>
        <w:tc>
          <w:tcPr>
            <w:tcW w:w="894" w:type="dxa"/>
            <w:vMerge w:val="restart"/>
            <w:vAlign w:val="center"/>
            <w:hideMark/>
          </w:tcPr>
          <w:p w14:paraId="3456BDA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ØÇ³íáñÇ ³ñÅ»ùÁ</w:t>
            </w:r>
          </w:p>
        </w:tc>
        <w:tc>
          <w:tcPr>
            <w:tcW w:w="1007" w:type="dxa"/>
            <w:vMerge w:val="restart"/>
            <w:vAlign w:val="center"/>
            <w:hideMark/>
          </w:tcPr>
          <w:p w14:paraId="7EB6CD6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ÀÝ¹³</w:t>
            </w:r>
            <w:r w:rsidRPr="003A3C19">
              <w:rPr>
                <w:rFonts w:ascii="Arial" w:hAnsi="Arial" w:cs="Arial"/>
                <w:color w:val="000000" w:themeColor="text1"/>
                <w:sz w:val="16"/>
                <w:szCs w:val="16"/>
                <w:lang w:eastAsia="ru-RU"/>
              </w:rPr>
              <w:t>մենը</w:t>
            </w:r>
          </w:p>
        </w:tc>
      </w:tr>
      <w:tr w:rsidR="00782E4C" w:rsidRPr="003A3C19" w14:paraId="7518C29F" w14:textId="77777777" w:rsidTr="00782E4C">
        <w:trPr>
          <w:trHeight w:val="507"/>
          <w:jc w:val="center"/>
        </w:trPr>
        <w:tc>
          <w:tcPr>
            <w:tcW w:w="448" w:type="dxa"/>
            <w:vMerge/>
            <w:vAlign w:val="center"/>
            <w:hideMark/>
          </w:tcPr>
          <w:p w14:paraId="7DDC3EE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56552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B28144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B9F435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E6F5A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26B2FE2"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69B37A9D" w14:textId="77777777" w:rsidTr="00782E4C">
        <w:trPr>
          <w:trHeight w:val="507"/>
          <w:jc w:val="center"/>
        </w:trPr>
        <w:tc>
          <w:tcPr>
            <w:tcW w:w="448" w:type="dxa"/>
            <w:vMerge/>
            <w:vAlign w:val="center"/>
            <w:hideMark/>
          </w:tcPr>
          <w:p w14:paraId="51EF3F9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66E74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0C493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061FC6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1C1FB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3F93001"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14CB51FC" w14:textId="77777777" w:rsidTr="00782E4C">
        <w:trPr>
          <w:trHeight w:val="420"/>
          <w:jc w:val="center"/>
        </w:trPr>
        <w:tc>
          <w:tcPr>
            <w:tcW w:w="448" w:type="dxa"/>
            <w:vMerge/>
            <w:vAlign w:val="center"/>
            <w:hideMark/>
          </w:tcPr>
          <w:p w14:paraId="2573DA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89588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BA298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7CCC5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Align w:val="center"/>
            <w:hideMark/>
          </w:tcPr>
          <w:p w14:paraId="45BF592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Ñ³½. ¹ñ³Ù</w:t>
            </w:r>
          </w:p>
        </w:tc>
        <w:tc>
          <w:tcPr>
            <w:tcW w:w="1007" w:type="dxa"/>
            <w:vAlign w:val="center"/>
            <w:hideMark/>
          </w:tcPr>
          <w:p w14:paraId="58CB92C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Ñ³½. ¹ñ³Ù</w:t>
            </w:r>
          </w:p>
        </w:tc>
      </w:tr>
      <w:tr w:rsidR="00782E4C" w:rsidRPr="003A3C19" w14:paraId="7F229C3F" w14:textId="77777777" w:rsidTr="00782E4C">
        <w:trPr>
          <w:trHeight w:val="255"/>
          <w:jc w:val="center"/>
        </w:trPr>
        <w:tc>
          <w:tcPr>
            <w:tcW w:w="448" w:type="dxa"/>
            <w:shd w:val="clear" w:color="000000" w:fill="FFFFFF"/>
            <w:vAlign w:val="center"/>
            <w:hideMark/>
          </w:tcPr>
          <w:p w14:paraId="5714FB0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shd w:val="clear" w:color="000000" w:fill="FFFFFF"/>
            <w:vAlign w:val="center"/>
            <w:hideMark/>
          </w:tcPr>
          <w:p w14:paraId="5AEF042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0" w:type="dxa"/>
            <w:shd w:val="clear" w:color="000000" w:fill="FFFFFF"/>
            <w:vAlign w:val="center"/>
            <w:hideMark/>
          </w:tcPr>
          <w:p w14:paraId="1E7F000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795" w:type="dxa"/>
            <w:shd w:val="clear" w:color="000000" w:fill="FFFFFF"/>
            <w:vAlign w:val="center"/>
            <w:hideMark/>
          </w:tcPr>
          <w:p w14:paraId="09308DF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894" w:type="dxa"/>
            <w:vAlign w:val="center"/>
            <w:hideMark/>
          </w:tcPr>
          <w:p w14:paraId="26C327E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w:t>
            </w:r>
          </w:p>
        </w:tc>
        <w:tc>
          <w:tcPr>
            <w:tcW w:w="1007" w:type="dxa"/>
            <w:vAlign w:val="center"/>
            <w:hideMark/>
          </w:tcPr>
          <w:p w14:paraId="27DDB2D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r>
      <w:tr w:rsidR="00782E4C" w:rsidRPr="003A3C19" w14:paraId="02E9A610" w14:textId="77777777" w:rsidTr="00782E4C">
        <w:trPr>
          <w:trHeight w:val="507"/>
          <w:jc w:val="center"/>
        </w:trPr>
        <w:tc>
          <w:tcPr>
            <w:tcW w:w="448" w:type="dxa"/>
            <w:vMerge w:val="restart"/>
            <w:shd w:val="clear" w:color="000000" w:fill="FFFFFF"/>
            <w:noWrap/>
            <w:vAlign w:val="center"/>
            <w:hideMark/>
          </w:tcPr>
          <w:p w14:paraId="6DD11B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0A10D036"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r w:rsidRPr="003A3C19">
              <w:rPr>
                <w:rFonts w:ascii="Arial Armenian" w:hAnsi="Arial Armenian" w:cs="Arial"/>
                <w:b/>
                <w:bCs/>
                <w:color w:val="000000" w:themeColor="text1"/>
                <w:sz w:val="16"/>
                <w:szCs w:val="16"/>
                <w:u w:val="single"/>
                <w:lang w:eastAsia="ru-RU"/>
              </w:rPr>
              <w:t>ø³Ý¹Ù³Ý ³ßË³ï³ÝùÝ»ñ</w:t>
            </w:r>
          </w:p>
        </w:tc>
        <w:tc>
          <w:tcPr>
            <w:tcW w:w="590" w:type="dxa"/>
            <w:vMerge w:val="restart"/>
            <w:shd w:val="clear" w:color="000000" w:fill="FFFFFF"/>
            <w:noWrap/>
            <w:vAlign w:val="center"/>
            <w:hideMark/>
          </w:tcPr>
          <w:p w14:paraId="421051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071389F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vAlign w:val="center"/>
            <w:hideMark/>
          </w:tcPr>
          <w:p w14:paraId="139FD8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FFFFFF"/>
            <w:noWrap/>
            <w:vAlign w:val="center"/>
            <w:hideMark/>
          </w:tcPr>
          <w:p w14:paraId="7649A91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2C7A3A6" w14:textId="77777777" w:rsidTr="00782E4C">
        <w:trPr>
          <w:trHeight w:val="507"/>
          <w:jc w:val="center"/>
        </w:trPr>
        <w:tc>
          <w:tcPr>
            <w:tcW w:w="448" w:type="dxa"/>
            <w:vMerge/>
            <w:vAlign w:val="center"/>
            <w:hideMark/>
          </w:tcPr>
          <w:p w14:paraId="589476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28A39B1"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1BD4191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2D430E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164A6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D4E600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648635E" w14:textId="77777777" w:rsidTr="00782E4C">
        <w:trPr>
          <w:trHeight w:val="507"/>
          <w:jc w:val="center"/>
        </w:trPr>
        <w:tc>
          <w:tcPr>
            <w:tcW w:w="448" w:type="dxa"/>
            <w:vMerge/>
            <w:vAlign w:val="center"/>
            <w:hideMark/>
          </w:tcPr>
          <w:p w14:paraId="5FDDD1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BB620F2"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751AD2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10203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5475C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DB28FE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64A1C88" w14:textId="77777777" w:rsidTr="00782E4C">
        <w:trPr>
          <w:trHeight w:val="507"/>
          <w:jc w:val="center"/>
        </w:trPr>
        <w:tc>
          <w:tcPr>
            <w:tcW w:w="448" w:type="dxa"/>
            <w:vMerge/>
            <w:vAlign w:val="center"/>
            <w:hideMark/>
          </w:tcPr>
          <w:p w14:paraId="6218F91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19EA48"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443DCC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1CA37B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5C7256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13F3427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1E9C74A" w14:textId="77777777" w:rsidTr="00782E4C">
        <w:trPr>
          <w:trHeight w:val="507"/>
          <w:jc w:val="center"/>
        </w:trPr>
        <w:tc>
          <w:tcPr>
            <w:tcW w:w="448" w:type="dxa"/>
            <w:vMerge w:val="restart"/>
            <w:shd w:val="clear" w:color="000000" w:fill="FFFFFF"/>
            <w:noWrap/>
            <w:vAlign w:val="center"/>
            <w:hideMark/>
          </w:tcPr>
          <w:p w14:paraId="143581E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63C5FF97"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Գրունտի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մշակում</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մեխանիզմով</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ÏáÕ³ÉÇóùá</w:t>
            </w:r>
            <w:r w:rsidRPr="003A3C19">
              <w:rPr>
                <w:rFonts w:ascii="Arial Armenian" w:hAnsi="Arial Armenian" w:cs="Arial"/>
                <w:color w:val="000000" w:themeColor="text1"/>
                <w:sz w:val="16"/>
                <w:szCs w:val="16"/>
                <w:lang w:eastAsia="ru-RU"/>
              </w:rPr>
              <w:t>í</w:t>
            </w:r>
          </w:p>
        </w:tc>
        <w:tc>
          <w:tcPr>
            <w:tcW w:w="590" w:type="dxa"/>
            <w:vMerge w:val="restart"/>
            <w:shd w:val="clear" w:color="000000" w:fill="FFFFFF"/>
            <w:vAlign w:val="center"/>
            <w:hideMark/>
          </w:tcPr>
          <w:p w14:paraId="3DEB414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053469E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187</w:t>
            </w:r>
          </w:p>
        </w:tc>
        <w:tc>
          <w:tcPr>
            <w:tcW w:w="894" w:type="dxa"/>
            <w:vMerge w:val="restart"/>
            <w:shd w:val="clear" w:color="000000" w:fill="FFFFFF"/>
            <w:noWrap/>
            <w:vAlign w:val="center"/>
            <w:hideMark/>
          </w:tcPr>
          <w:p w14:paraId="46CFC1B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0,65</w:t>
            </w:r>
          </w:p>
        </w:tc>
        <w:tc>
          <w:tcPr>
            <w:tcW w:w="1007" w:type="dxa"/>
            <w:vMerge w:val="restart"/>
            <w:shd w:val="clear" w:color="000000" w:fill="FFFFFF"/>
            <w:noWrap/>
            <w:vAlign w:val="center"/>
            <w:hideMark/>
          </w:tcPr>
          <w:p w14:paraId="2B46B06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122,02</w:t>
            </w:r>
          </w:p>
        </w:tc>
      </w:tr>
      <w:tr w:rsidR="00782E4C" w:rsidRPr="003A3C19" w14:paraId="14AFD5C8" w14:textId="77777777" w:rsidTr="00782E4C">
        <w:trPr>
          <w:trHeight w:val="507"/>
          <w:jc w:val="center"/>
        </w:trPr>
        <w:tc>
          <w:tcPr>
            <w:tcW w:w="448" w:type="dxa"/>
            <w:vMerge/>
            <w:vAlign w:val="center"/>
            <w:hideMark/>
          </w:tcPr>
          <w:p w14:paraId="108F4F5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4E417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D7965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53703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87EA6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B3894C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FE62057" w14:textId="77777777" w:rsidTr="00782E4C">
        <w:trPr>
          <w:trHeight w:val="507"/>
          <w:jc w:val="center"/>
        </w:trPr>
        <w:tc>
          <w:tcPr>
            <w:tcW w:w="448" w:type="dxa"/>
            <w:vMerge/>
            <w:vAlign w:val="center"/>
            <w:hideMark/>
          </w:tcPr>
          <w:p w14:paraId="38A9246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BE79A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F2A9A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0787C5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946593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AD95D8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A950562" w14:textId="77777777" w:rsidTr="00782E4C">
        <w:trPr>
          <w:trHeight w:val="507"/>
          <w:jc w:val="center"/>
        </w:trPr>
        <w:tc>
          <w:tcPr>
            <w:tcW w:w="448" w:type="dxa"/>
            <w:vMerge/>
            <w:vAlign w:val="center"/>
            <w:hideMark/>
          </w:tcPr>
          <w:p w14:paraId="3A73A6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1BC42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E42B8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0ADA4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0983F3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BBCF1C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A5B792" w14:textId="77777777" w:rsidTr="00782E4C">
        <w:trPr>
          <w:trHeight w:val="507"/>
          <w:jc w:val="center"/>
        </w:trPr>
        <w:tc>
          <w:tcPr>
            <w:tcW w:w="448" w:type="dxa"/>
            <w:vMerge w:val="restart"/>
            <w:shd w:val="clear" w:color="000000" w:fill="FFFFFF"/>
            <w:noWrap/>
            <w:vAlign w:val="center"/>
            <w:hideMark/>
          </w:tcPr>
          <w:p w14:paraId="41FC7E7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0E8D1485"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Ծառերի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արմատահատում</w:t>
            </w:r>
            <w:proofErr w:type="spellEnd"/>
          </w:p>
        </w:tc>
        <w:tc>
          <w:tcPr>
            <w:tcW w:w="590" w:type="dxa"/>
            <w:vMerge w:val="restart"/>
            <w:shd w:val="clear" w:color="000000" w:fill="FFFFFF"/>
            <w:vAlign w:val="center"/>
            <w:hideMark/>
          </w:tcPr>
          <w:p w14:paraId="5558F201"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հատ</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шт</w:t>
            </w:r>
            <w:proofErr w:type="spellEnd"/>
          </w:p>
        </w:tc>
        <w:tc>
          <w:tcPr>
            <w:tcW w:w="795" w:type="dxa"/>
            <w:vMerge w:val="restart"/>
            <w:shd w:val="clear" w:color="000000" w:fill="FFFFFF"/>
            <w:noWrap/>
            <w:vAlign w:val="center"/>
            <w:hideMark/>
          </w:tcPr>
          <w:p w14:paraId="5048F95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8,0</w:t>
            </w:r>
          </w:p>
        </w:tc>
        <w:tc>
          <w:tcPr>
            <w:tcW w:w="894" w:type="dxa"/>
            <w:vMerge w:val="restart"/>
            <w:shd w:val="clear" w:color="000000" w:fill="FFFFFF"/>
            <w:noWrap/>
            <w:vAlign w:val="center"/>
            <w:hideMark/>
          </w:tcPr>
          <w:p w14:paraId="1A924471"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0,86</w:t>
            </w:r>
          </w:p>
        </w:tc>
        <w:tc>
          <w:tcPr>
            <w:tcW w:w="1007" w:type="dxa"/>
            <w:vMerge w:val="restart"/>
            <w:shd w:val="clear" w:color="000000" w:fill="FFFFFF"/>
            <w:noWrap/>
            <w:vAlign w:val="center"/>
            <w:hideMark/>
          </w:tcPr>
          <w:p w14:paraId="7858619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6,88</w:t>
            </w:r>
          </w:p>
        </w:tc>
      </w:tr>
      <w:tr w:rsidR="00782E4C" w:rsidRPr="003A3C19" w14:paraId="6F6F8BFD" w14:textId="77777777" w:rsidTr="00782E4C">
        <w:trPr>
          <w:trHeight w:val="507"/>
          <w:jc w:val="center"/>
        </w:trPr>
        <w:tc>
          <w:tcPr>
            <w:tcW w:w="448" w:type="dxa"/>
            <w:vMerge/>
            <w:vAlign w:val="center"/>
            <w:hideMark/>
          </w:tcPr>
          <w:p w14:paraId="7D805FD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0E9821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92F7A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D71CC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1B7AB1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E2C957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99B6DD8" w14:textId="77777777" w:rsidTr="00782E4C">
        <w:trPr>
          <w:trHeight w:val="507"/>
          <w:jc w:val="center"/>
        </w:trPr>
        <w:tc>
          <w:tcPr>
            <w:tcW w:w="448" w:type="dxa"/>
            <w:vMerge/>
            <w:vAlign w:val="center"/>
            <w:hideMark/>
          </w:tcPr>
          <w:p w14:paraId="255A4FD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B69A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C62D83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70E309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66BE76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49A2C1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FD7BD26" w14:textId="77777777" w:rsidTr="00782E4C">
        <w:trPr>
          <w:trHeight w:val="507"/>
          <w:jc w:val="center"/>
        </w:trPr>
        <w:tc>
          <w:tcPr>
            <w:tcW w:w="448" w:type="dxa"/>
            <w:vMerge/>
            <w:vAlign w:val="center"/>
            <w:hideMark/>
          </w:tcPr>
          <w:p w14:paraId="2AD19D0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6812F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50D7F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1D65C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7ABC1A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330527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ACB77F6" w14:textId="77777777" w:rsidTr="00782E4C">
        <w:trPr>
          <w:trHeight w:val="507"/>
          <w:jc w:val="center"/>
        </w:trPr>
        <w:tc>
          <w:tcPr>
            <w:tcW w:w="448" w:type="dxa"/>
            <w:vMerge w:val="restart"/>
            <w:shd w:val="clear" w:color="000000" w:fill="FFFFFF"/>
            <w:noWrap/>
            <w:vAlign w:val="center"/>
            <w:hideMark/>
          </w:tcPr>
          <w:p w14:paraId="42803D9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4CC6974D"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Բետոնե</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հիմքերի</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և</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հարթակների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ù³Ý¹áõ</w:t>
            </w:r>
            <w:r w:rsidRPr="003A3C19">
              <w:rPr>
                <w:rFonts w:ascii="Arial Armenian" w:hAnsi="Arial Armenian" w:cs="Arial"/>
                <w:color w:val="000000" w:themeColor="text1"/>
                <w:sz w:val="16"/>
                <w:szCs w:val="16"/>
                <w:lang w:eastAsia="ru-RU"/>
              </w:rPr>
              <w:t>Ù</w:t>
            </w:r>
          </w:p>
        </w:tc>
        <w:tc>
          <w:tcPr>
            <w:tcW w:w="590" w:type="dxa"/>
            <w:vMerge w:val="restart"/>
            <w:shd w:val="clear" w:color="000000" w:fill="FFFFFF"/>
            <w:vAlign w:val="center"/>
            <w:hideMark/>
          </w:tcPr>
          <w:p w14:paraId="79A7449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20FED94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11,60</w:t>
            </w:r>
          </w:p>
        </w:tc>
        <w:tc>
          <w:tcPr>
            <w:tcW w:w="894" w:type="dxa"/>
            <w:vMerge w:val="restart"/>
            <w:shd w:val="clear" w:color="000000" w:fill="FFFFFF"/>
            <w:noWrap/>
            <w:vAlign w:val="center"/>
            <w:hideMark/>
          </w:tcPr>
          <w:p w14:paraId="6BE247D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22,91</w:t>
            </w:r>
          </w:p>
        </w:tc>
        <w:tc>
          <w:tcPr>
            <w:tcW w:w="1007" w:type="dxa"/>
            <w:vMerge w:val="restart"/>
            <w:shd w:val="clear" w:color="000000" w:fill="FFFFFF"/>
            <w:noWrap/>
            <w:vAlign w:val="center"/>
            <w:hideMark/>
          </w:tcPr>
          <w:p w14:paraId="62EAF52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265,72</w:t>
            </w:r>
          </w:p>
        </w:tc>
      </w:tr>
      <w:tr w:rsidR="00782E4C" w:rsidRPr="003A3C19" w14:paraId="506FB8FA" w14:textId="77777777" w:rsidTr="00782E4C">
        <w:trPr>
          <w:trHeight w:val="507"/>
          <w:jc w:val="center"/>
        </w:trPr>
        <w:tc>
          <w:tcPr>
            <w:tcW w:w="448" w:type="dxa"/>
            <w:vMerge/>
            <w:vAlign w:val="center"/>
            <w:hideMark/>
          </w:tcPr>
          <w:p w14:paraId="1AC60B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AACA1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BC62A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C5D26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C94D3F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495587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649F77F" w14:textId="77777777" w:rsidTr="00782E4C">
        <w:trPr>
          <w:trHeight w:val="507"/>
          <w:jc w:val="center"/>
        </w:trPr>
        <w:tc>
          <w:tcPr>
            <w:tcW w:w="448" w:type="dxa"/>
            <w:vMerge/>
            <w:vAlign w:val="center"/>
            <w:hideMark/>
          </w:tcPr>
          <w:p w14:paraId="691830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001DF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2F66F6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31D03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B1F4F5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B325DE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349F0E0" w14:textId="77777777" w:rsidTr="00782E4C">
        <w:trPr>
          <w:trHeight w:val="507"/>
          <w:jc w:val="center"/>
        </w:trPr>
        <w:tc>
          <w:tcPr>
            <w:tcW w:w="448" w:type="dxa"/>
            <w:vMerge/>
            <w:vAlign w:val="center"/>
            <w:hideMark/>
          </w:tcPr>
          <w:p w14:paraId="3EA8AC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7F6995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A653C3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C3671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B55B87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291828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5B8E066" w14:textId="77777777" w:rsidTr="00782E4C">
        <w:trPr>
          <w:trHeight w:val="507"/>
          <w:jc w:val="center"/>
        </w:trPr>
        <w:tc>
          <w:tcPr>
            <w:tcW w:w="448" w:type="dxa"/>
            <w:vMerge w:val="restart"/>
            <w:shd w:val="clear" w:color="000000" w:fill="FFFFFF"/>
            <w:noWrap/>
            <w:vAlign w:val="center"/>
            <w:hideMark/>
          </w:tcPr>
          <w:p w14:paraId="26AAAE2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5961" w:type="dxa"/>
            <w:vMerge w:val="restart"/>
            <w:shd w:val="clear" w:color="000000" w:fill="FFFFFF"/>
            <w:vAlign w:val="center"/>
            <w:hideMark/>
          </w:tcPr>
          <w:p w14:paraId="7CE89DEE"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Մետաղական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շինությունների</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և</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նմանվող</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տարաքների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ապամոնտաժում</w:t>
            </w:r>
            <w:proofErr w:type="spellEnd"/>
          </w:p>
        </w:tc>
        <w:tc>
          <w:tcPr>
            <w:tcW w:w="590" w:type="dxa"/>
            <w:vMerge w:val="restart"/>
            <w:shd w:val="clear" w:color="000000" w:fill="FFFFFF"/>
            <w:vAlign w:val="center"/>
            <w:hideMark/>
          </w:tcPr>
          <w:p w14:paraId="02FFAC6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w:hAnsi="Arial" w:cs="Arial"/>
                <w:color w:val="000000" w:themeColor="text1"/>
                <w:sz w:val="16"/>
                <w:szCs w:val="16"/>
                <w:lang w:eastAsia="ru-RU"/>
              </w:rPr>
              <w:t>տ</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5857F2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0,56</w:t>
            </w:r>
          </w:p>
        </w:tc>
        <w:tc>
          <w:tcPr>
            <w:tcW w:w="894" w:type="dxa"/>
            <w:vMerge w:val="restart"/>
            <w:shd w:val="clear" w:color="000000" w:fill="FFFFFF"/>
            <w:noWrap/>
            <w:vAlign w:val="center"/>
            <w:hideMark/>
          </w:tcPr>
          <w:p w14:paraId="0D6ABFB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81,75</w:t>
            </w:r>
          </w:p>
        </w:tc>
        <w:tc>
          <w:tcPr>
            <w:tcW w:w="1007" w:type="dxa"/>
            <w:vMerge w:val="restart"/>
            <w:shd w:val="clear" w:color="000000" w:fill="FFFFFF"/>
            <w:noWrap/>
            <w:vAlign w:val="center"/>
            <w:hideMark/>
          </w:tcPr>
          <w:p w14:paraId="5349150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45,78</w:t>
            </w:r>
          </w:p>
        </w:tc>
      </w:tr>
      <w:tr w:rsidR="00782E4C" w:rsidRPr="003A3C19" w14:paraId="6B98FF2A" w14:textId="77777777" w:rsidTr="00782E4C">
        <w:trPr>
          <w:trHeight w:val="507"/>
          <w:jc w:val="center"/>
        </w:trPr>
        <w:tc>
          <w:tcPr>
            <w:tcW w:w="448" w:type="dxa"/>
            <w:vMerge/>
            <w:vAlign w:val="center"/>
            <w:hideMark/>
          </w:tcPr>
          <w:p w14:paraId="108572A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A8B98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876A1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A1AB61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DC7BF9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30D984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C36D891" w14:textId="77777777" w:rsidTr="00782E4C">
        <w:trPr>
          <w:trHeight w:val="507"/>
          <w:jc w:val="center"/>
        </w:trPr>
        <w:tc>
          <w:tcPr>
            <w:tcW w:w="448" w:type="dxa"/>
            <w:vMerge/>
            <w:vAlign w:val="center"/>
            <w:hideMark/>
          </w:tcPr>
          <w:p w14:paraId="6781E0D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9ACE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9E37D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74A78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F0CAA1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3E5A6A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595556C" w14:textId="77777777" w:rsidTr="00782E4C">
        <w:trPr>
          <w:trHeight w:val="507"/>
          <w:jc w:val="center"/>
        </w:trPr>
        <w:tc>
          <w:tcPr>
            <w:tcW w:w="448" w:type="dxa"/>
            <w:vMerge/>
            <w:vAlign w:val="center"/>
            <w:hideMark/>
          </w:tcPr>
          <w:p w14:paraId="2F1EF7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1FF9A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5D15B9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BB2A0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EC7B5A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E9141C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56E31AE" w14:textId="77777777" w:rsidTr="00782E4C">
        <w:trPr>
          <w:trHeight w:val="507"/>
          <w:jc w:val="center"/>
        </w:trPr>
        <w:tc>
          <w:tcPr>
            <w:tcW w:w="448" w:type="dxa"/>
            <w:vMerge w:val="restart"/>
            <w:shd w:val="clear" w:color="000000" w:fill="FFFFFF"/>
            <w:noWrap/>
            <w:vAlign w:val="center"/>
            <w:hideMark/>
          </w:tcPr>
          <w:p w14:paraId="6CFAD9E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w:t>
            </w:r>
          </w:p>
        </w:tc>
        <w:tc>
          <w:tcPr>
            <w:tcW w:w="5961" w:type="dxa"/>
            <w:vMerge w:val="restart"/>
            <w:shd w:val="clear" w:color="000000" w:fill="FFFFFF"/>
            <w:vAlign w:val="center"/>
            <w:hideMark/>
          </w:tcPr>
          <w:p w14:paraId="6E85C88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²ëý³Éïµ»ïáÝ» </w:t>
            </w:r>
            <w:proofErr w:type="spellStart"/>
            <w:r w:rsidRPr="003A3C19">
              <w:rPr>
                <w:rFonts w:ascii="Arial Armenian" w:hAnsi="Arial Armenian" w:cs="Arial"/>
                <w:color w:val="000000" w:themeColor="text1"/>
                <w:sz w:val="16"/>
                <w:szCs w:val="16"/>
                <w:lang w:eastAsia="ru-RU"/>
              </w:rPr>
              <w:t>ß»ñïÇ</w:t>
            </w:r>
            <w:proofErr w:type="spellEnd"/>
            <w:r w:rsidRPr="003A3C19">
              <w:rPr>
                <w:rFonts w:ascii="Arial Armenian" w:hAnsi="Arial Armenian" w:cs="Arial"/>
                <w:color w:val="000000" w:themeColor="text1"/>
                <w:sz w:val="16"/>
                <w:szCs w:val="16"/>
                <w:lang w:eastAsia="ru-RU"/>
              </w:rPr>
              <w:t xml:space="preserve"> ù³Ý¹áõÙ/</w:t>
            </w:r>
            <w:proofErr w:type="spellStart"/>
            <w:r w:rsidRPr="003A3C19">
              <w:rPr>
                <w:rFonts w:ascii="Arial" w:hAnsi="Arial" w:cs="Arial"/>
                <w:color w:val="000000" w:themeColor="text1"/>
                <w:sz w:val="16"/>
                <w:szCs w:val="16"/>
                <w:lang w:eastAsia="ru-RU"/>
              </w:rPr>
              <w:t>բարեկարգվող</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և</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հարակից</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տարածք</w:t>
            </w:r>
            <w:proofErr w:type="spellEnd"/>
            <w:r w:rsidRPr="003A3C19">
              <w:rPr>
                <w:rFonts w:ascii="Arial Armenian" w:hAnsi="Arial Armenian" w:cs="Arial"/>
                <w:color w:val="000000" w:themeColor="text1"/>
                <w:sz w:val="16"/>
                <w:szCs w:val="16"/>
                <w:lang w:eastAsia="ru-RU"/>
              </w:rPr>
              <w:t>/</w:t>
            </w:r>
          </w:p>
        </w:tc>
        <w:tc>
          <w:tcPr>
            <w:tcW w:w="590" w:type="dxa"/>
            <w:vMerge w:val="restart"/>
            <w:shd w:val="clear" w:color="000000" w:fill="FFFFFF"/>
            <w:vAlign w:val="center"/>
            <w:hideMark/>
          </w:tcPr>
          <w:p w14:paraId="1D6A049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073DB9F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6,75</w:t>
            </w:r>
          </w:p>
        </w:tc>
        <w:tc>
          <w:tcPr>
            <w:tcW w:w="894" w:type="dxa"/>
            <w:vMerge w:val="restart"/>
            <w:shd w:val="clear" w:color="000000" w:fill="FFFFFF"/>
            <w:noWrap/>
            <w:vAlign w:val="center"/>
            <w:hideMark/>
          </w:tcPr>
          <w:p w14:paraId="6615092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5,51</w:t>
            </w:r>
          </w:p>
        </w:tc>
        <w:tc>
          <w:tcPr>
            <w:tcW w:w="1007" w:type="dxa"/>
            <w:vMerge w:val="restart"/>
            <w:shd w:val="clear" w:color="000000" w:fill="FFFFFF"/>
            <w:noWrap/>
            <w:vAlign w:val="center"/>
            <w:hideMark/>
          </w:tcPr>
          <w:p w14:paraId="500D331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37,16</w:t>
            </w:r>
          </w:p>
        </w:tc>
      </w:tr>
      <w:tr w:rsidR="00782E4C" w:rsidRPr="003A3C19" w14:paraId="2755B68B" w14:textId="77777777" w:rsidTr="00782E4C">
        <w:trPr>
          <w:trHeight w:val="507"/>
          <w:jc w:val="center"/>
        </w:trPr>
        <w:tc>
          <w:tcPr>
            <w:tcW w:w="448" w:type="dxa"/>
            <w:vMerge/>
            <w:vAlign w:val="center"/>
            <w:hideMark/>
          </w:tcPr>
          <w:p w14:paraId="0F74B3C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B20E14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76E7B4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47BB4D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8D4C35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555CAE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6666E76" w14:textId="77777777" w:rsidTr="00782E4C">
        <w:trPr>
          <w:trHeight w:val="507"/>
          <w:jc w:val="center"/>
        </w:trPr>
        <w:tc>
          <w:tcPr>
            <w:tcW w:w="448" w:type="dxa"/>
            <w:vMerge/>
            <w:vAlign w:val="center"/>
            <w:hideMark/>
          </w:tcPr>
          <w:p w14:paraId="1E48B5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67857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1C4CD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5FCBC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BDE2F9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5D4239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BDDD36D" w14:textId="77777777" w:rsidTr="00782E4C">
        <w:trPr>
          <w:trHeight w:val="507"/>
          <w:jc w:val="center"/>
        </w:trPr>
        <w:tc>
          <w:tcPr>
            <w:tcW w:w="448" w:type="dxa"/>
            <w:vMerge/>
            <w:vAlign w:val="center"/>
            <w:hideMark/>
          </w:tcPr>
          <w:p w14:paraId="12A8827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5A170F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D77588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8BC7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B68A41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6AFFA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6E0B3C8" w14:textId="77777777" w:rsidTr="00782E4C">
        <w:trPr>
          <w:trHeight w:val="507"/>
          <w:jc w:val="center"/>
        </w:trPr>
        <w:tc>
          <w:tcPr>
            <w:tcW w:w="448" w:type="dxa"/>
            <w:vMerge w:val="restart"/>
            <w:shd w:val="clear" w:color="000000" w:fill="FFFFFF"/>
            <w:noWrap/>
            <w:vAlign w:val="center"/>
            <w:hideMark/>
          </w:tcPr>
          <w:p w14:paraId="6804D3D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c>
          <w:tcPr>
            <w:tcW w:w="5961" w:type="dxa"/>
            <w:vMerge w:val="restart"/>
            <w:shd w:val="clear" w:color="000000" w:fill="FFFFFF"/>
            <w:vAlign w:val="center"/>
            <w:hideMark/>
          </w:tcPr>
          <w:p w14:paraId="1C3EBCE3"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Հանքաձյութով</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տոգորված</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խճային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ծածկույթների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քանդում</w:t>
            </w:r>
            <w:proofErr w:type="spellEnd"/>
            <w:r w:rsidRPr="003A3C19">
              <w:rPr>
                <w:rFonts w:ascii="Arial Armenian" w:hAnsi="Arial Armenian" w:cs="Arial"/>
                <w:color w:val="000000" w:themeColor="text1"/>
                <w:sz w:val="16"/>
                <w:szCs w:val="16"/>
                <w:lang w:eastAsia="ru-RU"/>
              </w:rPr>
              <w:t>/</w:t>
            </w:r>
            <w:proofErr w:type="spellStart"/>
            <w:r w:rsidRPr="003A3C19">
              <w:rPr>
                <w:rFonts w:ascii="Arial" w:hAnsi="Arial" w:cs="Arial"/>
                <w:color w:val="000000" w:themeColor="text1"/>
                <w:sz w:val="16"/>
                <w:szCs w:val="16"/>
                <w:lang w:eastAsia="ru-RU"/>
              </w:rPr>
              <w:t>բարեկարգվող</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և</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հարակից</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տարածք</w:t>
            </w:r>
            <w:proofErr w:type="spellEnd"/>
            <w:r w:rsidRPr="003A3C19">
              <w:rPr>
                <w:rFonts w:ascii="Arial Armenian" w:hAnsi="Arial Armenian" w:cs="Arial"/>
                <w:color w:val="000000" w:themeColor="text1"/>
                <w:sz w:val="16"/>
                <w:szCs w:val="16"/>
                <w:lang w:eastAsia="ru-RU"/>
              </w:rPr>
              <w:t>/</w:t>
            </w:r>
          </w:p>
        </w:tc>
        <w:tc>
          <w:tcPr>
            <w:tcW w:w="590" w:type="dxa"/>
            <w:vMerge w:val="restart"/>
            <w:shd w:val="clear" w:color="000000" w:fill="FFFFFF"/>
            <w:vAlign w:val="center"/>
            <w:hideMark/>
          </w:tcPr>
          <w:p w14:paraId="2DE120A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0ADF4B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16,20</w:t>
            </w:r>
          </w:p>
        </w:tc>
        <w:tc>
          <w:tcPr>
            <w:tcW w:w="894" w:type="dxa"/>
            <w:vMerge w:val="restart"/>
            <w:shd w:val="clear" w:color="000000" w:fill="FFFFFF"/>
            <w:noWrap/>
            <w:vAlign w:val="center"/>
            <w:hideMark/>
          </w:tcPr>
          <w:p w14:paraId="1C90FE3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0,92</w:t>
            </w:r>
          </w:p>
        </w:tc>
        <w:tc>
          <w:tcPr>
            <w:tcW w:w="1007" w:type="dxa"/>
            <w:vMerge w:val="restart"/>
            <w:shd w:val="clear" w:color="000000" w:fill="FFFFFF"/>
            <w:noWrap/>
            <w:vAlign w:val="center"/>
            <w:hideMark/>
          </w:tcPr>
          <w:p w14:paraId="017594F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14,86</w:t>
            </w:r>
          </w:p>
        </w:tc>
      </w:tr>
      <w:tr w:rsidR="00782E4C" w:rsidRPr="003A3C19" w14:paraId="4B61BD0A" w14:textId="77777777" w:rsidTr="00782E4C">
        <w:trPr>
          <w:trHeight w:val="507"/>
          <w:jc w:val="center"/>
        </w:trPr>
        <w:tc>
          <w:tcPr>
            <w:tcW w:w="448" w:type="dxa"/>
            <w:vMerge/>
            <w:vAlign w:val="center"/>
            <w:hideMark/>
          </w:tcPr>
          <w:p w14:paraId="455DB0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640C1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D49D0D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3DD71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16525B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063AFF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63D9518" w14:textId="77777777" w:rsidTr="00782E4C">
        <w:trPr>
          <w:trHeight w:val="507"/>
          <w:jc w:val="center"/>
        </w:trPr>
        <w:tc>
          <w:tcPr>
            <w:tcW w:w="448" w:type="dxa"/>
            <w:vMerge/>
            <w:vAlign w:val="center"/>
            <w:hideMark/>
          </w:tcPr>
          <w:p w14:paraId="7F9E18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F21A7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922D8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8E01B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8947A2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31FCE6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EC4859F" w14:textId="77777777" w:rsidTr="00782E4C">
        <w:trPr>
          <w:trHeight w:val="507"/>
          <w:jc w:val="center"/>
        </w:trPr>
        <w:tc>
          <w:tcPr>
            <w:tcW w:w="448" w:type="dxa"/>
            <w:vMerge/>
            <w:vAlign w:val="center"/>
            <w:hideMark/>
          </w:tcPr>
          <w:p w14:paraId="038D672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BA13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783B1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2500D2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4156DA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51B98E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7BFB94A" w14:textId="77777777" w:rsidTr="00782E4C">
        <w:trPr>
          <w:trHeight w:val="507"/>
          <w:jc w:val="center"/>
        </w:trPr>
        <w:tc>
          <w:tcPr>
            <w:tcW w:w="448" w:type="dxa"/>
            <w:vMerge w:val="restart"/>
            <w:shd w:val="clear" w:color="000000" w:fill="FFFFFF"/>
            <w:noWrap/>
            <w:vAlign w:val="center"/>
            <w:hideMark/>
          </w:tcPr>
          <w:p w14:paraId="2446D9B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w:t>
            </w:r>
          </w:p>
        </w:tc>
        <w:tc>
          <w:tcPr>
            <w:tcW w:w="5961" w:type="dxa"/>
            <w:vMerge w:val="restart"/>
            <w:shd w:val="clear" w:color="000000" w:fill="FFFFFF"/>
            <w:vAlign w:val="center"/>
            <w:hideMark/>
          </w:tcPr>
          <w:p w14:paraId="4D1BEB3F"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Առկա</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քանդում</w:t>
            </w:r>
            <w:proofErr w:type="spellEnd"/>
            <w:r w:rsidRPr="003A3C19">
              <w:rPr>
                <w:rFonts w:ascii="Arial Armenian" w:hAnsi="Arial Armenian" w:cs="Arial"/>
                <w:color w:val="000000" w:themeColor="text1"/>
                <w:sz w:val="16"/>
                <w:szCs w:val="16"/>
                <w:lang w:eastAsia="ru-RU"/>
              </w:rPr>
              <w:t>/</w:t>
            </w:r>
            <w:proofErr w:type="spellStart"/>
            <w:r w:rsidRPr="003A3C19">
              <w:rPr>
                <w:rFonts w:ascii="Arial" w:hAnsi="Arial" w:cs="Arial"/>
                <w:color w:val="000000" w:themeColor="text1"/>
                <w:sz w:val="16"/>
                <w:szCs w:val="16"/>
                <w:lang w:eastAsia="ru-RU"/>
              </w:rPr>
              <w:t>մասնակի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զգույշությամբ</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նոր</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ե</w:t>
            </w:r>
            <w:r w:rsidRPr="003A3C19">
              <w:rPr>
                <w:rFonts w:ascii="Arial Armenian" w:hAnsi="Arial Armenian" w:cs="Arial"/>
                <w:color w:val="000000" w:themeColor="text1"/>
                <w:sz w:val="16"/>
                <w:szCs w:val="16"/>
                <w:lang w:eastAsia="ru-RU"/>
              </w:rPr>
              <w:t>/</w:t>
            </w:r>
            <w:r w:rsidRPr="003A3C19">
              <w:rPr>
                <w:rFonts w:ascii="Arial" w:hAnsi="Arial" w:cs="Arial"/>
                <w:color w:val="000000" w:themeColor="text1"/>
                <w:sz w:val="16"/>
                <w:szCs w:val="16"/>
                <w:lang w:eastAsia="ru-RU"/>
              </w:rPr>
              <w:t>բ</w:t>
            </w:r>
            <w:r w:rsidRPr="003A3C19">
              <w:rPr>
                <w:rFonts w:ascii="Arial Armenian" w:hAnsi="Arial Armenian" w:cs="Arial"/>
                <w:color w:val="000000" w:themeColor="text1"/>
                <w:sz w:val="16"/>
                <w:szCs w:val="16"/>
                <w:lang w:eastAsia="ru-RU"/>
              </w:rPr>
              <w:t>-</w:t>
            </w:r>
            <w:proofErr w:type="spellStart"/>
            <w:r w:rsidRPr="003A3C19">
              <w:rPr>
                <w:rFonts w:ascii="Arial" w:hAnsi="Arial" w:cs="Arial"/>
                <w:color w:val="000000" w:themeColor="text1"/>
                <w:sz w:val="16"/>
                <w:szCs w:val="16"/>
                <w:lang w:eastAsia="ru-RU"/>
              </w:rPr>
              <w:t>յա</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հենապատով</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ուժեղացման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համար</w:t>
            </w:r>
            <w:proofErr w:type="spellEnd"/>
          </w:p>
        </w:tc>
        <w:tc>
          <w:tcPr>
            <w:tcW w:w="590" w:type="dxa"/>
            <w:vMerge w:val="restart"/>
            <w:shd w:val="clear" w:color="000000" w:fill="FFFFFF"/>
            <w:vAlign w:val="center"/>
            <w:hideMark/>
          </w:tcPr>
          <w:p w14:paraId="431CA39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3CBC60D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13,40</w:t>
            </w:r>
          </w:p>
        </w:tc>
        <w:tc>
          <w:tcPr>
            <w:tcW w:w="894" w:type="dxa"/>
            <w:vMerge w:val="restart"/>
            <w:shd w:val="clear" w:color="000000" w:fill="FFFFFF"/>
            <w:noWrap/>
            <w:vAlign w:val="center"/>
            <w:hideMark/>
          </w:tcPr>
          <w:p w14:paraId="21DC36E1"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1,23</w:t>
            </w:r>
          </w:p>
        </w:tc>
        <w:tc>
          <w:tcPr>
            <w:tcW w:w="1007" w:type="dxa"/>
            <w:vMerge w:val="restart"/>
            <w:shd w:val="clear" w:color="000000" w:fill="FFFFFF"/>
            <w:noWrap/>
            <w:vAlign w:val="center"/>
            <w:hideMark/>
          </w:tcPr>
          <w:p w14:paraId="18322B9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16,44</w:t>
            </w:r>
          </w:p>
        </w:tc>
      </w:tr>
      <w:tr w:rsidR="00782E4C" w:rsidRPr="003A3C19" w14:paraId="72E524C9" w14:textId="77777777" w:rsidTr="00782E4C">
        <w:trPr>
          <w:trHeight w:val="507"/>
          <w:jc w:val="center"/>
        </w:trPr>
        <w:tc>
          <w:tcPr>
            <w:tcW w:w="448" w:type="dxa"/>
            <w:vMerge/>
            <w:vAlign w:val="center"/>
            <w:hideMark/>
          </w:tcPr>
          <w:p w14:paraId="71343F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832EB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FA51C0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C31B6E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A436F4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810ADB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6449F6C" w14:textId="77777777" w:rsidTr="00782E4C">
        <w:trPr>
          <w:trHeight w:val="507"/>
          <w:jc w:val="center"/>
        </w:trPr>
        <w:tc>
          <w:tcPr>
            <w:tcW w:w="448" w:type="dxa"/>
            <w:vMerge/>
            <w:vAlign w:val="center"/>
            <w:hideMark/>
          </w:tcPr>
          <w:p w14:paraId="5BC135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E1BE0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E7AA6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260B27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2AB904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CB59E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E65D9A5" w14:textId="77777777" w:rsidTr="00782E4C">
        <w:trPr>
          <w:trHeight w:val="507"/>
          <w:jc w:val="center"/>
        </w:trPr>
        <w:tc>
          <w:tcPr>
            <w:tcW w:w="448" w:type="dxa"/>
            <w:vMerge/>
            <w:vAlign w:val="center"/>
            <w:hideMark/>
          </w:tcPr>
          <w:p w14:paraId="41A4EE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F5A4B6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60C20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A4AF6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8E82E7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E4C40F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1ADF4BD" w14:textId="77777777" w:rsidTr="00782E4C">
        <w:trPr>
          <w:trHeight w:val="507"/>
          <w:jc w:val="center"/>
        </w:trPr>
        <w:tc>
          <w:tcPr>
            <w:tcW w:w="448" w:type="dxa"/>
            <w:vMerge w:val="restart"/>
            <w:shd w:val="clear" w:color="000000" w:fill="FFFFFF"/>
            <w:noWrap/>
            <w:vAlign w:val="center"/>
            <w:hideMark/>
          </w:tcPr>
          <w:p w14:paraId="745B371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w:t>
            </w:r>
          </w:p>
        </w:tc>
        <w:tc>
          <w:tcPr>
            <w:tcW w:w="5961" w:type="dxa"/>
            <w:vMerge w:val="restart"/>
            <w:shd w:val="clear" w:color="000000" w:fill="FFFFFF"/>
            <w:vAlign w:val="center"/>
            <w:hideMark/>
          </w:tcPr>
          <w:p w14:paraId="6A5DC812"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Բետոնյա</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պատերի</w:t>
            </w:r>
            <w:proofErr w:type="spellEnd"/>
            <w:r w:rsidRPr="003A3C19">
              <w:rPr>
                <w:rFonts w:ascii="Arial Armenian" w:hAnsi="Arial Armenian" w:cs="Arial"/>
                <w:color w:val="000000" w:themeColor="text1"/>
                <w:sz w:val="16"/>
                <w:szCs w:val="16"/>
                <w:lang w:eastAsia="ru-RU"/>
              </w:rPr>
              <w:t xml:space="preserve"> </w:t>
            </w:r>
            <w:r w:rsidRPr="003A3C19">
              <w:rPr>
                <w:rFonts w:ascii="Arial" w:hAnsi="Arial" w:cs="Arial"/>
                <w:color w:val="000000" w:themeColor="text1"/>
                <w:sz w:val="16"/>
                <w:szCs w:val="16"/>
                <w:lang w:eastAsia="ru-RU"/>
              </w:rPr>
              <w:t>և</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հենապատերի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քանդում</w:t>
            </w:r>
            <w:proofErr w:type="spellEnd"/>
          </w:p>
        </w:tc>
        <w:tc>
          <w:tcPr>
            <w:tcW w:w="590" w:type="dxa"/>
            <w:vMerge w:val="restart"/>
            <w:shd w:val="clear" w:color="000000" w:fill="FFFFFF"/>
            <w:vAlign w:val="center"/>
            <w:hideMark/>
          </w:tcPr>
          <w:p w14:paraId="2AD13C7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809B0F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3,90</w:t>
            </w:r>
          </w:p>
        </w:tc>
        <w:tc>
          <w:tcPr>
            <w:tcW w:w="894" w:type="dxa"/>
            <w:vMerge w:val="restart"/>
            <w:shd w:val="clear" w:color="000000" w:fill="FFFFFF"/>
            <w:noWrap/>
            <w:vAlign w:val="center"/>
            <w:hideMark/>
          </w:tcPr>
          <w:p w14:paraId="66D5F63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26,59</w:t>
            </w:r>
          </w:p>
        </w:tc>
        <w:tc>
          <w:tcPr>
            <w:tcW w:w="1007" w:type="dxa"/>
            <w:vMerge w:val="restart"/>
            <w:shd w:val="clear" w:color="000000" w:fill="FFFFFF"/>
            <w:noWrap/>
            <w:vAlign w:val="center"/>
            <w:hideMark/>
          </w:tcPr>
          <w:p w14:paraId="3953DF6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103,69</w:t>
            </w:r>
          </w:p>
        </w:tc>
      </w:tr>
      <w:tr w:rsidR="00782E4C" w:rsidRPr="003A3C19" w14:paraId="623FD6A2" w14:textId="77777777" w:rsidTr="00782E4C">
        <w:trPr>
          <w:trHeight w:val="507"/>
          <w:jc w:val="center"/>
        </w:trPr>
        <w:tc>
          <w:tcPr>
            <w:tcW w:w="448" w:type="dxa"/>
            <w:vMerge/>
            <w:vAlign w:val="center"/>
            <w:hideMark/>
          </w:tcPr>
          <w:p w14:paraId="6992E8B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3F6066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0605C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B87F9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003C36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B6B664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A1B81D1" w14:textId="77777777" w:rsidTr="00782E4C">
        <w:trPr>
          <w:trHeight w:val="507"/>
          <w:jc w:val="center"/>
        </w:trPr>
        <w:tc>
          <w:tcPr>
            <w:tcW w:w="448" w:type="dxa"/>
            <w:vMerge/>
            <w:vAlign w:val="center"/>
            <w:hideMark/>
          </w:tcPr>
          <w:p w14:paraId="4619F61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D01D5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A6D20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78D9C6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EB5AF4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B11EF7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006019D" w14:textId="77777777" w:rsidTr="00782E4C">
        <w:trPr>
          <w:trHeight w:val="507"/>
          <w:jc w:val="center"/>
        </w:trPr>
        <w:tc>
          <w:tcPr>
            <w:tcW w:w="448" w:type="dxa"/>
            <w:vMerge/>
            <w:vAlign w:val="center"/>
            <w:hideMark/>
          </w:tcPr>
          <w:p w14:paraId="4C4FF8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2FD54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BB0607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8728B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D5BC3A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46D4BE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AF9D780" w14:textId="77777777" w:rsidTr="00782E4C">
        <w:trPr>
          <w:trHeight w:val="507"/>
          <w:jc w:val="center"/>
        </w:trPr>
        <w:tc>
          <w:tcPr>
            <w:tcW w:w="448" w:type="dxa"/>
            <w:vMerge w:val="restart"/>
            <w:shd w:val="clear" w:color="000000" w:fill="FFFFFF"/>
            <w:noWrap/>
            <w:vAlign w:val="center"/>
            <w:hideMark/>
          </w:tcPr>
          <w:p w14:paraId="5178A0F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w:t>
            </w:r>
          </w:p>
        </w:tc>
        <w:tc>
          <w:tcPr>
            <w:tcW w:w="5961" w:type="dxa"/>
            <w:vMerge w:val="restart"/>
            <w:shd w:val="clear" w:color="000000" w:fill="FFFFFF"/>
            <w:vAlign w:val="center"/>
            <w:hideMark/>
          </w:tcPr>
          <w:p w14:paraId="1BC37DF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w:hAnsi="Arial" w:cs="Arial"/>
                <w:color w:val="000000" w:themeColor="text1"/>
                <w:sz w:val="16"/>
                <w:szCs w:val="16"/>
                <w:lang w:eastAsia="ru-RU"/>
              </w:rPr>
              <w:t>Մ</w:t>
            </w:r>
            <w:r w:rsidRPr="003A3C19">
              <w:rPr>
                <w:rFonts w:ascii="Arial Armenian" w:hAnsi="Arial Armenian" w:cs="Arial Armenian"/>
                <w:color w:val="000000" w:themeColor="text1"/>
                <w:sz w:val="16"/>
                <w:szCs w:val="16"/>
                <w:lang w:eastAsia="ru-RU"/>
              </w:rPr>
              <w:t>»ï³Õ³Ï³Ý</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ËáÕáí³Ï</w:t>
            </w:r>
            <w:r w:rsidRPr="003A3C19">
              <w:rPr>
                <w:rFonts w:ascii="Arial" w:hAnsi="Arial" w:cs="Arial"/>
                <w:color w:val="000000" w:themeColor="text1"/>
                <w:sz w:val="16"/>
                <w:szCs w:val="16"/>
                <w:lang w:eastAsia="ru-RU"/>
              </w:rPr>
              <w:t>ների</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³å³ÙáÝï³ÅáõÙ</w:t>
            </w:r>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35C457F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type="page"/>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486F02B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104,0</w:t>
            </w:r>
          </w:p>
        </w:tc>
        <w:tc>
          <w:tcPr>
            <w:tcW w:w="894" w:type="dxa"/>
            <w:vMerge w:val="restart"/>
            <w:shd w:val="clear" w:color="000000" w:fill="FFFFFF"/>
            <w:noWrap/>
            <w:vAlign w:val="center"/>
            <w:hideMark/>
          </w:tcPr>
          <w:p w14:paraId="65C7B62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0,39</w:t>
            </w:r>
          </w:p>
        </w:tc>
        <w:tc>
          <w:tcPr>
            <w:tcW w:w="1007" w:type="dxa"/>
            <w:vMerge w:val="restart"/>
            <w:shd w:val="clear" w:color="000000" w:fill="FFFFFF"/>
            <w:noWrap/>
            <w:vAlign w:val="center"/>
            <w:hideMark/>
          </w:tcPr>
          <w:p w14:paraId="39A35B7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40,51</w:t>
            </w:r>
          </w:p>
        </w:tc>
      </w:tr>
      <w:tr w:rsidR="00782E4C" w:rsidRPr="003A3C19" w14:paraId="01E995A2" w14:textId="77777777" w:rsidTr="00782E4C">
        <w:trPr>
          <w:trHeight w:val="507"/>
          <w:jc w:val="center"/>
        </w:trPr>
        <w:tc>
          <w:tcPr>
            <w:tcW w:w="448" w:type="dxa"/>
            <w:vMerge/>
            <w:vAlign w:val="center"/>
            <w:hideMark/>
          </w:tcPr>
          <w:p w14:paraId="6DCD24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1FCB0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605BB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4FB77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E1C120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5EC363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CB62CE7" w14:textId="77777777" w:rsidTr="00782E4C">
        <w:trPr>
          <w:trHeight w:val="507"/>
          <w:jc w:val="center"/>
        </w:trPr>
        <w:tc>
          <w:tcPr>
            <w:tcW w:w="448" w:type="dxa"/>
            <w:vMerge/>
            <w:vAlign w:val="center"/>
            <w:hideMark/>
          </w:tcPr>
          <w:p w14:paraId="791E28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5109F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9D391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47720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9363F0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11C7B6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A5FA785" w14:textId="77777777" w:rsidTr="00782E4C">
        <w:trPr>
          <w:trHeight w:val="507"/>
          <w:jc w:val="center"/>
        </w:trPr>
        <w:tc>
          <w:tcPr>
            <w:tcW w:w="448" w:type="dxa"/>
            <w:vMerge/>
            <w:vAlign w:val="center"/>
            <w:hideMark/>
          </w:tcPr>
          <w:p w14:paraId="13E56C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385976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70F5E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3AC4B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3CAF20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BB3C37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39B1CD5" w14:textId="77777777" w:rsidTr="00782E4C">
        <w:trPr>
          <w:trHeight w:val="507"/>
          <w:jc w:val="center"/>
        </w:trPr>
        <w:tc>
          <w:tcPr>
            <w:tcW w:w="448" w:type="dxa"/>
            <w:vMerge w:val="restart"/>
            <w:shd w:val="clear" w:color="000000" w:fill="FFFFFF"/>
            <w:noWrap/>
            <w:vAlign w:val="center"/>
            <w:hideMark/>
          </w:tcPr>
          <w:p w14:paraId="62AA5EA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w:t>
            </w:r>
          </w:p>
        </w:tc>
        <w:tc>
          <w:tcPr>
            <w:tcW w:w="5961" w:type="dxa"/>
            <w:vMerge w:val="restart"/>
            <w:shd w:val="clear" w:color="000000" w:fill="FFFFFF"/>
            <w:vAlign w:val="center"/>
            <w:hideMark/>
          </w:tcPr>
          <w:p w14:paraId="3CFCFAA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ÞÇÝ. ³ÕµÇ Ñ³í³ùáõÙ, µ³ñÓáõÙ ÇÝùÝ³Ã³÷»ñÇ íñ³ »õ ï»Õ³÷áËáõÙ 13ÏÙ</w:t>
            </w:r>
          </w:p>
        </w:tc>
        <w:tc>
          <w:tcPr>
            <w:tcW w:w="590" w:type="dxa"/>
            <w:vMerge w:val="restart"/>
            <w:shd w:val="clear" w:color="000000" w:fill="FFFFFF"/>
            <w:vAlign w:val="center"/>
            <w:hideMark/>
          </w:tcPr>
          <w:p w14:paraId="5028293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FC2E3D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377,52</w:t>
            </w:r>
          </w:p>
        </w:tc>
        <w:tc>
          <w:tcPr>
            <w:tcW w:w="894" w:type="dxa"/>
            <w:vMerge w:val="restart"/>
            <w:shd w:val="clear" w:color="000000" w:fill="FFFFFF"/>
            <w:noWrap/>
            <w:vAlign w:val="center"/>
            <w:hideMark/>
          </w:tcPr>
          <w:p w14:paraId="62AAE73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4,67</w:t>
            </w:r>
          </w:p>
        </w:tc>
        <w:tc>
          <w:tcPr>
            <w:tcW w:w="1007" w:type="dxa"/>
            <w:vMerge w:val="restart"/>
            <w:shd w:val="clear" w:color="000000" w:fill="FFFFFF"/>
            <w:noWrap/>
            <w:vAlign w:val="center"/>
            <w:hideMark/>
          </w:tcPr>
          <w:p w14:paraId="517654A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1762,55</w:t>
            </w:r>
          </w:p>
        </w:tc>
      </w:tr>
      <w:tr w:rsidR="00782E4C" w:rsidRPr="003A3C19" w14:paraId="684038E7" w14:textId="77777777" w:rsidTr="00782E4C">
        <w:trPr>
          <w:trHeight w:val="507"/>
          <w:jc w:val="center"/>
        </w:trPr>
        <w:tc>
          <w:tcPr>
            <w:tcW w:w="448" w:type="dxa"/>
            <w:vMerge/>
            <w:vAlign w:val="center"/>
            <w:hideMark/>
          </w:tcPr>
          <w:p w14:paraId="30ADE2C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9E0FBF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72F74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2A63A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E21673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280F4E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45FAD8D" w14:textId="77777777" w:rsidTr="00782E4C">
        <w:trPr>
          <w:trHeight w:val="507"/>
          <w:jc w:val="center"/>
        </w:trPr>
        <w:tc>
          <w:tcPr>
            <w:tcW w:w="448" w:type="dxa"/>
            <w:vMerge/>
            <w:vAlign w:val="center"/>
            <w:hideMark/>
          </w:tcPr>
          <w:p w14:paraId="02D3E0D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56579A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0F935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37D5F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BCA429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969369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EE131F8" w14:textId="77777777" w:rsidTr="00782E4C">
        <w:trPr>
          <w:trHeight w:val="507"/>
          <w:jc w:val="center"/>
        </w:trPr>
        <w:tc>
          <w:tcPr>
            <w:tcW w:w="448" w:type="dxa"/>
            <w:vMerge/>
            <w:vAlign w:val="center"/>
            <w:hideMark/>
          </w:tcPr>
          <w:p w14:paraId="3591AF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0FDDAF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5C6C5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5850C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C37CD9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3D6B4C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BEB1110" w14:textId="77777777" w:rsidTr="00782E4C">
        <w:trPr>
          <w:trHeight w:val="507"/>
          <w:jc w:val="center"/>
        </w:trPr>
        <w:tc>
          <w:tcPr>
            <w:tcW w:w="448" w:type="dxa"/>
            <w:vMerge w:val="restart"/>
            <w:shd w:val="clear" w:color="000000" w:fill="DCE6F1"/>
            <w:noWrap/>
            <w:vAlign w:val="center"/>
            <w:hideMark/>
          </w:tcPr>
          <w:p w14:paraId="6046D97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1911E3C1"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5E5B33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6BC2BF6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2934F2E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6F56B1AC"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2415,62</w:t>
            </w:r>
          </w:p>
        </w:tc>
      </w:tr>
      <w:tr w:rsidR="00782E4C" w:rsidRPr="003A3C19" w14:paraId="4C8DB971" w14:textId="77777777" w:rsidTr="00782E4C">
        <w:trPr>
          <w:trHeight w:val="507"/>
          <w:jc w:val="center"/>
        </w:trPr>
        <w:tc>
          <w:tcPr>
            <w:tcW w:w="448" w:type="dxa"/>
            <w:vMerge/>
            <w:vAlign w:val="center"/>
            <w:hideMark/>
          </w:tcPr>
          <w:p w14:paraId="33FA7D2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B9F77F7"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1FCA06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474295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763996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3018665"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4017CA72" w14:textId="77777777" w:rsidTr="00782E4C">
        <w:trPr>
          <w:trHeight w:val="507"/>
          <w:jc w:val="center"/>
        </w:trPr>
        <w:tc>
          <w:tcPr>
            <w:tcW w:w="448" w:type="dxa"/>
            <w:vMerge/>
            <w:vAlign w:val="center"/>
            <w:hideMark/>
          </w:tcPr>
          <w:p w14:paraId="740FFB5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42A29E6"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009628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A0AA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DACB7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60099C3"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33F63492" w14:textId="77777777" w:rsidTr="00782E4C">
        <w:trPr>
          <w:trHeight w:val="507"/>
          <w:jc w:val="center"/>
        </w:trPr>
        <w:tc>
          <w:tcPr>
            <w:tcW w:w="448" w:type="dxa"/>
            <w:vMerge/>
            <w:vAlign w:val="center"/>
            <w:hideMark/>
          </w:tcPr>
          <w:p w14:paraId="6BBE53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FA497C1"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85ED0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6470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04C87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2F4C9F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C9FBA03" w14:textId="77777777" w:rsidTr="00782E4C">
        <w:trPr>
          <w:trHeight w:val="507"/>
          <w:jc w:val="center"/>
        </w:trPr>
        <w:tc>
          <w:tcPr>
            <w:tcW w:w="448" w:type="dxa"/>
            <w:vMerge w:val="restart"/>
            <w:shd w:val="clear" w:color="000000" w:fill="DCE6F1"/>
            <w:noWrap/>
            <w:vAlign w:val="center"/>
            <w:hideMark/>
          </w:tcPr>
          <w:p w14:paraId="074BA5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7C17E407"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3B93CE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3075AF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2DEA73B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1666B0F7"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13,30%</w:t>
            </w:r>
          </w:p>
        </w:tc>
      </w:tr>
      <w:tr w:rsidR="00782E4C" w:rsidRPr="003A3C19" w14:paraId="4FE7255C" w14:textId="77777777" w:rsidTr="00782E4C">
        <w:trPr>
          <w:trHeight w:val="507"/>
          <w:jc w:val="center"/>
        </w:trPr>
        <w:tc>
          <w:tcPr>
            <w:tcW w:w="448" w:type="dxa"/>
            <w:vMerge/>
            <w:vAlign w:val="center"/>
            <w:hideMark/>
          </w:tcPr>
          <w:p w14:paraId="16AFED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635C91E"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08716A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20BB77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68A96C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DC7AA8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6012BC32" w14:textId="77777777" w:rsidTr="00782E4C">
        <w:trPr>
          <w:trHeight w:val="507"/>
          <w:jc w:val="center"/>
        </w:trPr>
        <w:tc>
          <w:tcPr>
            <w:tcW w:w="448" w:type="dxa"/>
            <w:vMerge/>
            <w:vAlign w:val="center"/>
            <w:hideMark/>
          </w:tcPr>
          <w:p w14:paraId="71912C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963963D"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2C8787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5C0A4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402F4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069A604"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258B8810" w14:textId="77777777" w:rsidTr="00782E4C">
        <w:trPr>
          <w:trHeight w:val="507"/>
          <w:jc w:val="center"/>
        </w:trPr>
        <w:tc>
          <w:tcPr>
            <w:tcW w:w="448" w:type="dxa"/>
            <w:vMerge/>
            <w:vAlign w:val="center"/>
            <w:hideMark/>
          </w:tcPr>
          <w:p w14:paraId="49CAB4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0838F33"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52194C4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F9014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57C41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AE09A48"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556A5FFF" w14:textId="77777777" w:rsidTr="00782E4C">
        <w:trPr>
          <w:trHeight w:val="507"/>
          <w:jc w:val="center"/>
        </w:trPr>
        <w:tc>
          <w:tcPr>
            <w:tcW w:w="448" w:type="dxa"/>
            <w:vMerge w:val="restart"/>
            <w:shd w:val="clear" w:color="000000" w:fill="FFFFFF"/>
            <w:noWrap/>
            <w:vAlign w:val="center"/>
            <w:hideMark/>
          </w:tcPr>
          <w:p w14:paraId="74EF81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2342A56D"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r w:rsidRPr="003A3C19">
              <w:rPr>
                <w:rFonts w:ascii="Arial Armenian" w:hAnsi="Arial Armenian" w:cs="Arial"/>
                <w:b/>
                <w:bCs/>
                <w:color w:val="000000" w:themeColor="text1"/>
                <w:sz w:val="16"/>
                <w:szCs w:val="16"/>
                <w:u w:val="single"/>
                <w:lang w:eastAsia="ru-RU"/>
              </w:rPr>
              <w:t>Î³éáõóáÕ³Ï³Ý ³ßË³ï³ÝùÝ»ñ</w:t>
            </w:r>
          </w:p>
        </w:tc>
        <w:tc>
          <w:tcPr>
            <w:tcW w:w="590" w:type="dxa"/>
            <w:vMerge w:val="restart"/>
            <w:shd w:val="clear" w:color="000000" w:fill="FFFFFF"/>
            <w:noWrap/>
            <w:vAlign w:val="center"/>
            <w:hideMark/>
          </w:tcPr>
          <w:p w14:paraId="4ED11B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4729C21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2808E36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7807919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95E3365" w14:textId="77777777" w:rsidTr="00782E4C">
        <w:trPr>
          <w:trHeight w:val="507"/>
          <w:jc w:val="center"/>
        </w:trPr>
        <w:tc>
          <w:tcPr>
            <w:tcW w:w="448" w:type="dxa"/>
            <w:vMerge/>
            <w:vAlign w:val="center"/>
            <w:hideMark/>
          </w:tcPr>
          <w:p w14:paraId="6CF18E6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9F009CA"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58B449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76ADEF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9F769F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3A9EFB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B0E0A44" w14:textId="77777777" w:rsidTr="00782E4C">
        <w:trPr>
          <w:trHeight w:val="507"/>
          <w:jc w:val="center"/>
        </w:trPr>
        <w:tc>
          <w:tcPr>
            <w:tcW w:w="448" w:type="dxa"/>
            <w:vMerge/>
            <w:vAlign w:val="center"/>
            <w:hideMark/>
          </w:tcPr>
          <w:p w14:paraId="3DE6837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F4DEA35"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7B1ED0C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83BBD0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6D0916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A6836E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1296723" w14:textId="77777777" w:rsidTr="00782E4C">
        <w:trPr>
          <w:trHeight w:val="507"/>
          <w:jc w:val="center"/>
        </w:trPr>
        <w:tc>
          <w:tcPr>
            <w:tcW w:w="448" w:type="dxa"/>
            <w:vMerge/>
            <w:vAlign w:val="center"/>
            <w:hideMark/>
          </w:tcPr>
          <w:p w14:paraId="54AC92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8A2E86"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7F27C48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3AABC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81E496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F3D46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9129E78" w14:textId="77777777" w:rsidTr="00782E4C">
        <w:trPr>
          <w:trHeight w:val="507"/>
          <w:jc w:val="center"/>
        </w:trPr>
        <w:tc>
          <w:tcPr>
            <w:tcW w:w="448" w:type="dxa"/>
            <w:vMerge w:val="restart"/>
            <w:shd w:val="clear" w:color="000000" w:fill="FFFFFF"/>
            <w:noWrap/>
            <w:vAlign w:val="center"/>
            <w:hideMark/>
          </w:tcPr>
          <w:p w14:paraId="1C66883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2483E83E"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roofErr w:type="spellStart"/>
            <w:r w:rsidRPr="003A3C19">
              <w:rPr>
                <w:rFonts w:ascii="Arial" w:hAnsi="Arial" w:cs="Arial"/>
                <w:b/>
                <w:bCs/>
                <w:color w:val="000000" w:themeColor="text1"/>
                <w:sz w:val="16"/>
                <w:szCs w:val="16"/>
                <w:u w:val="single"/>
                <w:lang w:eastAsia="ru-RU"/>
              </w:rPr>
              <w:t>Նոր</w:t>
            </w:r>
            <w:proofErr w:type="spellEnd"/>
            <w:r w:rsidRPr="003A3C19">
              <w:rPr>
                <w:rFonts w:ascii="Arial Armenian" w:hAnsi="Arial Armenian" w:cs="Arial"/>
                <w:b/>
                <w:bCs/>
                <w:color w:val="000000" w:themeColor="text1"/>
                <w:sz w:val="16"/>
                <w:szCs w:val="16"/>
                <w:u w:val="single"/>
                <w:lang w:eastAsia="ru-RU"/>
              </w:rPr>
              <w:t xml:space="preserve"> </w:t>
            </w:r>
            <w:r w:rsidRPr="003A3C19">
              <w:rPr>
                <w:rFonts w:ascii="Arial" w:hAnsi="Arial" w:cs="Arial"/>
                <w:b/>
                <w:bCs/>
                <w:color w:val="000000" w:themeColor="text1"/>
                <w:sz w:val="16"/>
                <w:szCs w:val="16"/>
                <w:u w:val="single"/>
                <w:lang w:eastAsia="ru-RU"/>
              </w:rPr>
              <w:t>ե</w:t>
            </w:r>
            <w:r w:rsidRPr="003A3C19">
              <w:rPr>
                <w:rFonts w:ascii="Arial Armenian" w:hAnsi="Arial Armenian" w:cs="Arial"/>
                <w:b/>
                <w:bCs/>
                <w:color w:val="000000" w:themeColor="text1"/>
                <w:sz w:val="16"/>
                <w:szCs w:val="16"/>
                <w:u w:val="single"/>
                <w:lang w:eastAsia="ru-RU"/>
              </w:rPr>
              <w:t>/</w:t>
            </w:r>
            <w:proofErr w:type="spellStart"/>
            <w:r w:rsidRPr="003A3C19">
              <w:rPr>
                <w:rFonts w:ascii="Arial" w:hAnsi="Arial" w:cs="Arial"/>
                <w:b/>
                <w:bCs/>
                <w:color w:val="000000" w:themeColor="text1"/>
                <w:sz w:val="16"/>
                <w:szCs w:val="16"/>
                <w:u w:val="single"/>
                <w:lang w:eastAsia="ru-RU"/>
              </w:rPr>
              <w:t>բետոնյա</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հենապատ</w:t>
            </w:r>
            <w:proofErr w:type="spellEnd"/>
            <w:r w:rsidRPr="003A3C19">
              <w:rPr>
                <w:rFonts w:ascii="Arial Armenian" w:hAnsi="Arial Armenian" w:cs="Arial"/>
                <w:b/>
                <w:bCs/>
                <w:color w:val="000000" w:themeColor="text1"/>
                <w:sz w:val="16"/>
                <w:szCs w:val="16"/>
                <w:u w:val="single"/>
                <w:lang w:eastAsia="ru-RU"/>
              </w:rPr>
              <w:br/>
              <w:t>h=1.2</w:t>
            </w:r>
            <w:r w:rsidRPr="003A3C19">
              <w:rPr>
                <w:rFonts w:ascii="Arial" w:hAnsi="Arial" w:cs="Arial"/>
                <w:b/>
                <w:bCs/>
                <w:color w:val="000000" w:themeColor="text1"/>
                <w:sz w:val="16"/>
                <w:szCs w:val="16"/>
                <w:u w:val="single"/>
                <w:lang w:eastAsia="ru-RU"/>
              </w:rPr>
              <w:t>մ</w:t>
            </w:r>
          </w:p>
        </w:tc>
        <w:tc>
          <w:tcPr>
            <w:tcW w:w="590" w:type="dxa"/>
            <w:vMerge w:val="restart"/>
            <w:shd w:val="clear" w:color="000000" w:fill="FFFFFF"/>
            <w:noWrap/>
            <w:vAlign w:val="center"/>
            <w:hideMark/>
          </w:tcPr>
          <w:p w14:paraId="737152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5D7A29F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32A800A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722DFB6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2DFA7C1" w14:textId="77777777" w:rsidTr="00782E4C">
        <w:trPr>
          <w:trHeight w:val="507"/>
          <w:jc w:val="center"/>
        </w:trPr>
        <w:tc>
          <w:tcPr>
            <w:tcW w:w="448" w:type="dxa"/>
            <w:vMerge/>
            <w:vAlign w:val="center"/>
            <w:hideMark/>
          </w:tcPr>
          <w:p w14:paraId="0A564B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BA586CE"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0831563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C468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4FBE3C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E5D785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1CB6F95" w14:textId="77777777" w:rsidTr="00782E4C">
        <w:trPr>
          <w:trHeight w:val="507"/>
          <w:jc w:val="center"/>
        </w:trPr>
        <w:tc>
          <w:tcPr>
            <w:tcW w:w="448" w:type="dxa"/>
            <w:vMerge/>
            <w:vAlign w:val="center"/>
            <w:hideMark/>
          </w:tcPr>
          <w:p w14:paraId="39338FD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A215D09"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3CFACB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C5A23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9204DE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75A646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1F79BFA" w14:textId="77777777" w:rsidTr="00782E4C">
        <w:trPr>
          <w:trHeight w:val="507"/>
          <w:jc w:val="center"/>
        </w:trPr>
        <w:tc>
          <w:tcPr>
            <w:tcW w:w="448" w:type="dxa"/>
            <w:vMerge/>
            <w:vAlign w:val="center"/>
            <w:hideMark/>
          </w:tcPr>
          <w:p w14:paraId="348473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854D2C9"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492747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2DDBC5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F8FA17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432F54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E19994A" w14:textId="77777777" w:rsidTr="00782E4C">
        <w:trPr>
          <w:trHeight w:val="507"/>
          <w:jc w:val="center"/>
        </w:trPr>
        <w:tc>
          <w:tcPr>
            <w:tcW w:w="448" w:type="dxa"/>
            <w:vMerge w:val="restart"/>
            <w:shd w:val="clear" w:color="000000" w:fill="FFFFFF"/>
            <w:noWrap/>
            <w:vAlign w:val="center"/>
            <w:hideMark/>
          </w:tcPr>
          <w:p w14:paraId="132785B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6E4254D0"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Գրունտի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մշակում</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մեխանիզմով</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ÏáÕ³ÉÇóùá</w:t>
            </w:r>
            <w:r w:rsidRPr="003A3C19">
              <w:rPr>
                <w:rFonts w:ascii="Arial Armenian" w:hAnsi="Arial Armenian" w:cs="Arial"/>
                <w:color w:val="000000" w:themeColor="text1"/>
                <w:sz w:val="16"/>
                <w:szCs w:val="16"/>
                <w:lang w:eastAsia="ru-RU"/>
              </w:rPr>
              <w:t>í</w:t>
            </w:r>
          </w:p>
        </w:tc>
        <w:tc>
          <w:tcPr>
            <w:tcW w:w="590" w:type="dxa"/>
            <w:vMerge w:val="restart"/>
            <w:shd w:val="clear" w:color="000000" w:fill="FFFFFF"/>
            <w:vAlign w:val="center"/>
            <w:hideMark/>
          </w:tcPr>
          <w:p w14:paraId="01BCA6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D48743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33</w:t>
            </w:r>
          </w:p>
        </w:tc>
        <w:tc>
          <w:tcPr>
            <w:tcW w:w="894" w:type="dxa"/>
            <w:vMerge w:val="restart"/>
            <w:shd w:val="clear" w:color="000000" w:fill="FFFFFF"/>
            <w:noWrap/>
            <w:vAlign w:val="center"/>
            <w:hideMark/>
          </w:tcPr>
          <w:p w14:paraId="1F9E4D2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0,65</w:t>
            </w:r>
          </w:p>
        </w:tc>
        <w:tc>
          <w:tcPr>
            <w:tcW w:w="1007" w:type="dxa"/>
            <w:vMerge w:val="restart"/>
            <w:shd w:val="clear" w:color="000000" w:fill="FFFFFF"/>
            <w:noWrap/>
            <w:vAlign w:val="center"/>
            <w:hideMark/>
          </w:tcPr>
          <w:p w14:paraId="17038BD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21,66</w:t>
            </w:r>
          </w:p>
        </w:tc>
      </w:tr>
      <w:tr w:rsidR="00782E4C" w:rsidRPr="003A3C19" w14:paraId="02825DC8" w14:textId="77777777" w:rsidTr="00782E4C">
        <w:trPr>
          <w:trHeight w:val="507"/>
          <w:jc w:val="center"/>
        </w:trPr>
        <w:tc>
          <w:tcPr>
            <w:tcW w:w="448" w:type="dxa"/>
            <w:vMerge/>
            <w:vAlign w:val="center"/>
            <w:hideMark/>
          </w:tcPr>
          <w:p w14:paraId="371A9D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312534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1122B6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118E3D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2EA8B5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AF19F8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31C9D38" w14:textId="77777777" w:rsidTr="00782E4C">
        <w:trPr>
          <w:trHeight w:val="507"/>
          <w:jc w:val="center"/>
        </w:trPr>
        <w:tc>
          <w:tcPr>
            <w:tcW w:w="448" w:type="dxa"/>
            <w:vMerge/>
            <w:vAlign w:val="center"/>
            <w:hideMark/>
          </w:tcPr>
          <w:p w14:paraId="5E5483A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B4C11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058F4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FA3550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8028F3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53D135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3C48047" w14:textId="77777777" w:rsidTr="00782E4C">
        <w:trPr>
          <w:trHeight w:val="507"/>
          <w:jc w:val="center"/>
        </w:trPr>
        <w:tc>
          <w:tcPr>
            <w:tcW w:w="448" w:type="dxa"/>
            <w:vMerge/>
            <w:vAlign w:val="center"/>
            <w:hideMark/>
          </w:tcPr>
          <w:p w14:paraId="6BC83D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E438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D648A5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51CBC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A7AFC1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B25CA0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854ADF9" w14:textId="77777777" w:rsidTr="00782E4C">
        <w:trPr>
          <w:trHeight w:val="507"/>
          <w:jc w:val="center"/>
        </w:trPr>
        <w:tc>
          <w:tcPr>
            <w:tcW w:w="448" w:type="dxa"/>
            <w:vMerge w:val="restart"/>
            <w:shd w:val="clear" w:color="000000" w:fill="FFFFFF"/>
            <w:noWrap/>
            <w:vAlign w:val="center"/>
            <w:hideMark/>
          </w:tcPr>
          <w:p w14:paraId="047A08C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58B04E41"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w:t>
            </w:r>
            <w:r w:rsidRPr="003A3C19">
              <w:rPr>
                <w:rFonts w:ascii="Arial Armenian" w:hAnsi="Arial Armenian" w:cs="Arial Armenian"/>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Ùß³ÏáõÙ </w:t>
            </w:r>
            <w:proofErr w:type="spellStart"/>
            <w:r w:rsidRPr="003A3C19">
              <w:rPr>
                <w:rFonts w:ascii="Arial Armenian" w:hAnsi="Arial Armenian" w:cs="Arial"/>
                <w:color w:val="000000" w:themeColor="text1"/>
                <w:sz w:val="16"/>
                <w:szCs w:val="16"/>
                <w:lang w:eastAsia="ru-RU"/>
              </w:rPr>
              <w:t>Ó»éùáí</w:t>
            </w:r>
            <w:proofErr w:type="spellEnd"/>
          </w:p>
        </w:tc>
        <w:tc>
          <w:tcPr>
            <w:tcW w:w="590" w:type="dxa"/>
            <w:vMerge w:val="restart"/>
            <w:shd w:val="clear" w:color="000000" w:fill="FFFFFF"/>
            <w:vAlign w:val="center"/>
            <w:hideMark/>
          </w:tcPr>
          <w:p w14:paraId="7EB6ECC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4AA66DF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894" w:type="dxa"/>
            <w:vMerge w:val="restart"/>
            <w:shd w:val="clear" w:color="000000" w:fill="FFFFFF"/>
            <w:noWrap/>
            <w:vAlign w:val="center"/>
            <w:hideMark/>
          </w:tcPr>
          <w:p w14:paraId="6DD5E80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3,31</w:t>
            </w:r>
          </w:p>
        </w:tc>
        <w:tc>
          <w:tcPr>
            <w:tcW w:w="1007" w:type="dxa"/>
            <w:vMerge w:val="restart"/>
            <w:shd w:val="clear" w:color="000000" w:fill="FFFFFF"/>
            <w:noWrap/>
            <w:vAlign w:val="center"/>
            <w:hideMark/>
          </w:tcPr>
          <w:p w14:paraId="42328CE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12,19</w:t>
            </w:r>
          </w:p>
        </w:tc>
      </w:tr>
      <w:tr w:rsidR="00782E4C" w:rsidRPr="003A3C19" w14:paraId="276D31BD" w14:textId="77777777" w:rsidTr="00782E4C">
        <w:trPr>
          <w:trHeight w:val="507"/>
          <w:jc w:val="center"/>
        </w:trPr>
        <w:tc>
          <w:tcPr>
            <w:tcW w:w="448" w:type="dxa"/>
            <w:vMerge/>
            <w:vAlign w:val="center"/>
            <w:hideMark/>
          </w:tcPr>
          <w:p w14:paraId="53A2EF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CC88E8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511A2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094A6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1BEA2F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97E902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2813DBC" w14:textId="77777777" w:rsidTr="00782E4C">
        <w:trPr>
          <w:trHeight w:val="507"/>
          <w:jc w:val="center"/>
        </w:trPr>
        <w:tc>
          <w:tcPr>
            <w:tcW w:w="448" w:type="dxa"/>
            <w:vMerge/>
            <w:vAlign w:val="center"/>
            <w:hideMark/>
          </w:tcPr>
          <w:p w14:paraId="2319E6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39A16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96966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99A66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090C44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C5FCD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C53F25" w14:textId="77777777" w:rsidTr="00782E4C">
        <w:trPr>
          <w:trHeight w:val="507"/>
          <w:jc w:val="center"/>
        </w:trPr>
        <w:tc>
          <w:tcPr>
            <w:tcW w:w="448" w:type="dxa"/>
            <w:vMerge/>
            <w:vAlign w:val="center"/>
            <w:hideMark/>
          </w:tcPr>
          <w:p w14:paraId="432A44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79AFE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01486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E86B9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18E298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5DC917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28863EF" w14:textId="77777777" w:rsidTr="00782E4C">
        <w:trPr>
          <w:trHeight w:val="507"/>
          <w:jc w:val="center"/>
        </w:trPr>
        <w:tc>
          <w:tcPr>
            <w:tcW w:w="448" w:type="dxa"/>
            <w:vMerge w:val="restart"/>
            <w:shd w:val="clear" w:color="000000" w:fill="FFFFFF"/>
            <w:noWrap/>
            <w:vAlign w:val="center"/>
            <w:hideMark/>
          </w:tcPr>
          <w:p w14:paraId="7F14622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4C05773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Ê×Ç </w:t>
            </w:r>
            <w:proofErr w:type="spellStart"/>
            <w:r w:rsidRPr="003A3C19">
              <w:rPr>
                <w:rFonts w:ascii="Arial" w:hAnsi="Arial" w:cs="Arial"/>
                <w:color w:val="000000" w:themeColor="text1"/>
                <w:sz w:val="16"/>
                <w:szCs w:val="16"/>
                <w:lang w:eastAsia="ru-RU"/>
              </w:rPr>
              <w:t>նախապատրաստական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շերտի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10</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p>
        </w:tc>
        <w:tc>
          <w:tcPr>
            <w:tcW w:w="590" w:type="dxa"/>
            <w:vMerge w:val="restart"/>
            <w:shd w:val="clear" w:color="000000" w:fill="FFFFFF"/>
            <w:vAlign w:val="center"/>
            <w:hideMark/>
          </w:tcPr>
          <w:p w14:paraId="08BB29C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0F3DDAD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2,52</w:t>
            </w:r>
          </w:p>
        </w:tc>
        <w:tc>
          <w:tcPr>
            <w:tcW w:w="894" w:type="dxa"/>
            <w:vMerge w:val="restart"/>
            <w:shd w:val="clear" w:color="000000" w:fill="FFFFFF"/>
            <w:noWrap/>
            <w:vAlign w:val="center"/>
            <w:hideMark/>
          </w:tcPr>
          <w:p w14:paraId="5300F1A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9,52</w:t>
            </w:r>
          </w:p>
        </w:tc>
        <w:tc>
          <w:tcPr>
            <w:tcW w:w="1007" w:type="dxa"/>
            <w:vMerge w:val="restart"/>
            <w:shd w:val="clear" w:color="000000" w:fill="FFFFFF"/>
            <w:noWrap/>
            <w:vAlign w:val="center"/>
            <w:hideMark/>
          </w:tcPr>
          <w:p w14:paraId="66443A9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24,00</w:t>
            </w:r>
          </w:p>
        </w:tc>
      </w:tr>
      <w:tr w:rsidR="00782E4C" w:rsidRPr="003A3C19" w14:paraId="6C3F2FD6" w14:textId="77777777" w:rsidTr="00782E4C">
        <w:trPr>
          <w:trHeight w:val="507"/>
          <w:jc w:val="center"/>
        </w:trPr>
        <w:tc>
          <w:tcPr>
            <w:tcW w:w="448" w:type="dxa"/>
            <w:vMerge/>
            <w:vAlign w:val="center"/>
            <w:hideMark/>
          </w:tcPr>
          <w:p w14:paraId="256EA0B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0176A1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D4E9CC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BE121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6C6C0B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1DB119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67C7931" w14:textId="77777777" w:rsidTr="00782E4C">
        <w:trPr>
          <w:trHeight w:val="507"/>
          <w:jc w:val="center"/>
        </w:trPr>
        <w:tc>
          <w:tcPr>
            <w:tcW w:w="448" w:type="dxa"/>
            <w:vMerge/>
            <w:vAlign w:val="center"/>
            <w:hideMark/>
          </w:tcPr>
          <w:p w14:paraId="4F1B1E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E6835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EC7B2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E12DC6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9D1E0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A94B8A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7C3E8F5" w14:textId="77777777" w:rsidTr="00782E4C">
        <w:trPr>
          <w:trHeight w:val="507"/>
          <w:jc w:val="center"/>
        </w:trPr>
        <w:tc>
          <w:tcPr>
            <w:tcW w:w="448" w:type="dxa"/>
            <w:vMerge/>
            <w:vAlign w:val="center"/>
            <w:hideMark/>
          </w:tcPr>
          <w:p w14:paraId="204232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68BDF6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F068A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902C5E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A6FB59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9741C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D22782C" w14:textId="77777777" w:rsidTr="00782E4C">
        <w:trPr>
          <w:trHeight w:val="507"/>
          <w:jc w:val="center"/>
        </w:trPr>
        <w:tc>
          <w:tcPr>
            <w:tcW w:w="448" w:type="dxa"/>
            <w:vMerge w:val="restart"/>
            <w:shd w:val="clear" w:color="000000" w:fill="FFFFFF"/>
            <w:noWrap/>
            <w:vAlign w:val="center"/>
            <w:hideMark/>
          </w:tcPr>
          <w:p w14:paraId="21CCBB2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5961" w:type="dxa"/>
            <w:vMerge w:val="restart"/>
            <w:shd w:val="clear" w:color="000000" w:fill="FFFFFF"/>
            <w:vAlign w:val="center"/>
            <w:hideMark/>
          </w:tcPr>
          <w:p w14:paraId="46355B5B"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Երկաթբետոնե</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հիմնային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հեծանների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B-20 </w:t>
            </w:r>
            <w:proofErr w:type="spellStart"/>
            <w:r w:rsidRPr="003A3C19">
              <w:rPr>
                <w:rFonts w:ascii="Arial" w:hAnsi="Arial" w:cs="Arial"/>
                <w:color w:val="000000" w:themeColor="text1"/>
                <w:sz w:val="16"/>
                <w:szCs w:val="16"/>
                <w:lang w:eastAsia="ru-RU"/>
              </w:rPr>
              <w:t>դասի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բետոնով</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color w:val="000000" w:themeColor="text1"/>
                <w:sz w:val="16"/>
                <w:szCs w:val="16"/>
                <w:lang w:eastAsia="ru-RU"/>
              </w:rPr>
              <w:br/>
              <w:t>20-40</w:t>
            </w:r>
            <w:r w:rsidRPr="003A3C19">
              <w:rPr>
                <w:rFonts w:ascii="Arial" w:hAnsi="Arial" w:cs="Arial"/>
                <w:color w:val="000000" w:themeColor="text1"/>
                <w:sz w:val="16"/>
                <w:szCs w:val="16"/>
                <w:lang w:eastAsia="ru-RU"/>
              </w:rPr>
              <w:t>մմ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չափաբաժնի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խիճով</w:t>
            </w:r>
            <w:proofErr w:type="spellEnd"/>
          </w:p>
        </w:tc>
        <w:tc>
          <w:tcPr>
            <w:tcW w:w="590" w:type="dxa"/>
            <w:vMerge w:val="restart"/>
            <w:shd w:val="clear" w:color="000000" w:fill="FFFFFF"/>
            <w:vAlign w:val="center"/>
            <w:hideMark/>
          </w:tcPr>
          <w:p w14:paraId="07FE79C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4892278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9,8</w:t>
            </w:r>
          </w:p>
        </w:tc>
        <w:tc>
          <w:tcPr>
            <w:tcW w:w="894" w:type="dxa"/>
            <w:vMerge w:val="restart"/>
            <w:shd w:val="clear" w:color="000000" w:fill="FFFFFF"/>
            <w:noWrap/>
            <w:vAlign w:val="center"/>
            <w:hideMark/>
          </w:tcPr>
          <w:p w14:paraId="2A0318E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85,67</w:t>
            </w:r>
          </w:p>
        </w:tc>
        <w:tc>
          <w:tcPr>
            <w:tcW w:w="1007" w:type="dxa"/>
            <w:vMerge w:val="restart"/>
            <w:shd w:val="clear" w:color="000000" w:fill="FFFFFF"/>
            <w:noWrap/>
            <w:vAlign w:val="center"/>
            <w:hideMark/>
          </w:tcPr>
          <w:p w14:paraId="53DFD60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839,55</w:t>
            </w:r>
          </w:p>
        </w:tc>
      </w:tr>
      <w:tr w:rsidR="00782E4C" w:rsidRPr="003A3C19" w14:paraId="43615EE4" w14:textId="77777777" w:rsidTr="00782E4C">
        <w:trPr>
          <w:trHeight w:val="507"/>
          <w:jc w:val="center"/>
        </w:trPr>
        <w:tc>
          <w:tcPr>
            <w:tcW w:w="448" w:type="dxa"/>
            <w:vMerge/>
            <w:vAlign w:val="center"/>
            <w:hideMark/>
          </w:tcPr>
          <w:p w14:paraId="3E69219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39EC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32C29E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04F950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813E8E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EDBDAB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5283F08" w14:textId="77777777" w:rsidTr="00782E4C">
        <w:trPr>
          <w:trHeight w:val="507"/>
          <w:jc w:val="center"/>
        </w:trPr>
        <w:tc>
          <w:tcPr>
            <w:tcW w:w="448" w:type="dxa"/>
            <w:vMerge/>
            <w:vAlign w:val="center"/>
            <w:hideMark/>
          </w:tcPr>
          <w:p w14:paraId="098219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F0DF1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06EB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589A9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D3FEC5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85A241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7F560E4" w14:textId="77777777" w:rsidTr="00782E4C">
        <w:trPr>
          <w:trHeight w:val="507"/>
          <w:jc w:val="center"/>
        </w:trPr>
        <w:tc>
          <w:tcPr>
            <w:tcW w:w="448" w:type="dxa"/>
            <w:vMerge/>
            <w:vAlign w:val="center"/>
            <w:hideMark/>
          </w:tcPr>
          <w:p w14:paraId="3406EF3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91424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4DAE7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CF3F0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56DFF0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7DE587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36BA12E" w14:textId="77777777" w:rsidTr="00782E4C">
        <w:trPr>
          <w:trHeight w:val="507"/>
          <w:jc w:val="center"/>
        </w:trPr>
        <w:tc>
          <w:tcPr>
            <w:tcW w:w="448" w:type="dxa"/>
            <w:vMerge w:val="restart"/>
            <w:shd w:val="clear" w:color="000000" w:fill="FFFFFF"/>
            <w:noWrap/>
            <w:vAlign w:val="center"/>
            <w:hideMark/>
          </w:tcPr>
          <w:p w14:paraId="2B92EE7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w:t>
            </w:r>
          </w:p>
        </w:tc>
        <w:tc>
          <w:tcPr>
            <w:tcW w:w="5961" w:type="dxa"/>
            <w:vMerge w:val="restart"/>
            <w:shd w:val="clear" w:color="000000" w:fill="FFFFFF"/>
            <w:vAlign w:val="center"/>
            <w:hideMark/>
          </w:tcPr>
          <w:p w14:paraId="3ED3D4D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5F9985D0"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1FAF558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0,2240</w:t>
            </w:r>
          </w:p>
        </w:tc>
        <w:tc>
          <w:tcPr>
            <w:tcW w:w="894" w:type="dxa"/>
            <w:vMerge w:val="restart"/>
            <w:shd w:val="clear" w:color="000000" w:fill="FFFFFF"/>
            <w:noWrap/>
            <w:vAlign w:val="center"/>
            <w:hideMark/>
          </w:tcPr>
          <w:p w14:paraId="247000A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77D5780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87,03</w:t>
            </w:r>
          </w:p>
        </w:tc>
      </w:tr>
      <w:tr w:rsidR="00782E4C" w:rsidRPr="003A3C19" w14:paraId="53E40E1A" w14:textId="77777777" w:rsidTr="00782E4C">
        <w:trPr>
          <w:trHeight w:val="507"/>
          <w:jc w:val="center"/>
        </w:trPr>
        <w:tc>
          <w:tcPr>
            <w:tcW w:w="448" w:type="dxa"/>
            <w:vMerge/>
            <w:vAlign w:val="center"/>
            <w:hideMark/>
          </w:tcPr>
          <w:p w14:paraId="631331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259737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CB026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CBFF1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AAE1D9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4B1610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884EB2D" w14:textId="77777777" w:rsidTr="00782E4C">
        <w:trPr>
          <w:trHeight w:val="507"/>
          <w:jc w:val="center"/>
        </w:trPr>
        <w:tc>
          <w:tcPr>
            <w:tcW w:w="448" w:type="dxa"/>
            <w:vMerge/>
            <w:vAlign w:val="center"/>
            <w:hideMark/>
          </w:tcPr>
          <w:p w14:paraId="6EFDDD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C1715B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CA9EC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DF4C2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1E4207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7BDD44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B053068" w14:textId="77777777" w:rsidTr="00782E4C">
        <w:trPr>
          <w:trHeight w:val="507"/>
          <w:jc w:val="center"/>
        </w:trPr>
        <w:tc>
          <w:tcPr>
            <w:tcW w:w="448" w:type="dxa"/>
            <w:vMerge/>
            <w:vAlign w:val="center"/>
            <w:hideMark/>
          </w:tcPr>
          <w:p w14:paraId="2E3EF9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0EE3A7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E46A6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76E55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EC7FB3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8FD5DD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46AF217" w14:textId="77777777" w:rsidTr="00782E4C">
        <w:trPr>
          <w:trHeight w:val="507"/>
          <w:jc w:val="center"/>
        </w:trPr>
        <w:tc>
          <w:tcPr>
            <w:tcW w:w="448" w:type="dxa"/>
            <w:vMerge w:val="restart"/>
            <w:shd w:val="clear" w:color="000000" w:fill="FFFFFF"/>
            <w:noWrap/>
            <w:vAlign w:val="center"/>
            <w:hideMark/>
          </w:tcPr>
          <w:p w14:paraId="111EEDE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c>
          <w:tcPr>
            <w:tcW w:w="5961" w:type="dxa"/>
            <w:vMerge w:val="restart"/>
            <w:shd w:val="clear" w:color="000000" w:fill="FFFFFF"/>
            <w:vAlign w:val="center"/>
            <w:hideMark/>
          </w:tcPr>
          <w:p w14:paraId="6A9AAFE1"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Ամրալար</w:t>
            </w:r>
            <w:proofErr w:type="spellEnd"/>
            <w:r w:rsidRPr="003A3C19">
              <w:rPr>
                <w:rFonts w:ascii="Arial Armenian" w:hAnsi="Arial Armenian" w:cs="Arial"/>
                <w:color w:val="000000" w:themeColor="text1"/>
                <w:sz w:val="16"/>
                <w:szCs w:val="16"/>
                <w:lang w:eastAsia="ru-RU"/>
              </w:rPr>
              <w:t xml:space="preserve"> Al</w:t>
            </w:r>
          </w:p>
        </w:tc>
        <w:tc>
          <w:tcPr>
            <w:tcW w:w="590" w:type="dxa"/>
            <w:vMerge w:val="restart"/>
            <w:shd w:val="clear" w:color="000000" w:fill="FFFFFF"/>
            <w:vAlign w:val="center"/>
            <w:hideMark/>
          </w:tcPr>
          <w:p w14:paraId="4B5A4492"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61057C3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0,1150</w:t>
            </w:r>
          </w:p>
        </w:tc>
        <w:tc>
          <w:tcPr>
            <w:tcW w:w="894" w:type="dxa"/>
            <w:vMerge w:val="restart"/>
            <w:shd w:val="clear" w:color="000000" w:fill="FFFFFF"/>
            <w:noWrap/>
            <w:vAlign w:val="center"/>
            <w:hideMark/>
          </w:tcPr>
          <w:p w14:paraId="2A7B286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51C9591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45,66</w:t>
            </w:r>
          </w:p>
        </w:tc>
      </w:tr>
      <w:tr w:rsidR="00782E4C" w:rsidRPr="003A3C19" w14:paraId="6F11C65B" w14:textId="77777777" w:rsidTr="00782E4C">
        <w:trPr>
          <w:trHeight w:val="507"/>
          <w:jc w:val="center"/>
        </w:trPr>
        <w:tc>
          <w:tcPr>
            <w:tcW w:w="448" w:type="dxa"/>
            <w:vMerge/>
            <w:vAlign w:val="center"/>
            <w:hideMark/>
          </w:tcPr>
          <w:p w14:paraId="05D61B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1D95C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C447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6FFF1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3D436E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F4C597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A62398B" w14:textId="77777777" w:rsidTr="00782E4C">
        <w:trPr>
          <w:trHeight w:val="507"/>
          <w:jc w:val="center"/>
        </w:trPr>
        <w:tc>
          <w:tcPr>
            <w:tcW w:w="448" w:type="dxa"/>
            <w:vMerge/>
            <w:vAlign w:val="center"/>
            <w:hideMark/>
          </w:tcPr>
          <w:p w14:paraId="17F388D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D6979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7819D9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287BD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C73B20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D8109C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2AF1528" w14:textId="77777777" w:rsidTr="00782E4C">
        <w:trPr>
          <w:trHeight w:val="507"/>
          <w:jc w:val="center"/>
        </w:trPr>
        <w:tc>
          <w:tcPr>
            <w:tcW w:w="448" w:type="dxa"/>
            <w:vMerge/>
            <w:vAlign w:val="center"/>
            <w:hideMark/>
          </w:tcPr>
          <w:p w14:paraId="6546603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7E4F1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50BA9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B8533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01FAC6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26198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68245D4" w14:textId="77777777" w:rsidTr="00782E4C">
        <w:trPr>
          <w:trHeight w:val="507"/>
          <w:jc w:val="center"/>
        </w:trPr>
        <w:tc>
          <w:tcPr>
            <w:tcW w:w="448" w:type="dxa"/>
            <w:vMerge w:val="restart"/>
            <w:shd w:val="clear" w:color="000000" w:fill="FFFFFF"/>
            <w:noWrap/>
            <w:vAlign w:val="center"/>
            <w:hideMark/>
          </w:tcPr>
          <w:p w14:paraId="01CB7EB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w:t>
            </w:r>
          </w:p>
        </w:tc>
        <w:tc>
          <w:tcPr>
            <w:tcW w:w="5961" w:type="dxa"/>
            <w:vMerge w:val="restart"/>
            <w:shd w:val="clear" w:color="000000" w:fill="FFFFFF"/>
            <w:vAlign w:val="center"/>
            <w:hideMark/>
          </w:tcPr>
          <w:p w14:paraId="76C81A0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º/µ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Ï³éáõóáõÙ</w:t>
            </w:r>
            <w:r w:rsidRPr="003A3C19">
              <w:rPr>
                <w:rFonts w:ascii="Arial Armenian" w:hAnsi="Arial Armenian" w:cs="Arial"/>
                <w:color w:val="000000" w:themeColor="text1"/>
                <w:sz w:val="16"/>
                <w:szCs w:val="16"/>
                <w:lang w:eastAsia="ru-RU"/>
              </w:rPr>
              <w:t xml:space="preserve"> B15 </w:t>
            </w:r>
            <w:r w:rsidRPr="003A3C19">
              <w:rPr>
                <w:rFonts w:ascii="Arial Armenian" w:hAnsi="Arial Armenian" w:cs="Arial Armenian"/>
                <w:color w:val="000000" w:themeColor="text1"/>
                <w:sz w:val="16"/>
                <w:szCs w:val="16"/>
                <w:lang w:eastAsia="ru-RU"/>
              </w:rPr>
              <w:t>¹³ëÇ</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µ»</w:t>
            </w:r>
            <w:proofErr w:type="spellStart"/>
            <w:r w:rsidRPr="003A3C19">
              <w:rPr>
                <w:rFonts w:ascii="Arial Armenian" w:hAnsi="Arial Armenian" w:cs="Arial Armenian"/>
                <w:color w:val="000000" w:themeColor="text1"/>
                <w:sz w:val="16"/>
                <w:szCs w:val="16"/>
                <w:lang w:eastAsia="ru-RU"/>
              </w:rPr>
              <w:t>ïáÝÇó</w:t>
            </w:r>
            <w:proofErr w:type="spellEnd"/>
          </w:p>
        </w:tc>
        <w:tc>
          <w:tcPr>
            <w:tcW w:w="590" w:type="dxa"/>
            <w:vMerge w:val="restart"/>
            <w:shd w:val="clear" w:color="000000" w:fill="FFFFFF"/>
            <w:vAlign w:val="center"/>
            <w:hideMark/>
          </w:tcPr>
          <w:p w14:paraId="759A59B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D7027E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11,34</w:t>
            </w:r>
          </w:p>
        </w:tc>
        <w:tc>
          <w:tcPr>
            <w:tcW w:w="894" w:type="dxa"/>
            <w:vMerge w:val="restart"/>
            <w:shd w:val="clear" w:color="000000" w:fill="FFFFFF"/>
            <w:vAlign w:val="center"/>
            <w:hideMark/>
          </w:tcPr>
          <w:p w14:paraId="12B8B1B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71,10</w:t>
            </w:r>
          </w:p>
        </w:tc>
        <w:tc>
          <w:tcPr>
            <w:tcW w:w="1007" w:type="dxa"/>
            <w:vMerge w:val="restart"/>
            <w:shd w:val="clear" w:color="000000" w:fill="FFFFFF"/>
            <w:vAlign w:val="center"/>
            <w:hideMark/>
          </w:tcPr>
          <w:p w14:paraId="5285EA8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806,31</w:t>
            </w:r>
          </w:p>
        </w:tc>
      </w:tr>
      <w:tr w:rsidR="00782E4C" w:rsidRPr="003A3C19" w14:paraId="238B0BDC" w14:textId="77777777" w:rsidTr="00782E4C">
        <w:trPr>
          <w:trHeight w:val="507"/>
          <w:jc w:val="center"/>
        </w:trPr>
        <w:tc>
          <w:tcPr>
            <w:tcW w:w="448" w:type="dxa"/>
            <w:vMerge/>
            <w:vAlign w:val="center"/>
            <w:hideMark/>
          </w:tcPr>
          <w:p w14:paraId="7EBDD6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3DE535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331286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FE69B9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CEB592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BC80595"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4B8DCE86" w14:textId="77777777" w:rsidTr="00782E4C">
        <w:trPr>
          <w:trHeight w:val="507"/>
          <w:jc w:val="center"/>
        </w:trPr>
        <w:tc>
          <w:tcPr>
            <w:tcW w:w="448" w:type="dxa"/>
            <w:vMerge/>
            <w:vAlign w:val="center"/>
            <w:hideMark/>
          </w:tcPr>
          <w:p w14:paraId="2852AB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68AFAC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CC3D95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74F2A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18D148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C588908"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2B2A4762" w14:textId="77777777" w:rsidTr="00782E4C">
        <w:trPr>
          <w:trHeight w:val="507"/>
          <w:jc w:val="center"/>
        </w:trPr>
        <w:tc>
          <w:tcPr>
            <w:tcW w:w="448" w:type="dxa"/>
            <w:vMerge/>
            <w:vAlign w:val="center"/>
            <w:hideMark/>
          </w:tcPr>
          <w:p w14:paraId="1A38C3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EB575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26B13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0DC37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B5429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6D66D42"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5E5FEF27" w14:textId="77777777" w:rsidTr="00782E4C">
        <w:trPr>
          <w:trHeight w:val="507"/>
          <w:jc w:val="center"/>
        </w:trPr>
        <w:tc>
          <w:tcPr>
            <w:tcW w:w="448" w:type="dxa"/>
            <w:vMerge/>
            <w:vAlign w:val="center"/>
            <w:hideMark/>
          </w:tcPr>
          <w:p w14:paraId="10013C3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A70CE7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4AEAB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C05F8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C13F9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56492C8"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372A60C5" w14:textId="77777777" w:rsidTr="00782E4C">
        <w:trPr>
          <w:trHeight w:val="507"/>
          <w:jc w:val="center"/>
        </w:trPr>
        <w:tc>
          <w:tcPr>
            <w:tcW w:w="448" w:type="dxa"/>
            <w:vMerge w:val="restart"/>
            <w:shd w:val="clear" w:color="000000" w:fill="FFFFFF"/>
            <w:noWrap/>
            <w:vAlign w:val="center"/>
            <w:hideMark/>
          </w:tcPr>
          <w:p w14:paraId="2166859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w:t>
            </w:r>
          </w:p>
        </w:tc>
        <w:tc>
          <w:tcPr>
            <w:tcW w:w="5961" w:type="dxa"/>
            <w:vMerge w:val="restart"/>
            <w:shd w:val="clear" w:color="000000" w:fill="FFFFFF"/>
            <w:vAlign w:val="center"/>
            <w:hideMark/>
          </w:tcPr>
          <w:p w14:paraId="75206E5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7836C49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681FE65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0,5615</w:t>
            </w:r>
          </w:p>
        </w:tc>
        <w:tc>
          <w:tcPr>
            <w:tcW w:w="894" w:type="dxa"/>
            <w:vMerge w:val="restart"/>
            <w:shd w:val="clear" w:color="000000" w:fill="FFFFFF"/>
            <w:noWrap/>
            <w:vAlign w:val="center"/>
            <w:hideMark/>
          </w:tcPr>
          <w:p w14:paraId="2AD44E3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2DC9F0D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218,16</w:t>
            </w:r>
          </w:p>
        </w:tc>
      </w:tr>
      <w:tr w:rsidR="00782E4C" w:rsidRPr="003A3C19" w14:paraId="46FF2978" w14:textId="77777777" w:rsidTr="00782E4C">
        <w:trPr>
          <w:trHeight w:val="507"/>
          <w:jc w:val="center"/>
        </w:trPr>
        <w:tc>
          <w:tcPr>
            <w:tcW w:w="448" w:type="dxa"/>
            <w:vMerge/>
            <w:vAlign w:val="center"/>
            <w:hideMark/>
          </w:tcPr>
          <w:p w14:paraId="6FCF43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D5E63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915DD9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6E2D3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6E179A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305223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403EC28" w14:textId="77777777" w:rsidTr="00782E4C">
        <w:trPr>
          <w:trHeight w:val="507"/>
          <w:jc w:val="center"/>
        </w:trPr>
        <w:tc>
          <w:tcPr>
            <w:tcW w:w="448" w:type="dxa"/>
            <w:vMerge/>
            <w:vAlign w:val="center"/>
            <w:hideMark/>
          </w:tcPr>
          <w:p w14:paraId="45E6B9F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F79C6C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DCB65A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08B6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C50201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8EC805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A812641" w14:textId="77777777" w:rsidTr="00782E4C">
        <w:trPr>
          <w:trHeight w:val="507"/>
          <w:jc w:val="center"/>
        </w:trPr>
        <w:tc>
          <w:tcPr>
            <w:tcW w:w="448" w:type="dxa"/>
            <w:vMerge/>
            <w:vAlign w:val="center"/>
            <w:hideMark/>
          </w:tcPr>
          <w:p w14:paraId="0587ABF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0DD497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4577A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AF1095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BFFAA7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A3C687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B61C62D" w14:textId="77777777" w:rsidTr="00782E4C">
        <w:trPr>
          <w:trHeight w:val="507"/>
          <w:jc w:val="center"/>
        </w:trPr>
        <w:tc>
          <w:tcPr>
            <w:tcW w:w="448" w:type="dxa"/>
            <w:vMerge w:val="restart"/>
            <w:shd w:val="clear" w:color="000000" w:fill="FFFFFF"/>
            <w:noWrap/>
            <w:vAlign w:val="center"/>
            <w:hideMark/>
          </w:tcPr>
          <w:p w14:paraId="67A550D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w:t>
            </w:r>
          </w:p>
        </w:tc>
        <w:tc>
          <w:tcPr>
            <w:tcW w:w="5961" w:type="dxa"/>
            <w:vMerge w:val="restart"/>
            <w:shd w:val="clear" w:color="000000" w:fill="FFFFFF"/>
            <w:vAlign w:val="center"/>
            <w:hideMark/>
          </w:tcPr>
          <w:p w14:paraId="4C1B686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²Ùñ³Ý </w:t>
            </w:r>
            <w:proofErr w:type="spellStart"/>
            <w:r w:rsidRPr="003A3C19">
              <w:rPr>
                <w:rFonts w:ascii="Arial Armenian" w:hAnsi="Arial Armenian" w:cs="Arial"/>
                <w:color w:val="000000" w:themeColor="text1"/>
                <w:sz w:val="16"/>
                <w:szCs w:val="16"/>
                <w:lang w:eastAsia="ru-RU"/>
              </w:rPr>
              <w:t>AcI</w:t>
            </w:r>
            <w:proofErr w:type="spellEnd"/>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5280190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type="page"/>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174CAF1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0,0632</w:t>
            </w:r>
          </w:p>
        </w:tc>
        <w:tc>
          <w:tcPr>
            <w:tcW w:w="894" w:type="dxa"/>
            <w:vMerge w:val="restart"/>
            <w:shd w:val="clear" w:color="000000" w:fill="FFFFFF"/>
            <w:noWrap/>
            <w:vAlign w:val="center"/>
            <w:hideMark/>
          </w:tcPr>
          <w:p w14:paraId="73E673E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6AFA321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25,10</w:t>
            </w:r>
          </w:p>
        </w:tc>
      </w:tr>
      <w:tr w:rsidR="00782E4C" w:rsidRPr="003A3C19" w14:paraId="31FBC8BB" w14:textId="77777777" w:rsidTr="00782E4C">
        <w:trPr>
          <w:trHeight w:val="507"/>
          <w:jc w:val="center"/>
        </w:trPr>
        <w:tc>
          <w:tcPr>
            <w:tcW w:w="448" w:type="dxa"/>
            <w:vMerge/>
            <w:vAlign w:val="center"/>
            <w:hideMark/>
          </w:tcPr>
          <w:p w14:paraId="10FC6A0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E7BE1B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18FD1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56B8E4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3ED92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1D2AB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2675C1" w14:textId="77777777" w:rsidTr="00782E4C">
        <w:trPr>
          <w:trHeight w:val="507"/>
          <w:jc w:val="center"/>
        </w:trPr>
        <w:tc>
          <w:tcPr>
            <w:tcW w:w="448" w:type="dxa"/>
            <w:vMerge/>
            <w:vAlign w:val="center"/>
            <w:hideMark/>
          </w:tcPr>
          <w:p w14:paraId="23506E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F9E74D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CF4DE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9116D1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C94192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895AD4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4D0F515" w14:textId="77777777" w:rsidTr="00782E4C">
        <w:trPr>
          <w:trHeight w:val="507"/>
          <w:jc w:val="center"/>
        </w:trPr>
        <w:tc>
          <w:tcPr>
            <w:tcW w:w="448" w:type="dxa"/>
            <w:vMerge/>
            <w:vAlign w:val="center"/>
            <w:hideMark/>
          </w:tcPr>
          <w:p w14:paraId="6B8066F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7FA393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572C5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F12B89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C40ACC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306CF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6295ED4" w14:textId="77777777" w:rsidTr="00782E4C">
        <w:trPr>
          <w:trHeight w:val="507"/>
          <w:jc w:val="center"/>
        </w:trPr>
        <w:tc>
          <w:tcPr>
            <w:tcW w:w="448" w:type="dxa"/>
            <w:vMerge w:val="restart"/>
            <w:shd w:val="clear" w:color="000000" w:fill="FFFFFF"/>
            <w:noWrap/>
            <w:vAlign w:val="center"/>
            <w:hideMark/>
          </w:tcPr>
          <w:p w14:paraId="2F56E6B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w:t>
            </w:r>
          </w:p>
        </w:tc>
        <w:tc>
          <w:tcPr>
            <w:tcW w:w="5961" w:type="dxa"/>
            <w:vMerge w:val="restart"/>
            <w:shd w:val="clear" w:color="000000" w:fill="FFFFFF"/>
            <w:vAlign w:val="center"/>
            <w:hideMark/>
          </w:tcPr>
          <w:p w14:paraId="33DCF9C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w:hAnsi="Arial" w:cs="Arial"/>
                <w:color w:val="000000" w:themeColor="text1"/>
                <w:sz w:val="16"/>
                <w:szCs w:val="16"/>
                <w:lang w:eastAsia="ru-RU"/>
              </w:rPr>
              <w:t>Ջ</w:t>
            </w:r>
            <w:r w:rsidRPr="003A3C19">
              <w:rPr>
                <w:rFonts w:ascii="Arial Armenian" w:hAnsi="Arial Armenian" w:cs="Arial Armenian"/>
                <w:color w:val="000000" w:themeColor="text1"/>
                <w:sz w:val="16"/>
                <w:szCs w:val="16"/>
                <w:lang w:eastAsia="ru-RU"/>
              </w:rPr>
              <w:t>ñ³Ù»Ïáõë³óáõÙ</w:t>
            </w:r>
            <w:r w:rsidRPr="003A3C19">
              <w:rPr>
                <w:rFonts w:ascii="Arial Armenian" w:hAnsi="Arial Armenian" w:cs="Arial"/>
                <w:color w:val="000000" w:themeColor="text1"/>
                <w:sz w:val="16"/>
                <w:szCs w:val="16"/>
                <w:lang w:eastAsia="ru-RU"/>
              </w:rPr>
              <w:t xml:space="preserve"> µ</w:t>
            </w:r>
            <w:proofErr w:type="spellStart"/>
            <w:r w:rsidRPr="003A3C19">
              <w:rPr>
                <w:rFonts w:ascii="Arial Armenian" w:hAnsi="Arial Armenian" w:cs="Arial"/>
                <w:color w:val="000000" w:themeColor="text1"/>
                <w:sz w:val="16"/>
                <w:szCs w:val="16"/>
                <w:lang w:eastAsia="ru-RU"/>
              </w:rPr>
              <w:t>ÇïáõÙÇ</w:t>
            </w:r>
            <w:proofErr w:type="spellEnd"/>
            <w:r w:rsidRPr="003A3C19">
              <w:rPr>
                <w:rFonts w:ascii="Arial Armenian" w:hAnsi="Arial Armenian" w:cs="Arial"/>
                <w:color w:val="000000" w:themeColor="text1"/>
                <w:sz w:val="16"/>
                <w:szCs w:val="16"/>
                <w:lang w:eastAsia="ru-RU"/>
              </w:rPr>
              <w:t xml:space="preserve"> ï³ù ÏñÏÝ³ÏÇ </w:t>
            </w:r>
            <w:proofErr w:type="spellStart"/>
            <w:r w:rsidRPr="003A3C19">
              <w:rPr>
                <w:rFonts w:ascii="Arial Armenian" w:hAnsi="Arial Armenian" w:cs="Arial"/>
                <w:color w:val="000000" w:themeColor="text1"/>
                <w:sz w:val="16"/>
                <w:szCs w:val="16"/>
                <w:lang w:eastAsia="ru-RU"/>
              </w:rPr>
              <w:t>ùëáõÏáí</w:t>
            </w:r>
            <w:proofErr w:type="spellEnd"/>
          </w:p>
        </w:tc>
        <w:tc>
          <w:tcPr>
            <w:tcW w:w="590" w:type="dxa"/>
            <w:vMerge w:val="restart"/>
            <w:shd w:val="clear" w:color="000000" w:fill="FFFFFF"/>
            <w:vAlign w:val="center"/>
            <w:hideMark/>
          </w:tcPr>
          <w:p w14:paraId="3F6638B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4F9A383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21,0</w:t>
            </w:r>
          </w:p>
        </w:tc>
        <w:tc>
          <w:tcPr>
            <w:tcW w:w="894" w:type="dxa"/>
            <w:vMerge w:val="restart"/>
            <w:shd w:val="clear" w:color="000000" w:fill="FFFFFF"/>
            <w:noWrap/>
            <w:vAlign w:val="center"/>
            <w:hideMark/>
          </w:tcPr>
          <w:p w14:paraId="6A6A91B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1,23</w:t>
            </w:r>
          </w:p>
        </w:tc>
        <w:tc>
          <w:tcPr>
            <w:tcW w:w="1007" w:type="dxa"/>
            <w:vMerge w:val="restart"/>
            <w:shd w:val="clear" w:color="000000" w:fill="FFFFFF"/>
            <w:noWrap/>
            <w:vAlign w:val="center"/>
            <w:hideMark/>
          </w:tcPr>
          <w:p w14:paraId="15659C4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25,77</w:t>
            </w:r>
          </w:p>
        </w:tc>
      </w:tr>
      <w:tr w:rsidR="00782E4C" w:rsidRPr="003A3C19" w14:paraId="2FA32D19" w14:textId="77777777" w:rsidTr="00782E4C">
        <w:trPr>
          <w:trHeight w:val="507"/>
          <w:jc w:val="center"/>
        </w:trPr>
        <w:tc>
          <w:tcPr>
            <w:tcW w:w="448" w:type="dxa"/>
            <w:vMerge/>
            <w:vAlign w:val="center"/>
            <w:hideMark/>
          </w:tcPr>
          <w:p w14:paraId="2C27E1B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10A85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BAE0B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04C9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5C4078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62A6B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2E5F458" w14:textId="77777777" w:rsidTr="00782E4C">
        <w:trPr>
          <w:trHeight w:val="507"/>
          <w:jc w:val="center"/>
        </w:trPr>
        <w:tc>
          <w:tcPr>
            <w:tcW w:w="448" w:type="dxa"/>
            <w:vMerge/>
            <w:vAlign w:val="center"/>
            <w:hideMark/>
          </w:tcPr>
          <w:p w14:paraId="2205F7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9FEF25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4A2FEA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C0FC5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06632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4169F3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70D272B" w14:textId="77777777" w:rsidTr="00782E4C">
        <w:trPr>
          <w:trHeight w:val="507"/>
          <w:jc w:val="center"/>
        </w:trPr>
        <w:tc>
          <w:tcPr>
            <w:tcW w:w="448" w:type="dxa"/>
            <w:vMerge/>
            <w:vAlign w:val="center"/>
            <w:hideMark/>
          </w:tcPr>
          <w:p w14:paraId="1ADB89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410E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1C5E1F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7BA71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5C6D53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7EE2BA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A363C9A" w14:textId="77777777" w:rsidTr="00782E4C">
        <w:trPr>
          <w:trHeight w:val="507"/>
          <w:jc w:val="center"/>
        </w:trPr>
        <w:tc>
          <w:tcPr>
            <w:tcW w:w="448" w:type="dxa"/>
            <w:vMerge w:val="restart"/>
            <w:shd w:val="clear" w:color="000000" w:fill="FFFFFF"/>
            <w:noWrap/>
            <w:vAlign w:val="center"/>
            <w:hideMark/>
          </w:tcPr>
          <w:p w14:paraId="5EA4685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w:t>
            </w:r>
          </w:p>
        </w:tc>
        <w:tc>
          <w:tcPr>
            <w:tcW w:w="5961" w:type="dxa"/>
            <w:vMerge w:val="restart"/>
            <w:shd w:val="clear" w:color="000000" w:fill="FFFFFF"/>
            <w:vAlign w:val="center"/>
            <w:hideMark/>
          </w:tcPr>
          <w:p w14:paraId="6444F6D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w:t>
            </w:r>
            <w:proofErr w:type="spellStart"/>
            <w:r w:rsidRPr="003A3C19">
              <w:rPr>
                <w:rFonts w:ascii="Arial Armenian" w:hAnsi="Arial Armenian" w:cs="Arial"/>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մեխանիզմով</w:t>
            </w:r>
            <w:proofErr w:type="spellEnd"/>
          </w:p>
        </w:tc>
        <w:tc>
          <w:tcPr>
            <w:tcW w:w="590" w:type="dxa"/>
            <w:vMerge w:val="restart"/>
            <w:shd w:val="clear" w:color="000000" w:fill="FFFFFF"/>
            <w:vAlign w:val="center"/>
            <w:hideMark/>
          </w:tcPr>
          <w:p w14:paraId="44BEEA1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6B26D5C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22,100</w:t>
            </w:r>
          </w:p>
        </w:tc>
        <w:tc>
          <w:tcPr>
            <w:tcW w:w="894" w:type="dxa"/>
            <w:vMerge w:val="restart"/>
            <w:shd w:val="clear" w:color="000000" w:fill="FFFFFF"/>
            <w:noWrap/>
            <w:vAlign w:val="center"/>
            <w:hideMark/>
          </w:tcPr>
          <w:p w14:paraId="4BE455A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0,08</w:t>
            </w:r>
          </w:p>
        </w:tc>
        <w:tc>
          <w:tcPr>
            <w:tcW w:w="1007" w:type="dxa"/>
            <w:vMerge w:val="restart"/>
            <w:shd w:val="clear" w:color="000000" w:fill="FFFFFF"/>
            <w:noWrap/>
            <w:vAlign w:val="center"/>
            <w:hideMark/>
          </w:tcPr>
          <w:p w14:paraId="11B725E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1,73</w:t>
            </w:r>
          </w:p>
        </w:tc>
      </w:tr>
      <w:tr w:rsidR="00782E4C" w:rsidRPr="003A3C19" w14:paraId="2C44B3ED" w14:textId="77777777" w:rsidTr="00782E4C">
        <w:trPr>
          <w:trHeight w:val="507"/>
          <w:jc w:val="center"/>
        </w:trPr>
        <w:tc>
          <w:tcPr>
            <w:tcW w:w="448" w:type="dxa"/>
            <w:vMerge/>
            <w:vAlign w:val="center"/>
            <w:hideMark/>
          </w:tcPr>
          <w:p w14:paraId="4DBFBB6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F8662D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18AEA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94AC8F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50D5D1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CB80FD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2FA4A0B" w14:textId="77777777" w:rsidTr="00782E4C">
        <w:trPr>
          <w:trHeight w:val="507"/>
          <w:jc w:val="center"/>
        </w:trPr>
        <w:tc>
          <w:tcPr>
            <w:tcW w:w="448" w:type="dxa"/>
            <w:vMerge/>
            <w:vAlign w:val="center"/>
            <w:hideMark/>
          </w:tcPr>
          <w:p w14:paraId="62B7587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ECAF25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ABF53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8F1B2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B5E9F6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81544B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F1E3B33" w14:textId="77777777" w:rsidTr="00782E4C">
        <w:trPr>
          <w:trHeight w:val="507"/>
          <w:jc w:val="center"/>
        </w:trPr>
        <w:tc>
          <w:tcPr>
            <w:tcW w:w="448" w:type="dxa"/>
            <w:vMerge/>
            <w:vAlign w:val="center"/>
            <w:hideMark/>
          </w:tcPr>
          <w:p w14:paraId="46F763D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BBEBC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F6286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1DFCA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15EFF7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47A9E7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42A0FBD" w14:textId="77777777" w:rsidTr="00782E4C">
        <w:trPr>
          <w:trHeight w:val="507"/>
          <w:jc w:val="center"/>
        </w:trPr>
        <w:tc>
          <w:tcPr>
            <w:tcW w:w="448" w:type="dxa"/>
            <w:vMerge w:val="restart"/>
            <w:shd w:val="clear" w:color="000000" w:fill="FFFFFF"/>
            <w:noWrap/>
            <w:vAlign w:val="center"/>
            <w:hideMark/>
          </w:tcPr>
          <w:p w14:paraId="25D209E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12</w:t>
            </w:r>
          </w:p>
        </w:tc>
        <w:tc>
          <w:tcPr>
            <w:tcW w:w="5961" w:type="dxa"/>
            <w:vMerge w:val="restart"/>
            <w:shd w:val="clear" w:color="000000" w:fill="FFFFFF"/>
            <w:vAlign w:val="center"/>
            <w:hideMark/>
          </w:tcPr>
          <w:p w14:paraId="05D1BF9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´Ý³ÑáÕÇ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ïá÷³ÝáõÙáí</w:t>
            </w:r>
          </w:p>
        </w:tc>
        <w:tc>
          <w:tcPr>
            <w:tcW w:w="590" w:type="dxa"/>
            <w:vMerge w:val="restart"/>
            <w:shd w:val="clear" w:color="000000" w:fill="FFFFFF"/>
            <w:vAlign w:val="center"/>
            <w:hideMark/>
          </w:tcPr>
          <w:p w14:paraId="5AAF452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10FC4EA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2,450</w:t>
            </w:r>
          </w:p>
        </w:tc>
        <w:tc>
          <w:tcPr>
            <w:tcW w:w="894" w:type="dxa"/>
            <w:vMerge w:val="restart"/>
            <w:shd w:val="clear" w:color="000000" w:fill="FFFFFF"/>
            <w:noWrap/>
            <w:vAlign w:val="center"/>
            <w:hideMark/>
          </w:tcPr>
          <w:p w14:paraId="3A61DE3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1,69</w:t>
            </w:r>
          </w:p>
        </w:tc>
        <w:tc>
          <w:tcPr>
            <w:tcW w:w="1007" w:type="dxa"/>
            <w:vMerge w:val="restart"/>
            <w:shd w:val="clear" w:color="000000" w:fill="FFFFFF"/>
            <w:noWrap/>
            <w:vAlign w:val="center"/>
            <w:hideMark/>
          </w:tcPr>
          <w:p w14:paraId="5797C33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4,15</w:t>
            </w:r>
          </w:p>
        </w:tc>
      </w:tr>
      <w:tr w:rsidR="00782E4C" w:rsidRPr="003A3C19" w14:paraId="292E29D3" w14:textId="77777777" w:rsidTr="00782E4C">
        <w:trPr>
          <w:trHeight w:val="507"/>
          <w:jc w:val="center"/>
        </w:trPr>
        <w:tc>
          <w:tcPr>
            <w:tcW w:w="448" w:type="dxa"/>
            <w:vMerge/>
            <w:vAlign w:val="center"/>
            <w:hideMark/>
          </w:tcPr>
          <w:p w14:paraId="0CAACD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F9214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221C3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44E98C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647AD2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6C9DCF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E0F7BB2" w14:textId="77777777" w:rsidTr="00782E4C">
        <w:trPr>
          <w:trHeight w:val="507"/>
          <w:jc w:val="center"/>
        </w:trPr>
        <w:tc>
          <w:tcPr>
            <w:tcW w:w="448" w:type="dxa"/>
            <w:vMerge/>
            <w:vAlign w:val="center"/>
            <w:hideMark/>
          </w:tcPr>
          <w:p w14:paraId="6B074B6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1E5BB9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5B4B3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A61DE1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790FE8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0815E6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A54A46D" w14:textId="77777777" w:rsidTr="00782E4C">
        <w:trPr>
          <w:trHeight w:val="507"/>
          <w:jc w:val="center"/>
        </w:trPr>
        <w:tc>
          <w:tcPr>
            <w:tcW w:w="448" w:type="dxa"/>
            <w:vMerge/>
            <w:vAlign w:val="center"/>
            <w:hideMark/>
          </w:tcPr>
          <w:p w14:paraId="7309332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2FD4B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47F9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64038B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8CC397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DC56F8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679FAF8" w14:textId="77777777" w:rsidTr="00782E4C">
        <w:trPr>
          <w:trHeight w:val="507"/>
          <w:jc w:val="center"/>
        </w:trPr>
        <w:tc>
          <w:tcPr>
            <w:tcW w:w="448" w:type="dxa"/>
            <w:vMerge w:val="restart"/>
            <w:shd w:val="clear" w:color="000000" w:fill="FFFFFF"/>
            <w:noWrap/>
            <w:vAlign w:val="center"/>
            <w:hideMark/>
          </w:tcPr>
          <w:p w14:paraId="3C34B25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w:t>
            </w:r>
          </w:p>
        </w:tc>
        <w:tc>
          <w:tcPr>
            <w:tcW w:w="5961" w:type="dxa"/>
            <w:vMerge w:val="restart"/>
            <w:shd w:val="clear" w:color="000000" w:fill="FFFFFF"/>
            <w:vAlign w:val="center"/>
            <w:hideMark/>
          </w:tcPr>
          <w:p w14:paraId="4CAB0ED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ÞÇÝ. ³ÕµÇ Ñ³í³ùáõÙ, µ³ñÓáõÙ ÇÝùÝ³Ã³÷»ñÇ íñ³ »õ ï»Õ³÷áËáõÙ 13ÏÙ</w:t>
            </w:r>
          </w:p>
        </w:tc>
        <w:tc>
          <w:tcPr>
            <w:tcW w:w="590" w:type="dxa"/>
            <w:vMerge w:val="restart"/>
            <w:shd w:val="clear" w:color="000000" w:fill="FFFFFF"/>
            <w:vAlign w:val="center"/>
            <w:hideMark/>
          </w:tcPr>
          <w:p w14:paraId="596560B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13D1E8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18,73</w:t>
            </w:r>
          </w:p>
        </w:tc>
        <w:tc>
          <w:tcPr>
            <w:tcW w:w="894" w:type="dxa"/>
            <w:vMerge w:val="restart"/>
            <w:shd w:val="clear" w:color="000000" w:fill="FFFFFF"/>
            <w:noWrap/>
            <w:vAlign w:val="center"/>
            <w:hideMark/>
          </w:tcPr>
          <w:p w14:paraId="40CA1D01"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4,67</w:t>
            </w:r>
          </w:p>
        </w:tc>
        <w:tc>
          <w:tcPr>
            <w:tcW w:w="1007" w:type="dxa"/>
            <w:vMerge w:val="restart"/>
            <w:shd w:val="clear" w:color="000000" w:fill="FFFFFF"/>
            <w:noWrap/>
            <w:vAlign w:val="center"/>
            <w:hideMark/>
          </w:tcPr>
          <w:p w14:paraId="24C78D0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87,45</w:t>
            </w:r>
          </w:p>
        </w:tc>
      </w:tr>
      <w:tr w:rsidR="00782E4C" w:rsidRPr="003A3C19" w14:paraId="44E1B5D1" w14:textId="77777777" w:rsidTr="00782E4C">
        <w:trPr>
          <w:trHeight w:val="507"/>
          <w:jc w:val="center"/>
        </w:trPr>
        <w:tc>
          <w:tcPr>
            <w:tcW w:w="448" w:type="dxa"/>
            <w:vMerge/>
            <w:vAlign w:val="center"/>
            <w:hideMark/>
          </w:tcPr>
          <w:p w14:paraId="609DC3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F5383F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1FA25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48F7E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FEFF63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3C4EDC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9A6ECA3" w14:textId="77777777" w:rsidTr="00782E4C">
        <w:trPr>
          <w:trHeight w:val="507"/>
          <w:jc w:val="center"/>
        </w:trPr>
        <w:tc>
          <w:tcPr>
            <w:tcW w:w="448" w:type="dxa"/>
            <w:vMerge/>
            <w:vAlign w:val="center"/>
            <w:hideMark/>
          </w:tcPr>
          <w:p w14:paraId="2208EF5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BD1A8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539370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01A2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CBD114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4BF94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79C08D9" w14:textId="77777777" w:rsidTr="00782E4C">
        <w:trPr>
          <w:trHeight w:val="507"/>
          <w:jc w:val="center"/>
        </w:trPr>
        <w:tc>
          <w:tcPr>
            <w:tcW w:w="448" w:type="dxa"/>
            <w:vMerge/>
            <w:vAlign w:val="center"/>
            <w:hideMark/>
          </w:tcPr>
          <w:p w14:paraId="23D10CD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5E790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FAB78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03C45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40A47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1F24DB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00948C6" w14:textId="77777777" w:rsidTr="00782E4C">
        <w:trPr>
          <w:trHeight w:val="507"/>
          <w:jc w:val="center"/>
        </w:trPr>
        <w:tc>
          <w:tcPr>
            <w:tcW w:w="448" w:type="dxa"/>
            <w:vMerge w:val="restart"/>
            <w:shd w:val="clear" w:color="000000" w:fill="FFFFFF"/>
            <w:noWrap/>
            <w:vAlign w:val="center"/>
            <w:hideMark/>
          </w:tcPr>
          <w:p w14:paraId="780C3C7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w:t>
            </w:r>
          </w:p>
        </w:tc>
        <w:tc>
          <w:tcPr>
            <w:tcW w:w="5961" w:type="dxa"/>
            <w:vMerge w:val="restart"/>
            <w:shd w:val="clear" w:color="000000" w:fill="FFFFFF"/>
            <w:vAlign w:val="center"/>
            <w:hideMark/>
          </w:tcPr>
          <w:p w14:paraId="087917C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ÊáÕáí³Ï³ß³ñÇ ³ÝóÏ³óáõÙ åáÉÇ¿ÃÇÉ»Ý³ÛÇÝ ËáÕáí³ÏÝ»ñÇó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ջրահեռացում</w:t>
            </w:r>
            <w:proofErr w:type="spellEnd"/>
            <w:r w:rsidRPr="003A3C19">
              <w:rPr>
                <w:rFonts w:ascii="Arial Armenian" w:hAnsi="Arial Armenian" w:cs="Arial"/>
                <w:color w:val="000000" w:themeColor="text1"/>
                <w:sz w:val="16"/>
                <w:szCs w:val="16"/>
                <w:lang w:eastAsia="ru-RU"/>
              </w:rPr>
              <w:t>/ d=63x5,8</w:t>
            </w:r>
            <w:r w:rsidRPr="003A3C19">
              <w:rPr>
                <w:rFonts w:ascii="Arial" w:hAnsi="Arial" w:cs="Arial"/>
                <w:color w:val="000000" w:themeColor="text1"/>
                <w:sz w:val="16"/>
                <w:szCs w:val="16"/>
                <w:lang w:eastAsia="ru-RU"/>
              </w:rPr>
              <w:t>մմ</w:t>
            </w:r>
          </w:p>
        </w:tc>
        <w:tc>
          <w:tcPr>
            <w:tcW w:w="590" w:type="dxa"/>
            <w:vMerge w:val="restart"/>
            <w:shd w:val="clear" w:color="000000" w:fill="FFFFFF"/>
            <w:vAlign w:val="center"/>
            <w:hideMark/>
          </w:tcPr>
          <w:p w14:paraId="2890C4F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54E0212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5,6</w:t>
            </w:r>
          </w:p>
        </w:tc>
        <w:tc>
          <w:tcPr>
            <w:tcW w:w="894" w:type="dxa"/>
            <w:vMerge w:val="restart"/>
            <w:shd w:val="clear" w:color="000000" w:fill="FFFFFF"/>
            <w:noWrap/>
            <w:vAlign w:val="center"/>
            <w:hideMark/>
          </w:tcPr>
          <w:p w14:paraId="35639EB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2,27</w:t>
            </w:r>
          </w:p>
        </w:tc>
        <w:tc>
          <w:tcPr>
            <w:tcW w:w="1007" w:type="dxa"/>
            <w:vMerge w:val="restart"/>
            <w:shd w:val="clear" w:color="000000" w:fill="FFFFFF"/>
            <w:noWrap/>
            <w:vAlign w:val="center"/>
            <w:hideMark/>
          </w:tcPr>
          <w:p w14:paraId="49CCC75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12,72</w:t>
            </w:r>
          </w:p>
        </w:tc>
      </w:tr>
      <w:tr w:rsidR="00782E4C" w:rsidRPr="003A3C19" w14:paraId="28F0CAE7" w14:textId="77777777" w:rsidTr="00782E4C">
        <w:trPr>
          <w:trHeight w:val="507"/>
          <w:jc w:val="center"/>
        </w:trPr>
        <w:tc>
          <w:tcPr>
            <w:tcW w:w="448" w:type="dxa"/>
            <w:vMerge/>
            <w:vAlign w:val="center"/>
            <w:hideMark/>
          </w:tcPr>
          <w:p w14:paraId="0F39B5C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3FFC2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5D1AF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8540E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BAF741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505573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BAB9931" w14:textId="77777777" w:rsidTr="00782E4C">
        <w:trPr>
          <w:trHeight w:val="507"/>
          <w:jc w:val="center"/>
        </w:trPr>
        <w:tc>
          <w:tcPr>
            <w:tcW w:w="448" w:type="dxa"/>
            <w:vMerge/>
            <w:vAlign w:val="center"/>
            <w:hideMark/>
          </w:tcPr>
          <w:p w14:paraId="38A4D0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5E129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9F0DF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8C083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C7FA9B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89DE01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FC14748" w14:textId="77777777" w:rsidTr="00782E4C">
        <w:trPr>
          <w:trHeight w:val="507"/>
          <w:jc w:val="center"/>
        </w:trPr>
        <w:tc>
          <w:tcPr>
            <w:tcW w:w="448" w:type="dxa"/>
            <w:vMerge/>
            <w:vAlign w:val="center"/>
            <w:hideMark/>
          </w:tcPr>
          <w:p w14:paraId="4120D2C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342FE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C2299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677FD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44AC05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2C2A1A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46AFCF7" w14:textId="77777777" w:rsidTr="00782E4C">
        <w:trPr>
          <w:trHeight w:val="507"/>
          <w:jc w:val="center"/>
        </w:trPr>
        <w:tc>
          <w:tcPr>
            <w:tcW w:w="448" w:type="dxa"/>
            <w:vMerge w:val="restart"/>
            <w:shd w:val="clear" w:color="000000" w:fill="FFFFFF"/>
            <w:noWrap/>
            <w:vAlign w:val="center"/>
            <w:hideMark/>
          </w:tcPr>
          <w:p w14:paraId="64D8826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15</w:t>
            </w:r>
          </w:p>
        </w:tc>
        <w:tc>
          <w:tcPr>
            <w:tcW w:w="5961" w:type="dxa"/>
            <w:vMerge w:val="restart"/>
            <w:shd w:val="clear" w:color="000000" w:fill="FFFFFF"/>
            <w:vAlign w:val="center"/>
            <w:hideMark/>
          </w:tcPr>
          <w:p w14:paraId="610F7CF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ëí³ÕÇ Çñ³Ï³Ý³óáõÙ ó»Ù»Ýï³í³½³ÛÇÝ ß³Õ³Ëáí 1:3 Ñ³ñ³µ»ñáõÃÛ³Ùµ</w:t>
            </w:r>
          </w:p>
        </w:tc>
        <w:tc>
          <w:tcPr>
            <w:tcW w:w="590" w:type="dxa"/>
            <w:vMerge w:val="restart"/>
            <w:shd w:val="clear" w:color="000000" w:fill="FFFFFF"/>
            <w:vAlign w:val="center"/>
            <w:hideMark/>
          </w:tcPr>
          <w:p w14:paraId="2A39D78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080D96E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48,0</w:t>
            </w:r>
          </w:p>
        </w:tc>
        <w:tc>
          <w:tcPr>
            <w:tcW w:w="894" w:type="dxa"/>
            <w:vMerge w:val="restart"/>
            <w:shd w:val="clear" w:color="000000" w:fill="FFFFFF"/>
            <w:noWrap/>
            <w:vAlign w:val="center"/>
            <w:hideMark/>
          </w:tcPr>
          <w:p w14:paraId="0C620AD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2,50</w:t>
            </w:r>
          </w:p>
        </w:tc>
        <w:tc>
          <w:tcPr>
            <w:tcW w:w="1007" w:type="dxa"/>
            <w:vMerge w:val="restart"/>
            <w:shd w:val="clear" w:color="000000" w:fill="FFFFFF"/>
            <w:noWrap/>
            <w:vAlign w:val="center"/>
            <w:hideMark/>
          </w:tcPr>
          <w:p w14:paraId="28475A9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119,80</w:t>
            </w:r>
          </w:p>
        </w:tc>
      </w:tr>
      <w:tr w:rsidR="00782E4C" w:rsidRPr="003A3C19" w14:paraId="6E847DFD" w14:textId="77777777" w:rsidTr="00782E4C">
        <w:trPr>
          <w:trHeight w:val="507"/>
          <w:jc w:val="center"/>
        </w:trPr>
        <w:tc>
          <w:tcPr>
            <w:tcW w:w="448" w:type="dxa"/>
            <w:vMerge/>
            <w:vAlign w:val="center"/>
            <w:hideMark/>
          </w:tcPr>
          <w:p w14:paraId="27776CB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B9292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10299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BD783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5EE926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C72E33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E3C0624" w14:textId="77777777" w:rsidTr="00782E4C">
        <w:trPr>
          <w:trHeight w:val="507"/>
          <w:jc w:val="center"/>
        </w:trPr>
        <w:tc>
          <w:tcPr>
            <w:tcW w:w="448" w:type="dxa"/>
            <w:vMerge/>
            <w:vAlign w:val="center"/>
            <w:hideMark/>
          </w:tcPr>
          <w:p w14:paraId="6BE2432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370C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4F6DCB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D7F7B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EB6AD3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120467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AB30BD2" w14:textId="77777777" w:rsidTr="00782E4C">
        <w:trPr>
          <w:trHeight w:val="507"/>
          <w:jc w:val="center"/>
        </w:trPr>
        <w:tc>
          <w:tcPr>
            <w:tcW w:w="448" w:type="dxa"/>
            <w:vMerge/>
            <w:vAlign w:val="center"/>
            <w:hideMark/>
          </w:tcPr>
          <w:p w14:paraId="0FC474C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EC117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0ADFEE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E18D9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A61DD0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769A38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401EBE5" w14:textId="77777777" w:rsidTr="00782E4C">
        <w:trPr>
          <w:trHeight w:val="507"/>
          <w:jc w:val="center"/>
        </w:trPr>
        <w:tc>
          <w:tcPr>
            <w:tcW w:w="448" w:type="dxa"/>
            <w:vMerge w:val="restart"/>
            <w:shd w:val="clear" w:color="000000" w:fill="FFFFFF"/>
            <w:noWrap/>
            <w:vAlign w:val="center"/>
            <w:hideMark/>
          </w:tcPr>
          <w:p w14:paraId="31D93D5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w:t>
            </w:r>
          </w:p>
        </w:tc>
        <w:tc>
          <w:tcPr>
            <w:tcW w:w="5961" w:type="dxa"/>
            <w:vMerge w:val="restart"/>
            <w:shd w:val="clear" w:color="000000" w:fill="FFFFFF"/>
            <w:vAlign w:val="center"/>
            <w:hideMark/>
          </w:tcPr>
          <w:p w14:paraId="761352CD"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Պատերի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Ý»ñÏáõÙ</w:t>
            </w:r>
            <w:proofErr w:type="spellEnd"/>
            <w:r w:rsidRPr="003A3C19">
              <w:rPr>
                <w:rFonts w:ascii="Arial Armenian" w:hAnsi="Arial Armenian" w:cs="Arial"/>
                <w:color w:val="000000" w:themeColor="text1"/>
                <w:sz w:val="16"/>
                <w:szCs w:val="16"/>
                <w:lang w:eastAsia="ru-RU"/>
              </w:rPr>
              <w:t xml:space="preserve"> ý³ë³¹³ÛÇÝ </w:t>
            </w:r>
            <w:proofErr w:type="spellStart"/>
            <w:r w:rsidRPr="003A3C19">
              <w:rPr>
                <w:rFonts w:ascii="Arial Armenian" w:hAnsi="Arial Armenian" w:cs="Arial"/>
                <w:color w:val="000000" w:themeColor="text1"/>
                <w:sz w:val="16"/>
                <w:szCs w:val="16"/>
                <w:lang w:eastAsia="ru-RU"/>
              </w:rPr>
              <w:t>Ý»ñÏáí</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b/>
                <w:bCs/>
                <w:color w:val="000000" w:themeColor="text1"/>
                <w:sz w:val="16"/>
                <w:szCs w:val="16"/>
                <w:lang w:eastAsia="ru-RU"/>
              </w:rPr>
              <w:t xml:space="preserve">/»ñ³Ý·Á Ñ³Ù³Ó³ÛÝ»óÝ»É å³ïíÇñ³ïáõÇ </w:t>
            </w:r>
            <w:proofErr w:type="spellStart"/>
            <w:r w:rsidRPr="003A3C19">
              <w:rPr>
                <w:rFonts w:ascii="Arial Armenian" w:hAnsi="Arial Armenian" w:cs="Arial"/>
                <w:b/>
                <w:bCs/>
                <w:color w:val="000000" w:themeColor="text1"/>
                <w:sz w:val="16"/>
                <w:szCs w:val="16"/>
                <w:lang w:eastAsia="ru-RU"/>
              </w:rPr>
              <w:t>Ñ»ï</w:t>
            </w:r>
            <w:proofErr w:type="spellEnd"/>
            <w:r w:rsidRPr="003A3C19">
              <w:rPr>
                <w:rFonts w:ascii="Arial Armenian" w:hAnsi="Arial Armenian" w:cs="Arial"/>
                <w:b/>
                <w:bCs/>
                <w:color w:val="000000" w:themeColor="text1"/>
                <w:sz w:val="16"/>
                <w:szCs w:val="16"/>
                <w:lang w:eastAsia="ru-RU"/>
              </w:rPr>
              <w:t>/</w:t>
            </w:r>
          </w:p>
        </w:tc>
        <w:tc>
          <w:tcPr>
            <w:tcW w:w="590" w:type="dxa"/>
            <w:vMerge w:val="restart"/>
            <w:shd w:val="clear" w:color="000000" w:fill="FFFFFF"/>
            <w:vAlign w:val="center"/>
            <w:hideMark/>
          </w:tcPr>
          <w:p w14:paraId="5E5C69A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1A4DE3C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48,0</w:t>
            </w:r>
          </w:p>
        </w:tc>
        <w:tc>
          <w:tcPr>
            <w:tcW w:w="894" w:type="dxa"/>
            <w:vMerge w:val="restart"/>
            <w:shd w:val="clear" w:color="000000" w:fill="FFFFFF"/>
            <w:noWrap/>
            <w:vAlign w:val="center"/>
            <w:hideMark/>
          </w:tcPr>
          <w:p w14:paraId="3928981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2,53</w:t>
            </w:r>
          </w:p>
        </w:tc>
        <w:tc>
          <w:tcPr>
            <w:tcW w:w="1007" w:type="dxa"/>
            <w:vMerge w:val="restart"/>
            <w:shd w:val="clear" w:color="000000" w:fill="FFFFFF"/>
            <w:noWrap/>
            <w:vAlign w:val="center"/>
            <w:hideMark/>
          </w:tcPr>
          <w:p w14:paraId="655FB72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121,44</w:t>
            </w:r>
          </w:p>
        </w:tc>
      </w:tr>
      <w:tr w:rsidR="00782E4C" w:rsidRPr="003A3C19" w14:paraId="359AE967" w14:textId="77777777" w:rsidTr="00782E4C">
        <w:trPr>
          <w:trHeight w:val="507"/>
          <w:jc w:val="center"/>
        </w:trPr>
        <w:tc>
          <w:tcPr>
            <w:tcW w:w="448" w:type="dxa"/>
            <w:vMerge/>
            <w:vAlign w:val="center"/>
            <w:hideMark/>
          </w:tcPr>
          <w:p w14:paraId="78C387C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03CEA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BFB6C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77BC7A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2A8088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35CAE6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480059E" w14:textId="77777777" w:rsidTr="00782E4C">
        <w:trPr>
          <w:trHeight w:val="507"/>
          <w:jc w:val="center"/>
        </w:trPr>
        <w:tc>
          <w:tcPr>
            <w:tcW w:w="448" w:type="dxa"/>
            <w:vMerge/>
            <w:vAlign w:val="center"/>
            <w:hideMark/>
          </w:tcPr>
          <w:p w14:paraId="12F8DB4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001EC5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4D5B2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5282F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1B6883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294E0C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CDBE5E3" w14:textId="77777777" w:rsidTr="00782E4C">
        <w:trPr>
          <w:trHeight w:val="507"/>
          <w:jc w:val="center"/>
        </w:trPr>
        <w:tc>
          <w:tcPr>
            <w:tcW w:w="448" w:type="dxa"/>
            <w:vMerge/>
            <w:vAlign w:val="center"/>
            <w:hideMark/>
          </w:tcPr>
          <w:p w14:paraId="3E6431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4C3311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F3EC6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656B3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2B6B9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7CC8A2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E27EBD6" w14:textId="77777777" w:rsidTr="00782E4C">
        <w:trPr>
          <w:trHeight w:val="507"/>
          <w:jc w:val="center"/>
        </w:trPr>
        <w:tc>
          <w:tcPr>
            <w:tcW w:w="448" w:type="dxa"/>
            <w:vMerge w:val="restart"/>
            <w:shd w:val="clear" w:color="000000" w:fill="FFFFFF"/>
            <w:noWrap/>
            <w:vAlign w:val="center"/>
            <w:hideMark/>
          </w:tcPr>
          <w:p w14:paraId="5B0EFD6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17</w:t>
            </w:r>
          </w:p>
        </w:tc>
        <w:tc>
          <w:tcPr>
            <w:tcW w:w="5961" w:type="dxa"/>
            <w:vMerge w:val="restart"/>
            <w:shd w:val="clear" w:color="000000" w:fill="FFFFFF"/>
            <w:vAlign w:val="center"/>
            <w:hideMark/>
          </w:tcPr>
          <w:p w14:paraId="691BF3E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´³½³Éï» </w:t>
            </w:r>
            <w:proofErr w:type="spellStart"/>
            <w:r w:rsidRPr="003A3C19">
              <w:rPr>
                <w:rFonts w:ascii="Arial" w:hAnsi="Arial" w:cs="Arial"/>
                <w:color w:val="000000" w:themeColor="text1"/>
                <w:sz w:val="16"/>
                <w:szCs w:val="16"/>
                <w:lang w:eastAsia="ru-RU"/>
              </w:rPr>
              <w:t>վրադիր</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քարերի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ï»Õ³¹ñáõÙ</w:t>
            </w:r>
            <w:r w:rsidRPr="003A3C19">
              <w:rPr>
                <w:rFonts w:ascii="Arial Armenian" w:hAnsi="Arial Armenian" w:cs="Arial"/>
                <w:color w:val="000000" w:themeColor="text1"/>
                <w:sz w:val="16"/>
                <w:szCs w:val="16"/>
                <w:lang w:eastAsia="ru-RU"/>
              </w:rPr>
              <w:t xml:space="preserve"> 30</w:t>
            </w:r>
            <w:r w:rsidRPr="003A3C19">
              <w:rPr>
                <w:rFonts w:ascii="Arial" w:hAnsi="Arial" w:cs="Arial"/>
                <w:color w:val="000000" w:themeColor="text1"/>
                <w:sz w:val="16"/>
                <w:szCs w:val="16"/>
                <w:lang w:eastAsia="ru-RU"/>
              </w:rPr>
              <w:t>մմ</w:t>
            </w:r>
            <w:r w:rsidRPr="003A3C19">
              <w:rPr>
                <w:rFonts w:ascii="Arial Armenian" w:hAnsi="Arial Armenian" w:cs="Arial"/>
                <w:color w:val="000000" w:themeColor="text1"/>
                <w:sz w:val="16"/>
                <w:szCs w:val="16"/>
                <w:lang w:eastAsia="ru-RU"/>
              </w:rPr>
              <w:t xml:space="preserve">   b=350ÙÙ /</w:t>
            </w:r>
            <w:proofErr w:type="spellStart"/>
            <w:r w:rsidRPr="003A3C19">
              <w:rPr>
                <w:rFonts w:ascii="Arial" w:hAnsi="Arial" w:cs="Arial"/>
                <w:color w:val="000000" w:themeColor="text1"/>
                <w:sz w:val="16"/>
                <w:szCs w:val="16"/>
                <w:lang w:eastAsia="ru-RU"/>
              </w:rPr>
              <w:t>առանց</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ծակոտկեն</w:t>
            </w:r>
            <w:proofErr w:type="spellEnd"/>
            <w:r w:rsidRPr="003A3C19">
              <w:rPr>
                <w:rFonts w:ascii="Arial Armenian" w:hAnsi="Arial Armenian" w:cs="Arial"/>
                <w:color w:val="000000" w:themeColor="text1"/>
                <w:sz w:val="16"/>
                <w:szCs w:val="16"/>
                <w:lang w:eastAsia="ru-RU"/>
              </w:rPr>
              <w:t>/</w:t>
            </w:r>
          </w:p>
        </w:tc>
        <w:tc>
          <w:tcPr>
            <w:tcW w:w="590" w:type="dxa"/>
            <w:vMerge w:val="restart"/>
            <w:shd w:val="clear" w:color="000000" w:fill="FFFFFF"/>
            <w:vAlign w:val="center"/>
            <w:hideMark/>
          </w:tcPr>
          <w:p w14:paraId="70694B3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127897A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9,80</w:t>
            </w:r>
          </w:p>
        </w:tc>
        <w:tc>
          <w:tcPr>
            <w:tcW w:w="894" w:type="dxa"/>
            <w:vMerge w:val="restart"/>
            <w:shd w:val="clear" w:color="000000" w:fill="FFFFFF"/>
            <w:noWrap/>
            <w:vAlign w:val="center"/>
            <w:hideMark/>
          </w:tcPr>
          <w:p w14:paraId="375F1E4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44,45</w:t>
            </w:r>
          </w:p>
        </w:tc>
        <w:tc>
          <w:tcPr>
            <w:tcW w:w="1007" w:type="dxa"/>
            <w:vMerge w:val="restart"/>
            <w:shd w:val="clear" w:color="000000" w:fill="FFFFFF"/>
            <w:noWrap/>
            <w:vAlign w:val="center"/>
            <w:hideMark/>
          </w:tcPr>
          <w:p w14:paraId="5718D17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435,57</w:t>
            </w:r>
          </w:p>
        </w:tc>
      </w:tr>
      <w:tr w:rsidR="00782E4C" w:rsidRPr="003A3C19" w14:paraId="4DCEF3F6" w14:textId="77777777" w:rsidTr="00782E4C">
        <w:trPr>
          <w:trHeight w:val="507"/>
          <w:jc w:val="center"/>
        </w:trPr>
        <w:tc>
          <w:tcPr>
            <w:tcW w:w="448" w:type="dxa"/>
            <w:vMerge/>
            <w:vAlign w:val="center"/>
            <w:hideMark/>
          </w:tcPr>
          <w:p w14:paraId="0C8F60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7182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4A13AC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5917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CE555D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51BFD3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EC9FC1A" w14:textId="77777777" w:rsidTr="00782E4C">
        <w:trPr>
          <w:trHeight w:val="507"/>
          <w:jc w:val="center"/>
        </w:trPr>
        <w:tc>
          <w:tcPr>
            <w:tcW w:w="448" w:type="dxa"/>
            <w:vMerge/>
            <w:vAlign w:val="center"/>
            <w:hideMark/>
          </w:tcPr>
          <w:p w14:paraId="177206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C687AF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F41F1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E1708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6A706D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0BD71F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DD029CB" w14:textId="77777777" w:rsidTr="00782E4C">
        <w:trPr>
          <w:trHeight w:val="507"/>
          <w:jc w:val="center"/>
        </w:trPr>
        <w:tc>
          <w:tcPr>
            <w:tcW w:w="448" w:type="dxa"/>
            <w:vMerge/>
            <w:vAlign w:val="center"/>
            <w:hideMark/>
          </w:tcPr>
          <w:p w14:paraId="35D956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DD64D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1782FE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AD26A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5483E0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F80086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A46AA9" w14:textId="77777777" w:rsidTr="00782E4C">
        <w:trPr>
          <w:trHeight w:val="507"/>
          <w:jc w:val="center"/>
        </w:trPr>
        <w:tc>
          <w:tcPr>
            <w:tcW w:w="448" w:type="dxa"/>
            <w:vMerge w:val="restart"/>
            <w:shd w:val="clear" w:color="000000" w:fill="DCE6F1"/>
            <w:noWrap/>
            <w:vAlign w:val="center"/>
            <w:hideMark/>
          </w:tcPr>
          <w:p w14:paraId="65E035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6577FB19"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46E8D2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6CDA08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03823FF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36DD0F65"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2888,29</w:t>
            </w:r>
          </w:p>
        </w:tc>
      </w:tr>
      <w:tr w:rsidR="00782E4C" w:rsidRPr="003A3C19" w14:paraId="7329B3C3" w14:textId="77777777" w:rsidTr="00782E4C">
        <w:trPr>
          <w:trHeight w:val="507"/>
          <w:jc w:val="center"/>
        </w:trPr>
        <w:tc>
          <w:tcPr>
            <w:tcW w:w="448" w:type="dxa"/>
            <w:vMerge/>
            <w:vAlign w:val="center"/>
            <w:hideMark/>
          </w:tcPr>
          <w:p w14:paraId="139CAE7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DEA3C2"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043D4C1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E9C65D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0FAF8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072A0C62"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513E9F8" w14:textId="77777777" w:rsidTr="00782E4C">
        <w:trPr>
          <w:trHeight w:val="507"/>
          <w:jc w:val="center"/>
        </w:trPr>
        <w:tc>
          <w:tcPr>
            <w:tcW w:w="448" w:type="dxa"/>
            <w:vMerge/>
            <w:vAlign w:val="center"/>
            <w:hideMark/>
          </w:tcPr>
          <w:p w14:paraId="21E227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10E229"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2EC128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331BB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5ED23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57B4506"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4D5B101E" w14:textId="77777777" w:rsidTr="00782E4C">
        <w:trPr>
          <w:trHeight w:val="507"/>
          <w:jc w:val="center"/>
        </w:trPr>
        <w:tc>
          <w:tcPr>
            <w:tcW w:w="448" w:type="dxa"/>
            <w:vMerge/>
            <w:vAlign w:val="center"/>
            <w:hideMark/>
          </w:tcPr>
          <w:p w14:paraId="1803B3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1071877"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8426C1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73986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4EB7A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8CE4C89"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5956CAFD" w14:textId="77777777" w:rsidTr="00782E4C">
        <w:trPr>
          <w:trHeight w:val="507"/>
          <w:jc w:val="center"/>
        </w:trPr>
        <w:tc>
          <w:tcPr>
            <w:tcW w:w="448" w:type="dxa"/>
            <w:vMerge w:val="restart"/>
            <w:shd w:val="clear" w:color="000000" w:fill="DCE6F1"/>
            <w:noWrap/>
            <w:vAlign w:val="center"/>
            <w:hideMark/>
          </w:tcPr>
          <w:p w14:paraId="39861B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68D6035A"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754B71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6A56EB3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2389DC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7ADBB25E"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15,90%</w:t>
            </w:r>
          </w:p>
        </w:tc>
      </w:tr>
      <w:tr w:rsidR="00782E4C" w:rsidRPr="003A3C19" w14:paraId="2B7CB63A" w14:textId="77777777" w:rsidTr="00782E4C">
        <w:trPr>
          <w:trHeight w:val="507"/>
          <w:jc w:val="center"/>
        </w:trPr>
        <w:tc>
          <w:tcPr>
            <w:tcW w:w="448" w:type="dxa"/>
            <w:vMerge/>
            <w:vAlign w:val="center"/>
            <w:hideMark/>
          </w:tcPr>
          <w:p w14:paraId="71B63C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72BA1E1"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5FEE34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04F54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E76F4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048633C5"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49ECB641" w14:textId="77777777" w:rsidTr="00782E4C">
        <w:trPr>
          <w:trHeight w:val="507"/>
          <w:jc w:val="center"/>
        </w:trPr>
        <w:tc>
          <w:tcPr>
            <w:tcW w:w="448" w:type="dxa"/>
            <w:vMerge/>
            <w:vAlign w:val="center"/>
            <w:hideMark/>
          </w:tcPr>
          <w:p w14:paraId="6A67A8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5BC44D6"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42A9894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D034F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30796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5236529"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0ACBCF8F" w14:textId="77777777" w:rsidTr="00782E4C">
        <w:trPr>
          <w:trHeight w:val="507"/>
          <w:jc w:val="center"/>
        </w:trPr>
        <w:tc>
          <w:tcPr>
            <w:tcW w:w="448" w:type="dxa"/>
            <w:vMerge/>
            <w:vAlign w:val="center"/>
            <w:hideMark/>
          </w:tcPr>
          <w:p w14:paraId="1918BCB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50CC844"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66BC8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FF1CA8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9F3B93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6147B51"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301B4247" w14:textId="77777777" w:rsidTr="00782E4C">
        <w:trPr>
          <w:trHeight w:val="660"/>
          <w:jc w:val="center"/>
        </w:trPr>
        <w:tc>
          <w:tcPr>
            <w:tcW w:w="448" w:type="dxa"/>
            <w:vMerge w:val="restart"/>
            <w:shd w:val="clear" w:color="000000" w:fill="FFFFFF"/>
            <w:noWrap/>
            <w:vAlign w:val="center"/>
            <w:hideMark/>
          </w:tcPr>
          <w:p w14:paraId="47E661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6C3B9481"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roofErr w:type="spellStart"/>
            <w:r w:rsidRPr="003A3C19">
              <w:rPr>
                <w:rFonts w:ascii="Arial" w:hAnsi="Arial" w:cs="Arial"/>
                <w:b/>
                <w:bCs/>
                <w:color w:val="000000" w:themeColor="text1"/>
                <w:sz w:val="16"/>
                <w:szCs w:val="16"/>
                <w:u w:val="single"/>
                <w:lang w:eastAsia="ru-RU"/>
              </w:rPr>
              <w:t>Նոր</w:t>
            </w:r>
            <w:proofErr w:type="spellEnd"/>
            <w:r w:rsidRPr="003A3C19">
              <w:rPr>
                <w:rFonts w:ascii="Arial Armenian" w:hAnsi="Arial Armenian" w:cs="Arial"/>
                <w:b/>
                <w:bCs/>
                <w:color w:val="000000" w:themeColor="text1"/>
                <w:sz w:val="16"/>
                <w:szCs w:val="16"/>
                <w:u w:val="single"/>
                <w:lang w:eastAsia="ru-RU"/>
              </w:rPr>
              <w:t xml:space="preserve"> </w:t>
            </w:r>
            <w:r w:rsidRPr="003A3C19">
              <w:rPr>
                <w:rFonts w:ascii="Arial" w:hAnsi="Arial" w:cs="Arial"/>
                <w:b/>
                <w:bCs/>
                <w:color w:val="000000" w:themeColor="text1"/>
                <w:sz w:val="16"/>
                <w:szCs w:val="16"/>
                <w:u w:val="single"/>
                <w:lang w:eastAsia="ru-RU"/>
              </w:rPr>
              <w:t>ե</w:t>
            </w:r>
            <w:r w:rsidRPr="003A3C19">
              <w:rPr>
                <w:rFonts w:ascii="Arial Armenian" w:hAnsi="Arial Armenian" w:cs="Arial"/>
                <w:b/>
                <w:bCs/>
                <w:color w:val="000000" w:themeColor="text1"/>
                <w:sz w:val="16"/>
                <w:szCs w:val="16"/>
                <w:u w:val="single"/>
                <w:lang w:eastAsia="ru-RU"/>
              </w:rPr>
              <w:t>/</w:t>
            </w:r>
            <w:proofErr w:type="spellStart"/>
            <w:r w:rsidRPr="003A3C19">
              <w:rPr>
                <w:rFonts w:ascii="Arial" w:hAnsi="Arial" w:cs="Arial"/>
                <w:b/>
                <w:bCs/>
                <w:color w:val="000000" w:themeColor="text1"/>
                <w:sz w:val="16"/>
                <w:szCs w:val="16"/>
                <w:u w:val="single"/>
                <w:lang w:eastAsia="ru-RU"/>
              </w:rPr>
              <w:t>բետոնյա</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հենապատ</w:t>
            </w:r>
            <w:proofErr w:type="spellEnd"/>
            <w:r w:rsidRPr="003A3C19">
              <w:rPr>
                <w:rFonts w:ascii="Arial Armenian" w:hAnsi="Arial Armenian" w:cs="Arial"/>
                <w:b/>
                <w:bCs/>
                <w:color w:val="000000" w:themeColor="text1"/>
                <w:sz w:val="16"/>
                <w:szCs w:val="16"/>
                <w:u w:val="single"/>
                <w:lang w:eastAsia="ru-RU"/>
              </w:rPr>
              <w:br/>
              <w:t>/</w:t>
            </w:r>
            <w:proofErr w:type="spellStart"/>
            <w:r w:rsidRPr="003A3C19">
              <w:rPr>
                <w:rFonts w:ascii="Arial" w:hAnsi="Arial" w:cs="Arial"/>
                <w:b/>
                <w:bCs/>
                <w:color w:val="000000" w:themeColor="text1"/>
                <w:sz w:val="16"/>
                <w:szCs w:val="16"/>
                <w:u w:val="single"/>
                <w:lang w:eastAsia="ru-RU"/>
              </w:rPr>
              <w:t>առկա</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հենապատի</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ուժեղացում</w:t>
            </w:r>
            <w:proofErr w:type="spellEnd"/>
            <w:r w:rsidRPr="003A3C19">
              <w:rPr>
                <w:rFonts w:ascii="Arial Armenian" w:hAnsi="Arial Armenian" w:cs="Arial"/>
                <w:b/>
                <w:bCs/>
                <w:color w:val="000000" w:themeColor="text1"/>
                <w:sz w:val="16"/>
                <w:szCs w:val="16"/>
                <w:u w:val="single"/>
                <w:lang w:eastAsia="ru-RU"/>
              </w:rPr>
              <w:t xml:space="preserve"> </w:t>
            </w:r>
            <w:r w:rsidRPr="003A3C19">
              <w:rPr>
                <w:rFonts w:ascii="Arial" w:hAnsi="Arial" w:cs="Arial"/>
                <w:b/>
                <w:bCs/>
                <w:color w:val="000000" w:themeColor="text1"/>
                <w:sz w:val="16"/>
                <w:szCs w:val="16"/>
                <w:u w:val="single"/>
                <w:lang w:eastAsia="ru-RU"/>
              </w:rPr>
              <w:t>և</w:t>
            </w:r>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նորի</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կառուցում</w:t>
            </w:r>
            <w:proofErr w:type="spellEnd"/>
            <w:r w:rsidRPr="003A3C19">
              <w:rPr>
                <w:rFonts w:ascii="Arial Armenian" w:hAnsi="Arial Armenian" w:cs="Arial"/>
                <w:b/>
                <w:bCs/>
                <w:color w:val="000000" w:themeColor="text1"/>
                <w:sz w:val="16"/>
                <w:szCs w:val="16"/>
                <w:u w:val="single"/>
                <w:lang w:eastAsia="ru-RU"/>
              </w:rPr>
              <w:t>/</w:t>
            </w:r>
            <w:r w:rsidRPr="003A3C19">
              <w:rPr>
                <w:rFonts w:ascii="Arial Armenian" w:hAnsi="Arial Armenian" w:cs="Arial"/>
                <w:b/>
                <w:bCs/>
                <w:color w:val="000000" w:themeColor="text1"/>
                <w:sz w:val="16"/>
                <w:szCs w:val="16"/>
                <w:u w:val="single"/>
                <w:lang w:eastAsia="ru-RU"/>
              </w:rPr>
              <w:br/>
            </w:r>
            <w:proofErr w:type="spellStart"/>
            <w:r w:rsidRPr="003A3C19">
              <w:rPr>
                <w:rFonts w:ascii="Arial" w:hAnsi="Arial" w:cs="Arial"/>
                <w:b/>
                <w:bCs/>
                <w:color w:val="000000" w:themeColor="text1"/>
                <w:sz w:val="16"/>
                <w:szCs w:val="16"/>
                <w:u w:val="single"/>
                <w:lang w:eastAsia="ru-RU"/>
              </w:rPr>
              <w:t>Շինարարական</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աշխատանքները</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կատարել</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ձեռքով</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փուլ</w:t>
            </w:r>
            <w:r w:rsidRPr="003A3C19">
              <w:rPr>
                <w:rFonts w:ascii="Arial Armenian" w:hAnsi="Arial Armenian" w:cs="Arial"/>
                <w:b/>
                <w:bCs/>
                <w:color w:val="000000" w:themeColor="text1"/>
                <w:sz w:val="16"/>
                <w:szCs w:val="16"/>
                <w:u w:val="single"/>
                <w:lang w:eastAsia="ru-RU"/>
              </w:rPr>
              <w:t>-</w:t>
            </w:r>
            <w:r w:rsidRPr="003A3C19">
              <w:rPr>
                <w:rFonts w:ascii="Arial" w:hAnsi="Arial" w:cs="Arial"/>
                <w:b/>
                <w:bCs/>
                <w:color w:val="000000" w:themeColor="text1"/>
                <w:sz w:val="16"/>
                <w:szCs w:val="16"/>
                <w:u w:val="single"/>
                <w:lang w:eastAsia="ru-RU"/>
              </w:rPr>
              <w:t>փուլ</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փլուզումից</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խուսափելու</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համար</w:t>
            </w:r>
            <w:proofErr w:type="spellEnd"/>
          </w:p>
        </w:tc>
        <w:tc>
          <w:tcPr>
            <w:tcW w:w="590" w:type="dxa"/>
            <w:vMerge w:val="restart"/>
            <w:shd w:val="clear" w:color="000000" w:fill="FFFFFF"/>
            <w:noWrap/>
            <w:vAlign w:val="center"/>
            <w:hideMark/>
          </w:tcPr>
          <w:p w14:paraId="44BD1C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25F02D7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0A0E078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5742935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D79D624" w14:textId="77777777" w:rsidTr="00782E4C">
        <w:trPr>
          <w:trHeight w:val="660"/>
          <w:jc w:val="center"/>
        </w:trPr>
        <w:tc>
          <w:tcPr>
            <w:tcW w:w="448" w:type="dxa"/>
            <w:vMerge/>
            <w:vAlign w:val="center"/>
            <w:hideMark/>
          </w:tcPr>
          <w:p w14:paraId="20CA772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24B144D"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655699B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65440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93D1BB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85E1C8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709B3F1" w14:textId="77777777" w:rsidTr="00782E4C">
        <w:trPr>
          <w:trHeight w:val="660"/>
          <w:jc w:val="center"/>
        </w:trPr>
        <w:tc>
          <w:tcPr>
            <w:tcW w:w="448" w:type="dxa"/>
            <w:vMerge/>
            <w:vAlign w:val="center"/>
            <w:hideMark/>
          </w:tcPr>
          <w:p w14:paraId="0618EE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5754E86"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005223E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A390C3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9979BD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843406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12105F4" w14:textId="77777777" w:rsidTr="00782E4C">
        <w:trPr>
          <w:trHeight w:val="660"/>
          <w:jc w:val="center"/>
        </w:trPr>
        <w:tc>
          <w:tcPr>
            <w:tcW w:w="448" w:type="dxa"/>
            <w:vMerge/>
            <w:vAlign w:val="center"/>
            <w:hideMark/>
          </w:tcPr>
          <w:p w14:paraId="1A48CA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59A6CF9"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405388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FACC8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2864C5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52B81D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270546E" w14:textId="77777777" w:rsidTr="00782E4C">
        <w:trPr>
          <w:trHeight w:val="507"/>
          <w:jc w:val="center"/>
        </w:trPr>
        <w:tc>
          <w:tcPr>
            <w:tcW w:w="448" w:type="dxa"/>
            <w:vMerge w:val="restart"/>
            <w:shd w:val="clear" w:color="000000" w:fill="FFFFFF"/>
            <w:noWrap/>
            <w:vAlign w:val="center"/>
            <w:hideMark/>
          </w:tcPr>
          <w:p w14:paraId="0AEE1AF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6B8D277B"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w:t>
            </w:r>
            <w:r w:rsidRPr="003A3C19">
              <w:rPr>
                <w:rFonts w:ascii="Arial Armenian" w:hAnsi="Arial Armenian" w:cs="Arial Armenian"/>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Ùß³ÏáõÙ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21308AE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type="page"/>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E4D851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39,8</w:t>
            </w:r>
          </w:p>
        </w:tc>
        <w:tc>
          <w:tcPr>
            <w:tcW w:w="894" w:type="dxa"/>
            <w:vMerge w:val="restart"/>
            <w:shd w:val="clear" w:color="000000" w:fill="FFFFFF"/>
            <w:noWrap/>
            <w:vAlign w:val="center"/>
            <w:hideMark/>
          </w:tcPr>
          <w:p w14:paraId="5EF71CD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3,31</w:t>
            </w:r>
          </w:p>
        </w:tc>
        <w:tc>
          <w:tcPr>
            <w:tcW w:w="1007" w:type="dxa"/>
            <w:vMerge w:val="restart"/>
            <w:shd w:val="clear" w:color="000000" w:fill="FFFFFF"/>
            <w:noWrap/>
            <w:vAlign w:val="center"/>
            <w:hideMark/>
          </w:tcPr>
          <w:p w14:paraId="491A565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131,84</w:t>
            </w:r>
          </w:p>
        </w:tc>
      </w:tr>
      <w:tr w:rsidR="00782E4C" w:rsidRPr="003A3C19" w14:paraId="76803A72" w14:textId="77777777" w:rsidTr="00782E4C">
        <w:trPr>
          <w:trHeight w:val="507"/>
          <w:jc w:val="center"/>
        </w:trPr>
        <w:tc>
          <w:tcPr>
            <w:tcW w:w="448" w:type="dxa"/>
            <w:vMerge/>
            <w:vAlign w:val="center"/>
            <w:hideMark/>
          </w:tcPr>
          <w:p w14:paraId="7A63B23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DB9A3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BF81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EDFF94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16B3B0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9C3C59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80F16D5" w14:textId="77777777" w:rsidTr="00782E4C">
        <w:trPr>
          <w:trHeight w:val="507"/>
          <w:jc w:val="center"/>
        </w:trPr>
        <w:tc>
          <w:tcPr>
            <w:tcW w:w="448" w:type="dxa"/>
            <w:vMerge/>
            <w:vAlign w:val="center"/>
            <w:hideMark/>
          </w:tcPr>
          <w:p w14:paraId="304F2CA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870418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8FC4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6C430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F5536D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324DBB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B404C8A" w14:textId="77777777" w:rsidTr="00782E4C">
        <w:trPr>
          <w:trHeight w:val="507"/>
          <w:jc w:val="center"/>
        </w:trPr>
        <w:tc>
          <w:tcPr>
            <w:tcW w:w="448" w:type="dxa"/>
            <w:vMerge/>
            <w:vAlign w:val="center"/>
            <w:hideMark/>
          </w:tcPr>
          <w:p w14:paraId="75EBF1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79D7D2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FD7AC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F6B2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637BB7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320C55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2ABFEFE" w14:textId="77777777" w:rsidTr="00782E4C">
        <w:trPr>
          <w:trHeight w:val="507"/>
          <w:jc w:val="center"/>
        </w:trPr>
        <w:tc>
          <w:tcPr>
            <w:tcW w:w="448" w:type="dxa"/>
            <w:vMerge w:val="restart"/>
            <w:shd w:val="clear" w:color="000000" w:fill="FFFFFF"/>
            <w:noWrap/>
            <w:vAlign w:val="center"/>
            <w:hideMark/>
          </w:tcPr>
          <w:p w14:paraId="5CC5161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0FEE110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Ê×Ç </w:t>
            </w:r>
            <w:proofErr w:type="spellStart"/>
            <w:r w:rsidRPr="003A3C19">
              <w:rPr>
                <w:rFonts w:ascii="Arial" w:hAnsi="Arial" w:cs="Arial"/>
                <w:color w:val="000000" w:themeColor="text1"/>
                <w:sz w:val="16"/>
                <w:szCs w:val="16"/>
                <w:lang w:eastAsia="ru-RU"/>
              </w:rPr>
              <w:t>նախապատրաստական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շերտի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10</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p>
        </w:tc>
        <w:tc>
          <w:tcPr>
            <w:tcW w:w="590" w:type="dxa"/>
            <w:vMerge w:val="restart"/>
            <w:shd w:val="clear" w:color="000000" w:fill="FFFFFF"/>
            <w:vAlign w:val="center"/>
            <w:hideMark/>
          </w:tcPr>
          <w:p w14:paraId="3B111A9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1A3681F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2,04</w:t>
            </w:r>
          </w:p>
        </w:tc>
        <w:tc>
          <w:tcPr>
            <w:tcW w:w="894" w:type="dxa"/>
            <w:vMerge w:val="restart"/>
            <w:shd w:val="clear" w:color="000000" w:fill="FFFFFF"/>
            <w:noWrap/>
            <w:vAlign w:val="center"/>
            <w:hideMark/>
          </w:tcPr>
          <w:p w14:paraId="382438B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9,52</w:t>
            </w:r>
          </w:p>
        </w:tc>
        <w:tc>
          <w:tcPr>
            <w:tcW w:w="1007" w:type="dxa"/>
            <w:vMerge w:val="restart"/>
            <w:shd w:val="clear" w:color="000000" w:fill="FFFFFF"/>
            <w:noWrap/>
            <w:vAlign w:val="center"/>
            <w:hideMark/>
          </w:tcPr>
          <w:p w14:paraId="60A0C4D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19,43</w:t>
            </w:r>
          </w:p>
        </w:tc>
      </w:tr>
      <w:tr w:rsidR="00782E4C" w:rsidRPr="003A3C19" w14:paraId="28EC98D1" w14:textId="77777777" w:rsidTr="00782E4C">
        <w:trPr>
          <w:trHeight w:val="507"/>
          <w:jc w:val="center"/>
        </w:trPr>
        <w:tc>
          <w:tcPr>
            <w:tcW w:w="448" w:type="dxa"/>
            <w:vMerge/>
            <w:vAlign w:val="center"/>
            <w:hideMark/>
          </w:tcPr>
          <w:p w14:paraId="6B6201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9CF6B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558F9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166D49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0F5C16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F0A4B0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8140872" w14:textId="77777777" w:rsidTr="00782E4C">
        <w:trPr>
          <w:trHeight w:val="507"/>
          <w:jc w:val="center"/>
        </w:trPr>
        <w:tc>
          <w:tcPr>
            <w:tcW w:w="448" w:type="dxa"/>
            <w:vMerge/>
            <w:vAlign w:val="center"/>
            <w:hideMark/>
          </w:tcPr>
          <w:p w14:paraId="17AF64E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EBE45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48DCA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E9001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5953C4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9352D3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D224ABF" w14:textId="77777777" w:rsidTr="00782E4C">
        <w:trPr>
          <w:trHeight w:val="507"/>
          <w:jc w:val="center"/>
        </w:trPr>
        <w:tc>
          <w:tcPr>
            <w:tcW w:w="448" w:type="dxa"/>
            <w:vMerge/>
            <w:vAlign w:val="center"/>
            <w:hideMark/>
          </w:tcPr>
          <w:p w14:paraId="7394CE1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EB3FA1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98D15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474FF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6C8EB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AAD159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CD154DE" w14:textId="77777777" w:rsidTr="00782E4C">
        <w:trPr>
          <w:trHeight w:val="507"/>
          <w:jc w:val="center"/>
        </w:trPr>
        <w:tc>
          <w:tcPr>
            <w:tcW w:w="448" w:type="dxa"/>
            <w:vMerge w:val="restart"/>
            <w:shd w:val="clear" w:color="000000" w:fill="FFFFFF"/>
            <w:noWrap/>
            <w:vAlign w:val="center"/>
            <w:hideMark/>
          </w:tcPr>
          <w:p w14:paraId="079A7C3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4C9B58D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Ü³Ë³å³ïñ³ëï³Ï³Ý </w:t>
            </w:r>
            <w:proofErr w:type="spellStart"/>
            <w:r w:rsidRPr="003A3C19">
              <w:rPr>
                <w:rFonts w:ascii="Arial Armenian" w:hAnsi="Arial Armenian" w:cs="Arial"/>
                <w:color w:val="000000" w:themeColor="text1"/>
                <w:sz w:val="16"/>
                <w:szCs w:val="16"/>
                <w:lang w:eastAsia="ru-RU"/>
              </w:rPr>
              <w:t>ß»ñïÇ</w:t>
            </w:r>
            <w:proofErr w:type="spellEnd"/>
            <w:r w:rsidRPr="003A3C19">
              <w:rPr>
                <w:rFonts w:ascii="Arial Armenian" w:hAnsi="Arial Armenian" w:cs="Arial"/>
                <w:color w:val="000000" w:themeColor="text1"/>
                <w:sz w:val="16"/>
                <w:szCs w:val="16"/>
                <w:lang w:eastAsia="ru-RU"/>
              </w:rPr>
              <w:t xml:space="preserve"> Çñ³Ï³Ý³óáõÙ B7.5 ¹³ëÇ µ»</w:t>
            </w:r>
            <w:proofErr w:type="spellStart"/>
            <w:r w:rsidRPr="003A3C19">
              <w:rPr>
                <w:rFonts w:ascii="Arial Armenian" w:hAnsi="Arial Armenian" w:cs="Arial"/>
                <w:color w:val="000000" w:themeColor="text1"/>
                <w:sz w:val="16"/>
                <w:szCs w:val="16"/>
                <w:lang w:eastAsia="ru-RU"/>
              </w:rPr>
              <w:t>ïáÝÇó</w:t>
            </w:r>
            <w:proofErr w:type="spellEnd"/>
            <w:r w:rsidRPr="003A3C19">
              <w:rPr>
                <w:rFonts w:ascii="Arial Armenian" w:hAnsi="Arial Armenian" w:cs="Arial"/>
                <w:color w:val="000000" w:themeColor="text1"/>
                <w:sz w:val="16"/>
                <w:szCs w:val="16"/>
                <w:lang w:eastAsia="ru-RU"/>
              </w:rPr>
              <w:t xml:space="preserve"> 10</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p>
        </w:tc>
        <w:tc>
          <w:tcPr>
            <w:tcW w:w="590" w:type="dxa"/>
            <w:vMerge w:val="restart"/>
            <w:shd w:val="clear" w:color="000000" w:fill="FFFFFF"/>
            <w:vAlign w:val="center"/>
            <w:hideMark/>
          </w:tcPr>
          <w:p w14:paraId="7EABFF4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276E2CF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2,04</w:t>
            </w:r>
          </w:p>
        </w:tc>
        <w:tc>
          <w:tcPr>
            <w:tcW w:w="894" w:type="dxa"/>
            <w:vMerge w:val="restart"/>
            <w:shd w:val="clear" w:color="000000" w:fill="FFFFFF"/>
            <w:noWrap/>
            <w:vAlign w:val="center"/>
            <w:hideMark/>
          </w:tcPr>
          <w:p w14:paraId="48BF496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40,07</w:t>
            </w:r>
          </w:p>
        </w:tc>
        <w:tc>
          <w:tcPr>
            <w:tcW w:w="1007" w:type="dxa"/>
            <w:vMerge w:val="restart"/>
            <w:shd w:val="clear" w:color="000000" w:fill="FFFFFF"/>
            <w:noWrap/>
            <w:vAlign w:val="center"/>
            <w:hideMark/>
          </w:tcPr>
          <w:p w14:paraId="6D70008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81,75</w:t>
            </w:r>
          </w:p>
        </w:tc>
      </w:tr>
      <w:tr w:rsidR="00782E4C" w:rsidRPr="003A3C19" w14:paraId="69544113" w14:textId="77777777" w:rsidTr="00782E4C">
        <w:trPr>
          <w:trHeight w:val="507"/>
          <w:jc w:val="center"/>
        </w:trPr>
        <w:tc>
          <w:tcPr>
            <w:tcW w:w="448" w:type="dxa"/>
            <w:vMerge/>
            <w:vAlign w:val="center"/>
            <w:hideMark/>
          </w:tcPr>
          <w:p w14:paraId="05B1C5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FEEEA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BB60AF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1CE786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8EE9BE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4DFD0A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5D2F1C0" w14:textId="77777777" w:rsidTr="00782E4C">
        <w:trPr>
          <w:trHeight w:val="507"/>
          <w:jc w:val="center"/>
        </w:trPr>
        <w:tc>
          <w:tcPr>
            <w:tcW w:w="448" w:type="dxa"/>
            <w:vMerge/>
            <w:vAlign w:val="center"/>
            <w:hideMark/>
          </w:tcPr>
          <w:p w14:paraId="60516EC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F1308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82CADC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513EE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8A8259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5B6832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9CF766" w14:textId="77777777" w:rsidTr="00782E4C">
        <w:trPr>
          <w:trHeight w:val="507"/>
          <w:jc w:val="center"/>
        </w:trPr>
        <w:tc>
          <w:tcPr>
            <w:tcW w:w="448" w:type="dxa"/>
            <w:vMerge/>
            <w:vAlign w:val="center"/>
            <w:hideMark/>
          </w:tcPr>
          <w:p w14:paraId="089100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DBFDB3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449C1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C884A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397952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942254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C6C4938" w14:textId="77777777" w:rsidTr="00782E4C">
        <w:trPr>
          <w:trHeight w:val="507"/>
          <w:jc w:val="center"/>
        </w:trPr>
        <w:tc>
          <w:tcPr>
            <w:tcW w:w="448" w:type="dxa"/>
            <w:vMerge w:val="restart"/>
            <w:shd w:val="clear" w:color="000000" w:fill="FFFFFF"/>
            <w:noWrap/>
            <w:vAlign w:val="center"/>
            <w:hideMark/>
          </w:tcPr>
          <w:p w14:paraId="75CBDF6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5961" w:type="dxa"/>
            <w:vMerge w:val="restart"/>
            <w:shd w:val="clear" w:color="000000" w:fill="FFFFFF"/>
            <w:vAlign w:val="center"/>
            <w:hideMark/>
          </w:tcPr>
          <w:p w14:paraId="2945E947"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Երկաթբետոնե</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հիմնային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հեծանների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B-20 </w:t>
            </w:r>
            <w:proofErr w:type="spellStart"/>
            <w:r w:rsidRPr="003A3C19">
              <w:rPr>
                <w:rFonts w:ascii="Arial" w:hAnsi="Arial" w:cs="Arial"/>
                <w:color w:val="000000" w:themeColor="text1"/>
                <w:sz w:val="16"/>
                <w:szCs w:val="16"/>
                <w:lang w:eastAsia="ru-RU"/>
              </w:rPr>
              <w:t>դասի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բետոնով</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color w:val="000000" w:themeColor="text1"/>
                <w:sz w:val="16"/>
                <w:szCs w:val="16"/>
                <w:lang w:eastAsia="ru-RU"/>
              </w:rPr>
              <w:br/>
              <w:t>20-40</w:t>
            </w:r>
            <w:r w:rsidRPr="003A3C19">
              <w:rPr>
                <w:rFonts w:ascii="Arial" w:hAnsi="Arial" w:cs="Arial"/>
                <w:color w:val="000000" w:themeColor="text1"/>
                <w:sz w:val="16"/>
                <w:szCs w:val="16"/>
                <w:lang w:eastAsia="ru-RU"/>
              </w:rPr>
              <w:t>մմ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չափաբաժնի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խիճով</w:t>
            </w:r>
            <w:proofErr w:type="spellEnd"/>
          </w:p>
        </w:tc>
        <w:tc>
          <w:tcPr>
            <w:tcW w:w="590" w:type="dxa"/>
            <w:vMerge w:val="restart"/>
            <w:shd w:val="clear" w:color="000000" w:fill="FFFFFF"/>
            <w:vAlign w:val="center"/>
            <w:hideMark/>
          </w:tcPr>
          <w:p w14:paraId="7A131CA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4A3E7CD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10,2</w:t>
            </w:r>
          </w:p>
        </w:tc>
        <w:tc>
          <w:tcPr>
            <w:tcW w:w="894" w:type="dxa"/>
            <w:vMerge w:val="restart"/>
            <w:shd w:val="clear" w:color="000000" w:fill="FFFFFF"/>
            <w:noWrap/>
            <w:vAlign w:val="center"/>
            <w:hideMark/>
          </w:tcPr>
          <w:p w14:paraId="5A4940F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85,67</w:t>
            </w:r>
          </w:p>
        </w:tc>
        <w:tc>
          <w:tcPr>
            <w:tcW w:w="1007" w:type="dxa"/>
            <w:vMerge w:val="restart"/>
            <w:shd w:val="clear" w:color="000000" w:fill="FFFFFF"/>
            <w:noWrap/>
            <w:vAlign w:val="center"/>
            <w:hideMark/>
          </w:tcPr>
          <w:p w14:paraId="474E284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873,82</w:t>
            </w:r>
          </w:p>
        </w:tc>
      </w:tr>
      <w:tr w:rsidR="00782E4C" w:rsidRPr="003A3C19" w14:paraId="3960D95C" w14:textId="77777777" w:rsidTr="00782E4C">
        <w:trPr>
          <w:trHeight w:val="507"/>
          <w:jc w:val="center"/>
        </w:trPr>
        <w:tc>
          <w:tcPr>
            <w:tcW w:w="448" w:type="dxa"/>
            <w:vMerge/>
            <w:vAlign w:val="center"/>
            <w:hideMark/>
          </w:tcPr>
          <w:p w14:paraId="0141B4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0C4AC7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4187EA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ABFF84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1A3ADC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F4F89A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B504DDB" w14:textId="77777777" w:rsidTr="00782E4C">
        <w:trPr>
          <w:trHeight w:val="507"/>
          <w:jc w:val="center"/>
        </w:trPr>
        <w:tc>
          <w:tcPr>
            <w:tcW w:w="448" w:type="dxa"/>
            <w:vMerge/>
            <w:vAlign w:val="center"/>
            <w:hideMark/>
          </w:tcPr>
          <w:p w14:paraId="537F64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93BB6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2CCD37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D8E72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A29819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55E3CD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0501D22" w14:textId="77777777" w:rsidTr="00782E4C">
        <w:trPr>
          <w:trHeight w:val="507"/>
          <w:jc w:val="center"/>
        </w:trPr>
        <w:tc>
          <w:tcPr>
            <w:tcW w:w="448" w:type="dxa"/>
            <w:vMerge/>
            <w:vAlign w:val="center"/>
            <w:hideMark/>
          </w:tcPr>
          <w:p w14:paraId="32C7B7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2CF0E2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C5E2B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3B414B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E8A90F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4E7EBD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A05608C" w14:textId="77777777" w:rsidTr="00782E4C">
        <w:trPr>
          <w:trHeight w:val="507"/>
          <w:jc w:val="center"/>
        </w:trPr>
        <w:tc>
          <w:tcPr>
            <w:tcW w:w="448" w:type="dxa"/>
            <w:vMerge w:val="restart"/>
            <w:shd w:val="clear" w:color="000000" w:fill="FFFFFF"/>
            <w:noWrap/>
            <w:vAlign w:val="center"/>
            <w:hideMark/>
          </w:tcPr>
          <w:p w14:paraId="0C7A5C6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w:t>
            </w:r>
          </w:p>
        </w:tc>
        <w:tc>
          <w:tcPr>
            <w:tcW w:w="5961" w:type="dxa"/>
            <w:vMerge w:val="restart"/>
            <w:shd w:val="clear" w:color="000000" w:fill="FFFFFF"/>
            <w:vAlign w:val="center"/>
            <w:hideMark/>
          </w:tcPr>
          <w:p w14:paraId="4D376DA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62757248"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4EAE283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0,91</w:t>
            </w:r>
          </w:p>
        </w:tc>
        <w:tc>
          <w:tcPr>
            <w:tcW w:w="894" w:type="dxa"/>
            <w:vMerge w:val="restart"/>
            <w:shd w:val="clear" w:color="000000" w:fill="FFFFFF"/>
            <w:noWrap/>
            <w:vAlign w:val="center"/>
            <w:hideMark/>
          </w:tcPr>
          <w:p w14:paraId="0A49D40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4D5892D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353,56</w:t>
            </w:r>
          </w:p>
        </w:tc>
      </w:tr>
      <w:tr w:rsidR="00782E4C" w:rsidRPr="003A3C19" w14:paraId="09EEA573" w14:textId="77777777" w:rsidTr="00782E4C">
        <w:trPr>
          <w:trHeight w:val="507"/>
          <w:jc w:val="center"/>
        </w:trPr>
        <w:tc>
          <w:tcPr>
            <w:tcW w:w="448" w:type="dxa"/>
            <w:vMerge/>
            <w:vAlign w:val="center"/>
            <w:hideMark/>
          </w:tcPr>
          <w:p w14:paraId="1B55C80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4E7A75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60B4C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A776F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2F9E70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82120A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7A5296F" w14:textId="77777777" w:rsidTr="00782E4C">
        <w:trPr>
          <w:trHeight w:val="507"/>
          <w:jc w:val="center"/>
        </w:trPr>
        <w:tc>
          <w:tcPr>
            <w:tcW w:w="448" w:type="dxa"/>
            <w:vMerge/>
            <w:vAlign w:val="center"/>
            <w:hideMark/>
          </w:tcPr>
          <w:p w14:paraId="234DED2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F8F59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957C21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6BE47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CD61E1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D4DAAF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35A34E4" w14:textId="77777777" w:rsidTr="00782E4C">
        <w:trPr>
          <w:trHeight w:val="507"/>
          <w:jc w:val="center"/>
        </w:trPr>
        <w:tc>
          <w:tcPr>
            <w:tcW w:w="448" w:type="dxa"/>
            <w:vMerge/>
            <w:vAlign w:val="center"/>
            <w:hideMark/>
          </w:tcPr>
          <w:p w14:paraId="463387C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1EBB75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E4DE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93A49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C2FCB0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08C59B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2C045B6" w14:textId="77777777" w:rsidTr="00782E4C">
        <w:trPr>
          <w:trHeight w:val="507"/>
          <w:jc w:val="center"/>
        </w:trPr>
        <w:tc>
          <w:tcPr>
            <w:tcW w:w="448" w:type="dxa"/>
            <w:vMerge w:val="restart"/>
            <w:shd w:val="clear" w:color="000000" w:fill="FFFFFF"/>
            <w:noWrap/>
            <w:vAlign w:val="center"/>
            <w:hideMark/>
          </w:tcPr>
          <w:p w14:paraId="46ABFB4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c>
          <w:tcPr>
            <w:tcW w:w="5961" w:type="dxa"/>
            <w:vMerge w:val="restart"/>
            <w:shd w:val="clear" w:color="000000" w:fill="FFFFFF"/>
            <w:vAlign w:val="center"/>
            <w:hideMark/>
          </w:tcPr>
          <w:p w14:paraId="4ED299B8"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Ամրալար</w:t>
            </w:r>
            <w:proofErr w:type="spellEnd"/>
            <w:r w:rsidRPr="003A3C19">
              <w:rPr>
                <w:rFonts w:ascii="Arial Armenian" w:hAnsi="Arial Armenian" w:cs="Arial"/>
                <w:color w:val="000000" w:themeColor="text1"/>
                <w:sz w:val="16"/>
                <w:szCs w:val="16"/>
                <w:lang w:eastAsia="ru-RU"/>
              </w:rPr>
              <w:t xml:space="preserve"> Al</w:t>
            </w:r>
          </w:p>
        </w:tc>
        <w:tc>
          <w:tcPr>
            <w:tcW w:w="590" w:type="dxa"/>
            <w:vMerge w:val="restart"/>
            <w:shd w:val="clear" w:color="000000" w:fill="FFFFFF"/>
            <w:vAlign w:val="center"/>
            <w:hideMark/>
          </w:tcPr>
          <w:p w14:paraId="00600F06"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002D113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0,01162</w:t>
            </w:r>
          </w:p>
        </w:tc>
        <w:tc>
          <w:tcPr>
            <w:tcW w:w="894" w:type="dxa"/>
            <w:vMerge w:val="restart"/>
            <w:shd w:val="clear" w:color="000000" w:fill="FFFFFF"/>
            <w:noWrap/>
            <w:vAlign w:val="center"/>
            <w:hideMark/>
          </w:tcPr>
          <w:p w14:paraId="5BFAB2D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3BAACE7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4,61</w:t>
            </w:r>
          </w:p>
        </w:tc>
      </w:tr>
      <w:tr w:rsidR="00782E4C" w:rsidRPr="003A3C19" w14:paraId="0F272F0E" w14:textId="77777777" w:rsidTr="00782E4C">
        <w:trPr>
          <w:trHeight w:val="507"/>
          <w:jc w:val="center"/>
        </w:trPr>
        <w:tc>
          <w:tcPr>
            <w:tcW w:w="448" w:type="dxa"/>
            <w:vMerge/>
            <w:vAlign w:val="center"/>
            <w:hideMark/>
          </w:tcPr>
          <w:p w14:paraId="453F28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309C6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9205E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9CD221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DA14F2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065743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0086B69" w14:textId="77777777" w:rsidTr="00782E4C">
        <w:trPr>
          <w:trHeight w:val="507"/>
          <w:jc w:val="center"/>
        </w:trPr>
        <w:tc>
          <w:tcPr>
            <w:tcW w:w="448" w:type="dxa"/>
            <w:vMerge/>
            <w:vAlign w:val="center"/>
            <w:hideMark/>
          </w:tcPr>
          <w:p w14:paraId="6D44E8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7A5D8F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080AF8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3DAB24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F6E8C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64DC19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3445773" w14:textId="77777777" w:rsidTr="00782E4C">
        <w:trPr>
          <w:trHeight w:val="507"/>
          <w:jc w:val="center"/>
        </w:trPr>
        <w:tc>
          <w:tcPr>
            <w:tcW w:w="448" w:type="dxa"/>
            <w:vMerge/>
            <w:vAlign w:val="center"/>
            <w:hideMark/>
          </w:tcPr>
          <w:p w14:paraId="3E0D85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7D19C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F641A3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E4F91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D9EA71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A7CDD5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064BA9F" w14:textId="77777777" w:rsidTr="00782E4C">
        <w:trPr>
          <w:trHeight w:val="507"/>
          <w:jc w:val="center"/>
        </w:trPr>
        <w:tc>
          <w:tcPr>
            <w:tcW w:w="448" w:type="dxa"/>
            <w:vMerge w:val="restart"/>
            <w:shd w:val="clear" w:color="000000" w:fill="FFFFFF"/>
            <w:noWrap/>
            <w:vAlign w:val="center"/>
            <w:hideMark/>
          </w:tcPr>
          <w:p w14:paraId="1FDBD8D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w:t>
            </w:r>
          </w:p>
        </w:tc>
        <w:tc>
          <w:tcPr>
            <w:tcW w:w="5961" w:type="dxa"/>
            <w:vMerge w:val="restart"/>
            <w:shd w:val="clear" w:color="000000" w:fill="FFFFFF"/>
            <w:vAlign w:val="center"/>
            <w:hideMark/>
          </w:tcPr>
          <w:p w14:paraId="501B099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º/µ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Ï³éáõóáõÙ</w:t>
            </w:r>
            <w:r w:rsidRPr="003A3C19">
              <w:rPr>
                <w:rFonts w:ascii="Arial Armenian" w:hAnsi="Arial Armenian" w:cs="Arial"/>
                <w:color w:val="000000" w:themeColor="text1"/>
                <w:sz w:val="16"/>
                <w:szCs w:val="16"/>
                <w:lang w:eastAsia="ru-RU"/>
              </w:rPr>
              <w:t xml:space="preserve"> B15 </w:t>
            </w:r>
            <w:r w:rsidRPr="003A3C19">
              <w:rPr>
                <w:rFonts w:ascii="Arial Armenian" w:hAnsi="Arial Armenian" w:cs="Arial Armenian"/>
                <w:color w:val="000000" w:themeColor="text1"/>
                <w:sz w:val="16"/>
                <w:szCs w:val="16"/>
                <w:lang w:eastAsia="ru-RU"/>
              </w:rPr>
              <w:t>¹³ëÇ</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µ»</w:t>
            </w:r>
            <w:proofErr w:type="spellStart"/>
            <w:r w:rsidRPr="003A3C19">
              <w:rPr>
                <w:rFonts w:ascii="Arial Armenian" w:hAnsi="Arial Armenian" w:cs="Arial Armenian"/>
                <w:color w:val="000000" w:themeColor="text1"/>
                <w:sz w:val="16"/>
                <w:szCs w:val="16"/>
                <w:lang w:eastAsia="ru-RU"/>
              </w:rPr>
              <w:t>ïáÝÇó</w:t>
            </w:r>
            <w:proofErr w:type="spellEnd"/>
          </w:p>
        </w:tc>
        <w:tc>
          <w:tcPr>
            <w:tcW w:w="590" w:type="dxa"/>
            <w:vMerge w:val="restart"/>
            <w:shd w:val="clear" w:color="000000" w:fill="FFFFFF"/>
            <w:vAlign w:val="center"/>
            <w:hideMark/>
          </w:tcPr>
          <w:p w14:paraId="384CFE3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7CC15B9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29,70</w:t>
            </w:r>
          </w:p>
        </w:tc>
        <w:tc>
          <w:tcPr>
            <w:tcW w:w="894" w:type="dxa"/>
            <w:vMerge w:val="restart"/>
            <w:shd w:val="clear" w:color="000000" w:fill="FFFFFF"/>
            <w:vAlign w:val="center"/>
            <w:hideMark/>
          </w:tcPr>
          <w:p w14:paraId="20E2D6D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71,10</w:t>
            </w:r>
          </w:p>
        </w:tc>
        <w:tc>
          <w:tcPr>
            <w:tcW w:w="1007" w:type="dxa"/>
            <w:vMerge w:val="restart"/>
            <w:shd w:val="clear" w:color="000000" w:fill="FFFFFF"/>
            <w:vAlign w:val="center"/>
            <w:hideMark/>
          </w:tcPr>
          <w:p w14:paraId="3958D80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2111,77</w:t>
            </w:r>
          </w:p>
        </w:tc>
      </w:tr>
      <w:tr w:rsidR="00782E4C" w:rsidRPr="003A3C19" w14:paraId="51F90973" w14:textId="77777777" w:rsidTr="00782E4C">
        <w:trPr>
          <w:trHeight w:val="507"/>
          <w:jc w:val="center"/>
        </w:trPr>
        <w:tc>
          <w:tcPr>
            <w:tcW w:w="448" w:type="dxa"/>
            <w:vMerge/>
            <w:vAlign w:val="center"/>
            <w:hideMark/>
          </w:tcPr>
          <w:p w14:paraId="535828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806313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09B4D1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0EA6A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BF1E76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A4847D8"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332EA179" w14:textId="77777777" w:rsidTr="00782E4C">
        <w:trPr>
          <w:trHeight w:val="507"/>
          <w:jc w:val="center"/>
        </w:trPr>
        <w:tc>
          <w:tcPr>
            <w:tcW w:w="448" w:type="dxa"/>
            <w:vMerge/>
            <w:vAlign w:val="center"/>
            <w:hideMark/>
          </w:tcPr>
          <w:p w14:paraId="59EC74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F4863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72EB4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5D9C7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EC577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1887F780"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0DE0BB4E" w14:textId="77777777" w:rsidTr="00782E4C">
        <w:trPr>
          <w:trHeight w:val="507"/>
          <w:jc w:val="center"/>
        </w:trPr>
        <w:tc>
          <w:tcPr>
            <w:tcW w:w="448" w:type="dxa"/>
            <w:vMerge/>
            <w:vAlign w:val="center"/>
            <w:hideMark/>
          </w:tcPr>
          <w:p w14:paraId="1EF56CB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85930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0AA68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47D86F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EAE8E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29AA85EE"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1510FA6E" w14:textId="77777777" w:rsidTr="00782E4C">
        <w:trPr>
          <w:trHeight w:val="507"/>
          <w:jc w:val="center"/>
        </w:trPr>
        <w:tc>
          <w:tcPr>
            <w:tcW w:w="448" w:type="dxa"/>
            <w:vMerge/>
            <w:vAlign w:val="center"/>
            <w:hideMark/>
          </w:tcPr>
          <w:p w14:paraId="017E49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4D7574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43BD7B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6D08BF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99714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40C4070"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2B6C6643" w14:textId="77777777" w:rsidTr="00782E4C">
        <w:trPr>
          <w:trHeight w:val="507"/>
          <w:jc w:val="center"/>
        </w:trPr>
        <w:tc>
          <w:tcPr>
            <w:tcW w:w="448" w:type="dxa"/>
            <w:vMerge w:val="restart"/>
            <w:shd w:val="clear" w:color="000000" w:fill="FFFFFF"/>
            <w:noWrap/>
            <w:vAlign w:val="center"/>
            <w:hideMark/>
          </w:tcPr>
          <w:p w14:paraId="47641D9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w:t>
            </w:r>
          </w:p>
        </w:tc>
        <w:tc>
          <w:tcPr>
            <w:tcW w:w="5961" w:type="dxa"/>
            <w:vMerge w:val="restart"/>
            <w:shd w:val="clear" w:color="000000" w:fill="FFFFFF"/>
            <w:vAlign w:val="center"/>
            <w:hideMark/>
          </w:tcPr>
          <w:p w14:paraId="66D0C6B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7264E4B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3A68F0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2,26</w:t>
            </w:r>
          </w:p>
        </w:tc>
        <w:tc>
          <w:tcPr>
            <w:tcW w:w="894" w:type="dxa"/>
            <w:vMerge w:val="restart"/>
            <w:shd w:val="clear" w:color="000000" w:fill="FFFFFF"/>
            <w:noWrap/>
            <w:vAlign w:val="center"/>
            <w:hideMark/>
          </w:tcPr>
          <w:p w14:paraId="47C9DDE1"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2651CE8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878,08</w:t>
            </w:r>
          </w:p>
        </w:tc>
      </w:tr>
      <w:tr w:rsidR="00782E4C" w:rsidRPr="003A3C19" w14:paraId="359A6D6C" w14:textId="77777777" w:rsidTr="00782E4C">
        <w:trPr>
          <w:trHeight w:val="507"/>
          <w:jc w:val="center"/>
        </w:trPr>
        <w:tc>
          <w:tcPr>
            <w:tcW w:w="448" w:type="dxa"/>
            <w:vMerge/>
            <w:vAlign w:val="center"/>
            <w:hideMark/>
          </w:tcPr>
          <w:p w14:paraId="789BD6A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D87AF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971DB3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FF2CBF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08731B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D8B572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9FB60C8" w14:textId="77777777" w:rsidTr="00782E4C">
        <w:trPr>
          <w:trHeight w:val="507"/>
          <w:jc w:val="center"/>
        </w:trPr>
        <w:tc>
          <w:tcPr>
            <w:tcW w:w="448" w:type="dxa"/>
            <w:vMerge/>
            <w:vAlign w:val="center"/>
            <w:hideMark/>
          </w:tcPr>
          <w:p w14:paraId="006499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E5A33B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57E6F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E8BA4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E37BE3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B88CBB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C98FFF" w14:textId="77777777" w:rsidTr="00782E4C">
        <w:trPr>
          <w:trHeight w:val="507"/>
          <w:jc w:val="center"/>
        </w:trPr>
        <w:tc>
          <w:tcPr>
            <w:tcW w:w="448" w:type="dxa"/>
            <w:vMerge/>
            <w:vAlign w:val="center"/>
            <w:hideMark/>
          </w:tcPr>
          <w:p w14:paraId="0BBC887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ACBEC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C3768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4C12E5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21B2B6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75BDA1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3D59AF7" w14:textId="77777777" w:rsidTr="00782E4C">
        <w:trPr>
          <w:trHeight w:val="507"/>
          <w:jc w:val="center"/>
        </w:trPr>
        <w:tc>
          <w:tcPr>
            <w:tcW w:w="448" w:type="dxa"/>
            <w:vMerge w:val="restart"/>
            <w:shd w:val="clear" w:color="000000" w:fill="FFFFFF"/>
            <w:noWrap/>
            <w:vAlign w:val="center"/>
            <w:hideMark/>
          </w:tcPr>
          <w:p w14:paraId="24A610F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w:t>
            </w:r>
          </w:p>
        </w:tc>
        <w:tc>
          <w:tcPr>
            <w:tcW w:w="5961" w:type="dxa"/>
            <w:vMerge w:val="restart"/>
            <w:shd w:val="clear" w:color="000000" w:fill="FFFFFF"/>
            <w:vAlign w:val="center"/>
            <w:hideMark/>
          </w:tcPr>
          <w:p w14:paraId="11E599B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²Ùñ³Ý </w:t>
            </w:r>
            <w:proofErr w:type="spellStart"/>
            <w:r w:rsidRPr="003A3C19">
              <w:rPr>
                <w:rFonts w:ascii="Arial Armenian" w:hAnsi="Arial Armenian" w:cs="Arial"/>
                <w:color w:val="000000" w:themeColor="text1"/>
                <w:sz w:val="16"/>
                <w:szCs w:val="16"/>
                <w:lang w:eastAsia="ru-RU"/>
              </w:rPr>
              <w:t>AcI</w:t>
            </w:r>
            <w:proofErr w:type="spellEnd"/>
          </w:p>
        </w:tc>
        <w:tc>
          <w:tcPr>
            <w:tcW w:w="590" w:type="dxa"/>
            <w:vMerge w:val="restart"/>
            <w:shd w:val="clear" w:color="000000" w:fill="FFFFFF"/>
            <w:vAlign w:val="center"/>
            <w:hideMark/>
          </w:tcPr>
          <w:p w14:paraId="3046CDF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759017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0,1381</w:t>
            </w:r>
          </w:p>
        </w:tc>
        <w:tc>
          <w:tcPr>
            <w:tcW w:w="894" w:type="dxa"/>
            <w:vMerge w:val="restart"/>
            <w:shd w:val="clear" w:color="000000" w:fill="FFFFFF"/>
            <w:noWrap/>
            <w:vAlign w:val="center"/>
            <w:hideMark/>
          </w:tcPr>
          <w:p w14:paraId="1C9AA9B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746DD01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54,84</w:t>
            </w:r>
          </w:p>
        </w:tc>
      </w:tr>
      <w:tr w:rsidR="00782E4C" w:rsidRPr="003A3C19" w14:paraId="625431E2" w14:textId="77777777" w:rsidTr="00782E4C">
        <w:trPr>
          <w:trHeight w:val="507"/>
          <w:jc w:val="center"/>
        </w:trPr>
        <w:tc>
          <w:tcPr>
            <w:tcW w:w="448" w:type="dxa"/>
            <w:vMerge/>
            <w:vAlign w:val="center"/>
            <w:hideMark/>
          </w:tcPr>
          <w:p w14:paraId="24A6B2A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A2057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CEA6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3DE6B2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6C2C67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944754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74A1619" w14:textId="77777777" w:rsidTr="00782E4C">
        <w:trPr>
          <w:trHeight w:val="507"/>
          <w:jc w:val="center"/>
        </w:trPr>
        <w:tc>
          <w:tcPr>
            <w:tcW w:w="448" w:type="dxa"/>
            <w:vMerge/>
            <w:vAlign w:val="center"/>
            <w:hideMark/>
          </w:tcPr>
          <w:p w14:paraId="530A861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5C601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82C0F7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D59CF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9746CF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285EFB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0328371" w14:textId="77777777" w:rsidTr="00782E4C">
        <w:trPr>
          <w:trHeight w:val="507"/>
          <w:jc w:val="center"/>
        </w:trPr>
        <w:tc>
          <w:tcPr>
            <w:tcW w:w="448" w:type="dxa"/>
            <w:vMerge/>
            <w:vAlign w:val="center"/>
            <w:hideMark/>
          </w:tcPr>
          <w:p w14:paraId="603E96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C0E2EF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72C51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A3ECBC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61C60F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9BFDA9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2CC33A0" w14:textId="77777777" w:rsidTr="00782E4C">
        <w:trPr>
          <w:trHeight w:val="507"/>
          <w:jc w:val="center"/>
        </w:trPr>
        <w:tc>
          <w:tcPr>
            <w:tcW w:w="448" w:type="dxa"/>
            <w:vMerge w:val="restart"/>
            <w:shd w:val="clear" w:color="000000" w:fill="FFFFFF"/>
            <w:noWrap/>
            <w:vAlign w:val="center"/>
            <w:hideMark/>
          </w:tcPr>
          <w:p w14:paraId="4CE947B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w:t>
            </w:r>
          </w:p>
        </w:tc>
        <w:tc>
          <w:tcPr>
            <w:tcW w:w="5961" w:type="dxa"/>
            <w:vMerge w:val="restart"/>
            <w:shd w:val="clear" w:color="000000" w:fill="FFFFFF"/>
            <w:vAlign w:val="center"/>
            <w:hideMark/>
          </w:tcPr>
          <w:p w14:paraId="2C70094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w:hAnsi="Arial" w:cs="Arial"/>
                <w:color w:val="000000" w:themeColor="text1"/>
                <w:sz w:val="16"/>
                <w:szCs w:val="16"/>
                <w:lang w:eastAsia="ru-RU"/>
              </w:rPr>
              <w:t>Ջ</w:t>
            </w:r>
            <w:r w:rsidRPr="003A3C19">
              <w:rPr>
                <w:rFonts w:ascii="Arial Armenian" w:hAnsi="Arial Armenian" w:cs="Arial Armenian"/>
                <w:color w:val="000000" w:themeColor="text1"/>
                <w:sz w:val="16"/>
                <w:szCs w:val="16"/>
                <w:lang w:eastAsia="ru-RU"/>
              </w:rPr>
              <w:t>ñ³Ù»Ïáõë³óáõÙ</w:t>
            </w:r>
            <w:r w:rsidRPr="003A3C19">
              <w:rPr>
                <w:rFonts w:ascii="Arial Armenian" w:hAnsi="Arial Armenian" w:cs="Arial"/>
                <w:color w:val="000000" w:themeColor="text1"/>
                <w:sz w:val="16"/>
                <w:szCs w:val="16"/>
                <w:lang w:eastAsia="ru-RU"/>
              </w:rPr>
              <w:t xml:space="preserve"> µ</w:t>
            </w:r>
            <w:proofErr w:type="spellStart"/>
            <w:r w:rsidRPr="003A3C19">
              <w:rPr>
                <w:rFonts w:ascii="Arial Armenian" w:hAnsi="Arial Armenian" w:cs="Arial"/>
                <w:color w:val="000000" w:themeColor="text1"/>
                <w:sz w:val="16"/>
                <w:szCs w:val="16"/>
                <w:lang w:eastAsia="ru-RU"/>
              </w:rPr>
              <w:t>ÇïáõÙÇ</w:t>
            </w:r>
            <w:proofErr w:type="spellEnd"/>
            <w:r w:rsidRPr="003A3C19">
              <w:rPr>
                <w:rFonts w:ascii="Arial Armenian" w:hAnsi="Arial Armenian" w:cs="Arial"/>
                <w:color w:val="000000" w:themeColor="text1"/>
                <w:sz w:val="16"/>
                <w:szCs w:val="16"/>
                <w:lang w:eastAsia="ru-RU"/>
              </w:rPr>
              <w:t xml:space="preserve"> ï³ù ÏñÏÝ³ÏÇ </w:t>
            </w:r>
            <w:proofErr w:type="spellStart"/>
            <w:r w:rsidRPr="003A3C19">
              <w:rPr>
                <w:rFonts w:ascii="Arial Armenian" w:hAnsi="Arial Armenian" w:cs="Arial"/>
                <w:color w:val="000000" w:themeColor="text1"/>
                <w:sz w:val="16"/>
                <w:szCs w:val="16"/>
                <w:lang w:eastAsia="ru-RU"/>
              </w:rPr>
              <w:t>ùëáõÏáí</w:t>
            </w:r>
            <w:proofErr w:type="spellEnd"/>
          </w:p>
        </w:tc>
        <w:tc>
          <w:tcPr>
            <w:tcW w:w="590" w:type="dxa"/>
            <w:vMerge w:val="restart"/>
            <w:shd w:val="clear" w:color="000000" w:fill="FFFFFF"/>
            <w:vAlign w:val="center"/>
            <w:hideMark/>
          </w:tcPr>
          <w:p w14:paraId="6120903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3949098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16,2</w:t>
            </w:r>
          </w:p>
        </w:tc>
        <w:tc>
          <w:tcPr>
            <w:tcW w:w="894" w:type="dxa"/>
            <w:vMerge w:val="restart"/>
            <w:shd w:val="clear" w:color="000000" w:fill="FFFFFF"/>
            <w:noWrap/>
            <w:vAlign w:val="center"/>
            <w:hideMark/>
          </w:tcPr>
          <w:p w14:paraId="420097A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1,23</w:t>
            </w:r>
          </w:p>
        </w:tc>
        <w:tc>
          <w:tcPr>
            <w:tcW w:w="1007" w:type="dxa"/>
            <w:vMerge w:val="restart"/>
            <w:shd w:val="clear" w:color="000000" w:fill="FFFFFF"/>
            <w:noWrap/>
            <w:vAlign w:val="center"/>
            <w:hideMark/>
          </w:tcPr>
          <w:p w14:paraId="2BC6C04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19,88</w:t>
            </w:r>
          </w:p>
        </w:tc>
      </w:tr>
      <w:tr w:rsidR="00782E4C" w:rsidRPr="003A3C19" w14:paraId="26774219" w14:textId="77777777" w:rsidTr="00782E4C">
        <w:trPr>
          <w:trHeight w:val="507"/>
          <w:jc w:val="center"/>
        </w:trPr>
        <w:tc>
          <w:tcPr>
            <w:tcW w:w="448" w:type="dxa"/>
            <w:vMerge/>
            <w:vAlign w:val="center"/>
            <w:hideMark/>
          </w:tcPr>
          <w:p w14:paraId="6EE538F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AC6821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C7AA0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6D16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F09480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21CD07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B700711" w14:textId="77777777" w:rsidTr="00782E4C">
        <w:trPr>
          <w:trHeight w:val="507"/>
          <w:jc w:val="center"/>
        </w:trPr>
        <w:tc>
          <w:tcPr>
            <w:tcW w:w="448" w:type="dxa"/>
            <w:vMerge/>
            <w:vAlign w:val="center"/>
            <w:hideMark/>
          </w:tcPr>
          <w:p w14:paraId="482F88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86630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8920C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5EB59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0D33E7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310ED6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941DB9B" w14:textId="77777777" w:rsidTr="00782E4C">
        <w:trPr>
          <w:trHeight w:val="507"/>
          <w:jc w:val="center"/>
        </w:trPr>
        <w:tc>
          <w:tcPr>
            <w:tcW w:w="448" w:type="dxa"/>
            <w:vMerge/>
            <w:vAlign w:val="center"/>
            <w:hideMark/>
          </w:tcPr>
          <w:p w14:paraId="73CC0D0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61D07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2BF701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53D3C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94A32D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E8D2E9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7482FCF" w14:textId="77777777" w:rsidTr="00782E4C">
        <w:trPr>
          <w:trHeight w:val="507"/>
          <w:jc w:val="center"/>
        </w:trPr>
        <w:tc>
          <w:tcPr>
            <w:tcW w:w="448" w:type="dxa"/>
            <w:vMerge w:val="restart"/>
            <w:shd w:val="clear" w:color="000000" w:fill="FFFFFF"/>
            <w:noWrap/>
            <w:vAlign w:val="center"/>
            <w:hideMark/>
          </w:tcPr>
          <w:p w14:paraId="1E92A75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w:t>
            </w:r>
          </w:p>
        </w:tc>
        <w:tc>
          <w:tcPr>
            <w:tcW w:w="5961" w:type="dxa"/>
            <w:vMerge w:val="restart"/>
            <w:vAlign w:val="center"/>
            <w:hideMark/>
          </w:tcPr>
          <w:p w14:paraId="7B2AB33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²Ýóù»ñÇ ß³Õ³÷áõÙ å³ï»ñáõÙ Ë³ñÇëËÝ»ñÇ ï»Õ³¹ñÙ³Ý Ñ³Ù³ñ 12ÙÙ, L=20ëÙ</w:t>
            </w:r>
          </w:p>
        </w:tc>
        <w:tc>
          <w:tcPr>
            <w:tcW w:w="590" w:type="dxa"/>
            <w:vMerge w:val="restart"/>
            <w:vAlign w:val="center"/>
            <w:hideMark/>
          </w:tcPr>
          <w:p w14:paraId="302ADD9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Ñ³ï</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шт</w:t>
            </w:r>
            <w:proofErr w:type="spellEnd"/>
          </w:p>
        </w:tc>
        <w:tc>
          <w:tcPr>
            <w:tcW w:w="795" w:type="dxa"/>
            <w:vMerge w:val="restart"/>
            <w:noWrap/>
            <w:vAlign w:val="center"/>
            <w:hideMark/>
          </w:tcPr>
          <w:p w14:paraId="7783A6C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37</w:t>
            </w:r>
          </w:p>
        </w:tc>
        <w:tc>
          <w:tcPr>
            <w:tcW w:w="894" w:type="dxa"/>
            <w:vMerge w:val="restart"/>
            <w:shd w:val="clear" w:color="000000" w:fill="FFFFFF"/>
            <w:noWrap/>
            <w:vAlign w:val="center"/>
            <w:hideMark/>
          </w:tcPr>
          <w:p w14:paraId="10A1C74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0,80</w:t>
            </w:r>
          </w:p>
        </w:tc>
        <w:tc>
          <w:tcPr>
            <w:tcW w:w="1007" w:type="dxa"/>
            <w:vMerge w:val="restart"/>
            <w:shd w:val="clear" w:color="000000" w:fill="FFFFFF"/>
            <w:noWrap/>
            <w:vAlign w:val="center"/>
            <w:hideMark/>
          </w:tcPr>
          <w:p w14:paraId="2965F3D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29,48</w:t>
            </w:r>
          </w:p>
        </w:tc>
      </w:tr>
      <w:tr w:rsidR="00782E4C" w:rsidRPr="003A3C19" w14:paraId="48B73058" w14:textId="77777777" w:rsidTr="00782E4C">
        <w:trPr>
          <w:trHeight w:val="507"/>
          <w:jc w:val="center"/>
        </w:trPr>
        <w:tc>
          <w:tcPr>
            <w:tcW w:w="448" w:type="dxa"/>
            <w:vMerge/>
            <w:vAlign w:val="center"/>
            <w:hideMark/>
          </w:tcPr>
          <w:p w14:paraId="375EF4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0D9F6E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4E2090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E806CB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FD6896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62432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22D7968" w14:textId="77777777" w:rsidTr="00782E4C">
        <w:trPr>
          <w:trHeight w:val="507"/>
          <w:jc w:val="center"/>
        </w:trPr>
        <w:tc>
          <w:tcPr>
            <w:tcW w:w="448" w:type="dxa"/>
            <w:vMerge/>
            <w:vAlign w:val="center"/>
            <w:hideMark/>
          </w:tcPr>
          <w:p w14:paraId="36C67F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81642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8F0731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B7C24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482D99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AE3046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7C7139B" w14:textId="77777777" w:rsidTr="00782E4C">
        <w:trPr>
          <w:trHeight w:val="507"/>
          <w:jc w:val="center"/>
        </w:trPr>
        <w:tc>
          <w:tcPr>
            <w:tcW w:w="448" w:type="dxa"/>
            <w:vMerge/>
            <w:vAlign w:val="center"/>
            <w:hideMark/>
          </w:tcPr>
          <w:p w14:paraId="759739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59583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3D52B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3E0D7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A9E52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7C9E79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AB73D87" w14:textId="77777777" w:rsidTr="00782E4C">
        <w:trPr>
          <w:trHeight w:val="507"/>
          <w:jc w:val="center"/>
        </w:trPr>
        <w:tc>
          <w:tcPr>
            <w:tcW w:w="448" w:type="dxa"/>
            <w:vMerge w:val="restart"/>
            <w:shd w:val="clear" w:color="000000" w:fill="FFFFFF"/>
            <w:noWrap/>
            <w:vAlign w:val="center"/>
            <w:hideMark/>
          </w:tcPr>
          <w:p w14:paraId="4B47E32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12</w:t>
            </w:r>
          </w:p>
        </w:tc>
        <w:tc>
          <w:tcPr>
            <w:tcW w:w="5961" w:type="dxa"/>
            <w:vMerge w:val="restart"/>
            <w:vAlign w:val="center"/>
            <w:hideMark/>
          </w:tcPr>
          <w:p w14:paraId="1FE2DBD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ù³ñ» ß³ñí³ÍùÇ Ï³ñ³ÝÝ»ñÇ Ù³ùñáõÙ 15ÙÙ ËáñáõÃÛ³Ùµ</w:t>
            </w:r>
          </w:p>
        </w:tc>
        <w:tc>
          <w:tcPr>
            <w:tcW w:w="590" w:type="dxa"/>
            <w:vMerge w:val="restart"/>
            <w:shd w:val="clear" w:color="000000" w:fill="FFFFFF"/>
            <w:vAlign w:val="center"/>
            <w:hideMark/>
          </w:tcPr>
          <w:p w14:paraId="5D196EB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noWrap/>
            <w:vAlign w:val="center"/>
            <w:hideMark/>
          </w:tcPr>
          <w:p w14:paraId="33B8927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61,20</w:t>
            </w:r>
          </w:p>
        </w:tc>
        <w:tc>
          <w:tcPr>
            <w:tcW w:w="894" w:type="dxa"/>
            <w:vMerge w:val="restart"/>
            <w:shd w:val="clear" w:color="000000" w:fill="FFFFFF"/>
            <w:noWrap/>
            <w:vAlign w:val="center"/>
            <w:hideMark/>
          </w:tcPr>
          <w:p w14:paraId="4AD76CA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0,39</w:t>
            </w:r>
          </w:p>
        </w:tc>
        <w:tc>
          <w:tcPr>
            <w:tcW w:w="1007" w:type="dxa"/>
            <w:vMerge w:val="restart"/>
            <w:shd w:val="clear" w:color="000000" w:fill="FFFFFF"/>
            <w:noWrap/>
            <w:vAlign w:val="center"/>
            <w:hideMark/>
          </w:tcPr>
          <w:p w14:paraId="456FBD2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24,14</w:t>
            </w:r>
          </w:p>
        </w:tc>
      </w:tr>
      <w:tr w:rsidR="00782E4C" w:rsidRPr="003A3C19" w14:paraId="27B8B7D8" w14:textId="77777777" w:rsidTr="00782E4C">
        <w:trPr>
          <w:trHeight w:val="507"/>
          <w:jc w:val="center"/>
        </w:trPr>
        <w:tc>
          <w:tcPr>
            <w:tcW w:w="448" w:type="dxa"/>
            <w:vMerge/>
            <w:vAlign w:val="center"/>
            <w:hideMark/>
          </w:tcPr>
          <w:p w14:paraId="12C05A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84E880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7C4EE1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8EF1D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84FAC2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38B729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C540A76" w14:textId="77777777" w:rsidTr="00782E4C">
        <w:trPr>
          <w:trHeight w:val="507"/>
          <w:jc w:val="center"/>
        </w:trPr>
        <w:tc>
          <w:tcPr>
            <w:tcW w:w="448" w:type="dxa"/>
            <w:vMerge/>
            <w:vAlign w:val="center"/>
            <w:hideMark/>
          </w:tcPr>
          <w:p w14:paraId="7471A5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6F626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C309E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3F3FB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57C4E2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D040D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31B3BF9" w14:textId="77777777" w:rsidTr="00782E4C">
        <w:trPr>
          <w:trHeight w:val="507"/>
          <w:jc w:val="center"/>
        </w:trPr>
        <w:tc>
          <w:tcPr>
            <w:tcW w:w="448" w:type="dxa"/>
            <w:vMerge/>
            <w:vAlign w:val="center"/>
            <w:hideMark/>
          </w:tcPr>
          <w:p w14:paraId="1F223E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FB2D2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316DC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54D4D8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1A3EC8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8B6425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334B0D7" w14:textId="77777777" w:rsidTr="00782E4C">
        <w:trPr>
          <w:trHeight w:val="507"/>
          <w:jc w:val="center"/>
        </w:trPr>
        <w:tc>
          <w:tcPr>
            <w:tcW w:w="448" w:type="dxa"/>
            <w:vMerge w:val="restart"/>
            <w:shd w:val="clear" w:color="000000" w:fill="FFFFFF"/>
            <w:noWrap/>
            <w:vAlign w:val="center"/>
            <w:hideMark/>
          </w:tcPr>
          <w:p w14:paraId="76D8A6C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w:t>
            </w:r>
          </w:p>
        </w:tc>
        <w:tc>
          <w:tcPr>
            <w:tcW w:w="5961" w:type="dxa"/>
            <w:vMerge w:val="restart"/>
            <w:vAlign w:val="center"/>
            <w:hideMark/>
          </w:tcPr>
          <w:p w14:paraId="7083331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Ù³Ï»ñ¨áõÛÃÇ ÷áß»½»ñÍáõÙ</w:t>
            </w:r>
          </w:p>
        </w:tc>
        <w:tc>
          <w:tcPr>
            <w:tcW w:w="590" w:type="dxa"/>
            <w:vMerge w:val="restart"/>
            <w:shd w:val="clear" w:color="000000" w:fill="FFFFFF"/>
            <w:vAlign w:val="center"/>
            <w:hideMark/>
          </w:tcPr>
          <w:p w14:paraId="744B59C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noWrap/>
            <w:vAlign w:val="center"/>
            <w:hideMark/>
          </w:tcPr>
          <w:p w14:paraId="09C1486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61,2</w:t>
            </w:r>
          </w:p>
        </w:tc>
        <w:tc>
          <w:tcPr>
            <w:tcW w:w="894" w:type="dxa"/>
            <w:vMerge w:val="restart"/>
            <w:shd w:val="clear" w:color="000000" w:fill="FFFFFF"/>
            <w:noWrap/>
            <w:vAlign w:val="center"/>
            <w:hideMark/>
          </w:tcPr>
          <w:p w14:paraId="5704123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0,22</w:t>
            </w:r>
          </w:p>
        </w:tc>
        <w:tc>
          <w:tcPr>
            <w:tcW w:w="1007" w:type="dxa"/>
            <w:vMerge w:val="restart"/>
            <w:shd w:val="clear" w:color="000000" w:fill="FFFFFF"/>
            <w:noWrap/>
            <w:vAlign w:val="center"/>
            <w:hideMark/>
          </w:tcPr>
          <w:p w14:paraId="523B2CD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13,41</w:t>
            </w:r>
          </w:p>
        </w:tc>
      </w:tr>
      <w:tr w:rsidR="00782E4C" w:rsidRPr="003A3C19" w14:paraId="17A17F16" w14:textId="77777777" w:rsidTr="00782E4C">
        <w:trPr>
          <w:trHeight w:val="507"/>
          <w:jc w:val="center"/>
        </w:trPr>
        <w:tc>
          <w:tcPr>
            <w:tcW w:w="448" w:type="dxa"/>
            <w:vMerge/>
            <w:vAlign w:val="center"/>
            <w:hideMark/>
          </w:tcPr>
          <w:p w14:paraId="5770F56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384682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99DAA2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95037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FB2C4A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82ED4A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A6C06BA" w14:textId="77777777" w:rsidTr="00782E4C">
        <w:trPr>
          <w:trHeight w:val="507"/>
          <w:jc w:val="center"/>
        </w:trPr>
        <w:tc>
          <w:tcPr>
            <w:tcW w:w="448" w:type="dxa"/>
            <w:vMerge/>
            <w:vAlign w:val="center"/>
            <w:hideMark/>
          </w:tcPr>
          <w:p w14:paraId="2995361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C49456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1F794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206BD1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790255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FF58E9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9CFA33C" w14:textId="77777777" w:rsidTr="00782E4C">
        <w:trPr>
          <w:trHeight w:val="507"/>
          <w:jc w:val="center"/>
        </w:trPr>
        <w:tc>
          <w:tcPr>
            <w:tcW w:w="448" w:type="dxa"/>
            <w:vMerge/>
            <w:vAlign w:val="center"/>
            <w:hideMark/>
          </w:tcPr>
          <w:p w14:paraId="4D4AFF8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13A0F2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B64F41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AF5A9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D855F3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0A3751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C1BCB98" w14:textId="77777777" w:rsidTr="00782E4C">
        <w:trPr>
          <w:trHeight w:val="507"/>
          <w:jc w:val="center"/>
        </w:trPr>
        <w:tc>
          <w:tcPr>
            <w:tcW w:w="448" w:type="dxa"/>
            <w:vMerge w:val="restart"/>
            <w:shd w:val="clear" w:color="000000" w:fill="FFFFFF"/>
            <w:noWrap/>
            <w:vAlign w:val="center"/>
            <w:hideMark/>
          </w:tcPr>
          <w:p w14:paraId="3DB6115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w:t>
            </w:r>
          </w:p>
        </w:tc>
        <w:tc>
          <w:tcPr>
            <w:tcW w:w="5961" w:type="dxa"/>
            <w:vMerge w:val="restart"/>
            <w:vAlign w:val="center"/>
            <w:hideMark/>
          </w:tcPr>
          <w:p w14:paraId="0CC3D03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Éí³óáõÙ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Мытье</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Calibri" w:hAnsi="Calibri" w:cs="Calibri"/>
                <w:color w:val="000000" w:themeColor="text1"/>
                <w:sz w:val="16"/>
                <w:szCs w:val="16"/>
                <w:lang w:eastAsia="ru-RU"/>
              </w:rPr>
              <w:t>стен</w:t>
            </w:r>
            <w:proofErr w:type="spellEnd"/>
          </w:p>
        </w:tc>
        <w:tc>
          <w:tcPr>
            <w:tcW w:w="590" w:type="dxa"/>
            <w:vMerge w:val="restart"/>
            <w:shd w:val="clear" w:color="000000" w:fill="FFFFFF"/>
            <w:vAlign w:val="center"/>
            <w:hideMark/>
          </w:tcPr>
          <w:p w14:paraId="4F1845E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noWrap/>
            <w:vAlign w:val="center"/>
            <w:hideMark/>
          </w:tcPr>
          <w:p w14:paraId="713F241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61,2</w:t>
            </w:r>
          </w:p>
        </w:tc>
        <w:tc>
          <w:tcPr>
            <w:tcW w:w="894" w:type="dxa"/>
            <w:vMerge w:val="restart"/>
            <w:shd w:val="clear" w:color="000000" w:fill="FFFFFF"/>
            <w:noWrap/>
            <w:vAlign w:val="center"/>
            <w:hideMark/>
          </w:tcPr>
          <w:p w14:paraId="1E58200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0,89</w:t>
            </w:r>
          </w:p>
        </w:tc>
        <w:tc>
          <w:tcPr>
            <w:tcW w:w="1007" w:type="dxa"/>
            <w:vMerge w:val="restart"/>
            <w:shd w:val="clear" w:color="000000" w:fill="FFFFFF"/>
            <w:noWrap/>
            <w:vAlign w:val="center"/>
            <w:hideMark/>
          </w:tcPr>
          <w:p w14:paraId="35D29E9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54,75</w:t>
            </w:r>
          </w:p>
        </w:tc>
      </w:tr>
      <w:tr w:rsidR="00782E4C" w:rsidRPr="003A3C19" w14:paraId="4D437AA7" w14:textId="77777777" w:rsidTr="00782E4C">
        <w:trPr>
          <w:trHeight w:val="507"/>
          <w:jc w:val="center"/>
        </w:trPr>
        <w:tc>
          <w:tcPr>
            <w:tcW w:w="448" w:type="dxa"/>
            <w:vMerge/>
            <w:vAlign w:val="center"/>
            <w:hideMark/>
          </w:tcPr>
          <w:p w14:paraId="015E68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DEB21F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081BA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BE1413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B8F95E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E75838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5BF56D4" w14:textId="77777777" w:rsidTr="00782E4C">
        <w:trPr>
          <w:trHeight w:val="507"/>
          <w:jc w:val="center"/>
        </w:trPr>
        <w:tc>
          <w:tcPr>
            <w:tcW w:w="448" w:type="dxa"/>
            <w:vMerge/>
            <w:vAlign w:val="center"/>
            <w:hideMark/>
          </w:tcPr>
          <w:p w14:paraId="30C543B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AC499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33451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932D6C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E6657B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73F62D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C700780" w14:textId="77777777" w:rsidTr="00782E4C">
        <w:trPr>
          <w:trHeight w:val="507"/>
          <w:jc w:val="center"/>
        </w:trPr>
        <w:tc>
          <w:tcPr>
            <w:tcW w:w="448" w:type="dxa"/>
            <w:vMerge/>
            <w:vAlign w:val="center"/>
            <w:hideMark/>
          </w:tcPr>
          <w:p w14:paraId="6872C77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65C54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F12C0F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D825A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CC6F66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7E7A34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49111A5" w14:textId="77777777" w:rsidTr="00782E4C">
        <w:trPr>
          <w:trHeight w:val="507"/>
          <w:jc w:val="center"/>
        </w:trPr>
        <w:tc>
          <w:tcPr>
            <w:tcW w:w="448" w:type="dxa"/>
            <w:vMerge w:val="restart"/>
            <w:shd w:val="clear" w:color="000000" w:fill="FFFFFF"/>
            <w:noWrap/>
            <w:vAlign w:val="center"/>
            <w:hideMark/>
          </w:tcPr>
          <w:p w14:paraId="50DCAD7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15</w:t>
            </w:r>
          </w:p>
        </w:tc>
        <w:tc>
          <w:tcPr>
            <w:tcW w:w="5961" w:type="dxa"/>
            <w:vMerge w:val="restart"/>
            <w:vAlign w:val="center"/>
            <w:hideMark/>
          </w:tcPr>
          <w:p w14:paraId="3CF87525" w14:textId="77777777" w:rsidR="00782E4C" w:rsidRPr="00782E4C" w:rsidRDefault="00782E4C" w:rsidP="001B42B0">
            <w:pPr>
              <w:jc w:val="center"/>
              <w:rPr>
                <w:rFonts w:ascii="Arial Armenian" w:hAnsi="Arial Armenian" w:cs="Arial"/>
                <w:color w:val="000000" w:themeColor="text1"/>
                <w:sz w:val="16"/>
                <w:szCs w:val="16"/>
                <w:lang w:val="ru-RU" w:eastAsia="ru-RU"/>
              </w:rPr>
            </w:pPr>
            <w:r w:rsidRPr="003A3C19">
              <w:rPr>
                <w:rFonts w:ascii="Arial Armenian" w:hAnsi="Arial Armenian" w:cs="Arial"/>
                <w:color w:val="000000" w:themeColor="text1"/>
                <w:sz w:val="16"/>
                <w:szCs w:val="16"/>
                <w:lang w:eastAsia="ru-RU"/>
              </w:rPr>
              <w:t>ä³ï»ñÇ áõÅ»Õ³óáõÙ ïáñÏñ»ï³óáõÙáí, 100ÙÙ Ñ³ëï.</w:t>
            </w:r>
            <w:r w:rsidRPr="003A3C19">
              <w:rPr>
                <w:rFonts w:ascii="Arial Armenian" w:hAnsi="Arial Armenian" w:cs="Arial"/>
                <w:color w:val="000000" w:themeColor="text1"/>
                <w:sz w:val="16"/>
                <w:szCs w:val="16"/>
                <w:lang w:eastAsia="ru-RU"/>
              </w:rPr>
              <w:br w:type="page"/>
            </w:r>
            <w:r w:rsidRPr="00782E4C">
              <w:rPr>
                <w:rFonts w:ascii="Calibri" w:hAnsi="Calibri" w:cs="Calibri"/>
                <w:color w:val="000000" w:themeColor="text1"/>
                <w:sz w:val="16"/>
                <w:szCs w:val="16"/>
                <w:lang w:val="ru-RU" w:eastAsia="ru-RU"/>
              </w:rPr>
              <w:t>Усиление</w:t>
            </w:r>
            <w:r w:rsidRPr="00782E4C">
              <w:rPr>
                <w:rFonts w:ascii="Arial Armenian" w:hAnsi="Arial Armenian" w:cs="Arial"/>
                <w:color w:val="000000" w:themeColor="text1"/>
                <w:sz w:val="16"/>
                <w:szCs w:val="16"/>
                <w:lang w:val="ru-RU" w:eastAsia="ru-RU"/>
              </w:rPr>
              <w:t xml:space="preserve"> </w:t>
            </w:r>
            <w:r w:rsidRPr="00782E4C">
              <w:rPr>
                <w:rFonts w:ascii="Calibri" w:hAnsi="Calibri" w:cs="Calibri"/>
                <w:color w:val="000000" w:themeColor="text1"/>
                <w:sz w:val="16"/>
                <w:szCs w:val="16"/>
                <w:lang w:val="ru-RU" w:eastAsia="ru-RU"/>
              </w:rPr>
              <w:t>стен</w:t>
            </w:r>
            <w:r w:rsidRPr="00782E4C">
              <w:rPr>
                <w:rFonts w:ascii="Arial Armenian" w:hAnsi="Arial Armenian" w:cs="Arial"/>
                <w:color w:val="000000" w:themeColor="text1"/>
                <w:sz w:val="16"/>
                <w:szCs w:val="16"/>
                <w:lang w:val="ru-RU" w:eastAsia="ru-RU"/>
              </w:rPr>
              <w:t xml:space="preserve"> </w:t>
            </w:r>
            <w:r w:rsidRPr="00782E4C">
              <w:rPr>
                <w:rFonts w:ascii="Calibri" w:hAnsi="Calibri" w:cs="Calibri"/>
                <w:color w:val="000000" w:themeColor="text1"/>
                <w:sz w:val="16"/>
                <w:szCs w:val="16"/>
                <w:lang w:val="ru-RU" w:eastAsia="ru-RU"/>
              </w:rPr>
              <w:t>торкрет</w:t>
            </w:r>
            <w:r w:rsidRPr="00782E4C">
              <w:rPr>
                <w:rFonts w:ascii="Arial Armenian" w:hAnsi="Arial Armenian" w:cs="Arial"/>
                <w:color w:val="000000" w:themeColor="text1"/>
                <w:sz w:val="16"/>
                <w:szCs w:val="16"/>
                <w:lang w:val="ru-RU" w:eastAsia="ru-RU"/>
              </w:rPr>
              <w:t>-</w:t>
            </w:r>
            <w:r w:rsidRPr="00782E4C">
              <w:rPr>
                <w:rFonts w:ascii="Calibri" w:hAnsi="Calibri" w:cs="Calibri"/>
                <w:color w:val="000000" w:themeColor="text1"/>
                <w:sz w:val="16"/>
                <w:szCs w:val="16"/>
                <w:lang w:val="ru-RU" w:eastAsia="ru-RU"/>
              </w:rPr>
              <w:t>бетоном</w:t>
            </w:r>
            <w:r w:rsidRPr="00782E4C">
              <w:rPr>
                <w:rFonts w:ascii="Arial Armenian" w:hAnsi="Arial Armenian" w:cs="Arial"/>
                <w:color w:val="000000" w:themeColor="text1"/>
                <w:sz w:val="16"/>
                <w:szCs w:val="16"/>
                <w:lang w:val="ru-RU" w:eastAsia="ru-RU"/>
              </w:rPr>
              <w:t xml:space="preserve"> </w:t>
            </w:r>
            <w:r w:rsidRPr="00782E4C">
              <w:rPr>
                <w:rFonts w:ascii="Calibri" w:hAnsi="Calibri" w:cs="Calibri"/>
                <w:color w:val="000000" w:themeColor="text1"/>
                <w:sz w:val="16"/>
                <w:szCs w:val="16"/>
                <w:lang w:val="ru-RU" w:eastAsia="ru-RU"/>
              </w:rPr>
              <w:t>толщиной</w:t>
            </w:r>
            <w:r w:rsidRPr="00782E4C">
              <w:rPr>
                <w:rFonts w:ascii="Arial Armenian" w:hAnsi="Arial Armenian" w:cs="Arial"/>
                <w:color w:val="000000" w:themeColor="text1"/>
                <w:sz w:val="16"/>
                <w:szCs w:val="16"/>
                <w:lang w:val="ru-RU" w:eastAsia="ru-RU"/>
              </w:rPr>
              <w:t xml:space="preserve"> 100 </w:t>
            </w:r>
            <w:r w:rsidRPr="00782E4C">
              <w:rPr>
                <w:rFonts w:ascii="Calibri" w:hAnsi="Calibri" w:cs="Calibri"/>
                <w:color w:val="000000" w:themeColor="text1"/>
                <w:sz w:val="16"/>
                <w:szCs w:val="16"/>
                <w:lang w:val="ru-RU" w:eastAsia="ru-RU"/>
              </w:rPr>
              <w:t>мм</w:t>
            </w:r>
            <w:r w:rsidRPr="00782E4C">
              <w:rPr>
                <w:rFonts w:ascii="Arial Armenian" w:hAnsi="Arial Armenian" w:cs="Arial"/>
                <w:color w:val="000000" w:themeColor="text1"/>
                <w:sz w:val="16"/>
                <w:szCs w:val="16"/>
                <w:lang w:val="ru-RU" w:eastAsia="ru-RU"/>
              </w:rPr>
              <w:t>.</w:t>
            </w:r>
          </w:p>
        </w:tc>
        <w:tc>
          <w:tcPr>
            <w:tcW w:w="590" w:type="dxa"/>
            <w:vMerge w:val="restart"/>
            <w:shd w:val="clear" w:color="000000" w:fill="FFFFFF"/>
            <w:vAlign w:val="center"/>
            <w:hideMark/>
          </w:tcPr>
          <w:p w14:paraId="22B2D30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type="page"/>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noWrap/>
            <w:vAlign w:val="center"/>
            <w:hideMark/>
          </w:tcPr>
          <w:p w14:paraId="41566B1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61,2</w:t>
            </w:r>
          </w:p>
        </w:tc>
        <w:tc>
          <w:tcPr>
            <w:tcW w:w="894" w:type="dxa"/>
            <w:vMerge w:val="restart"/>
            <w:shd w:val="clear" w:color="000000" w:fill="FFFFFF"/>
            <w:noWrap/>
            <w:vAlign w:val="center"/>
            <w:hideMark/>
          </w:tcPr>
          <w:p w14:paraId="2B56358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9,23</w:t>
            </w:r>
          </w:p>
        </w:tc>
        <w:tc>
          <w:tcPr>
            <w:tcW w:w="1007" w:type="dxa"/>
            <w:vMerge w:val="restart"/>
            <w:shd w:val="clear" w:color="000000" w:fill="FFFFFF"/>
            <w:noWrap/>
            <w:vAlign w:val="center"/>
            <w:hideMark/>
          </w:tcPr>
          <w:p w14:paraId="254F76E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564,71</w:t>
            </w:r>
          </w:p>
        </w:tc>
      </w:tr>
      <w:tr w:rsidR="00782E4C" w:rsidRPr="003A3C19" w14:paraId="7EB40B70" w14:textId="77777777" w:rsidTr="00782E4C">
        <w:trPr>
          <w:trHeight w:val="507"/>
          <w:jc w:val="center"/>
        </w:trPr>
        <w:tc>
          <w:tcPr>
            <w:tcW w:w="448" w:type="dxa"/>
            <w:vMerge/>
            <w:vAlign w:val="center"/>
            <w:hideMark/>
          </w:tcPr>
          <w:p w14:paraId="7C5EDAB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DF91D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8F390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2E8EF6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D35F9B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BAE37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B3F810C" w14:textId="77777777" w:rsidTr="00782E4C">
        <w:trPr>
          <w:trHeight w:val="507"/>
          <w:jc w:val="center"/>
        </w:trPr>
        <w:tc>
          <w:tcPr>
            <w:tcW w:w="448" w:type="dxa"/>
            <w:vMerge/>
            <w:vAlign w:val="center"/>
            <w:hideMark/>
          </w:tcPr>
          <w:p w14:paraId="5C27BA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187F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5E30CD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27121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91DF8C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DDE7BC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9DEC7A8" w14:textId="77777777" w:rsidTr="00782E4C">
        <w:trPr>
          <w:trHeight w:val="507"/>
          <w:jc w:val="center"/>
        </w:trPr>
        <w:tc>
          <w:tcPr>
            <w:tcW w:w="448" w:type="dxa"/>
            <w:vMerge/>
            <w:vAlign w:val="center"/>
            <w:hideMark/>
          </w:tcPr>
          <w:p w14:paraId="6E4677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06681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77919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E4F40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972F40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A08ACE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B884CDB" w14:textId="77777777" w:rsidTr="00782E4C">
        <w:trPr>
          <w:trHeight w:val="507"/>
          <w:jc w:val="center"/>
        </w:trPr>
        <w:tc>
          <w:tcPr>
            <w:tcW w:w="448" w:type="dxa"/>
            <w:vMerge w:val="restart"/>
            <w:shd w:val="clear" w:color="000000" w:fill="FFFFFF"/>
            <w:noWrap/>
            <w:vAlign w:val="center"/>
            <w:hideMark/>
          </w:tcPr>
          <w:p w14:paraId="429E3D6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w:t>
            </w:r>
          </w:p>
        </w:tc>
        <w:tc>
          <w:tcPr>
            <w:tcW w:w="5961" w:type="dxa"/>
            <w:vMerge w:val="restart"/>
            <w:vAlign w:val="center"/>
            <w:hideMark/>
          </w:tcPr>
          <w:p w14:paraId="4BA6ECF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²Ùñ³ÝÝ»ñÇ ï»Õ³¹ñáõÙ</w:t>
            </w:r>
          </w:p>
        </w:tc>
        <w:tc>
          <w:tcPr>
            <w:tcW w:w="590" w:type="dxa"/>
            <w:vMerge w:val="restart"/>
            <w:vAlign w:val="center"/>
            <w:hideMark/>
          </w:tcPr>
          <w:p w14:paraId="5DDE8BD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noWrap/>
            <w:vAlign w:val="center"/>
            <w:hideMark/>
          </w:tcPr>
          <w:p w14:paraId="3DA6859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0,3917</w:t>
            </w:r>
          </w:p>
        </w:tc>
        <w:tc>
          <w:tcPr>
            <w:tcW w:w="894" w:type="dxa"/>
            <w:vMerge w:val="restart"/>
            <w:shd w:val="clear" w:color="000000" w:fill="FFFFFF"/>
            <w:noWrap/>
            <w:vAlign w:val="center"/>
            <w:hideMark/>
          </w:tcPr>
          <w:p w14:paraId="3860330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138,84</w:t>
            </w:r>
          </w:p>
        </w:tc>
        <w:tc>
          <w:tcPr>
            <w:tcW w:w="1007" w:type="dxa"/>
            <w:vMerge w:val="restart"/>
            <w:shd w:val="clear" w:color="000000" w:fill="FFFFFF"/>
            <w:noWrap/>
            <w:vAlign w:val="center"/>
            <w:hideMark/>
          </w:tcPr>
          <w:p w14:paraId="5D922AF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54,39</w:t>
            </w:r>
          </w:p>
        </w:tc>
      </w:tr>
      <w:tr w:rsidR="00782E4C" w:rsidRPr="003A3C19" w14:paraId="66FAEE2E" w14:textId="77777777" w:rsidTr="00782E4C">
        <w:trPr>
          <w:trHeight w:val="507"/>
          <w:jc w:val="center"/>
        </w:trPr>
        <w:tc>
          <w:tcPr>
            <w:tcW w:w="448" w:type="dxa"/>
            <w:vMerge/>
            <w:vAlign w:val="center"/>
            <w:hideMark/>
          </w:tcPr>
          <w:p w14:paraId="46F94DB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5265AD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B78A8C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EEFA1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184DF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173EA9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2DBFC29" w14:textId="77777777" w:rsidTr="00782E4C">
        <w:trPr>
          <w:trHeight w:val="507"/>
          <w:jc w:val="center"/>
        </w:trPr>
        <w:tc>
          <w:tcPr>
            <w:tcW w:w="448" w:type="dxa"/>
            <w:vMerge/>
            <w:vAlign w:val="center"/>
            <w:hideMark/>
          </w:tcPr>
          <w:p w14:paraId="439040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000229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03BD96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3109A3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EF805D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040FB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CAA5CB2" w14:textId="77777777" w:rsidTr="00782E4C">
        <w:trPr>
          <w:trHeight w:val="507"/>
          <w:jc w:val="center"/>
        </w:trPr>
        <w:tc>
          <w:tcPr>
            <w:tcW w:w="448" w:type="dxa"/>
            <w:vMerge/>
            <w:vAlign w:val="center"/>
            <w:hideMark/>
          </w:tcPr>
          <w:p w14:paraId="4C655D1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7B18E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1BD76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C677E1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95CDAE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A46795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BBD5608" w14:textId="77777777" w:rsidTr="00782E4C">
        <w:trPr>
          <w:trHeight w:val="507"/>
          <w:jc w:val="center"/>
        </w:trPr>
        <w:tc>
          <w:tcPr>
            <w:tcW w:w="448" w:type="dxa"/>
            <w:vMerge w:val="restart"/>
            <w:shd w:val="clear" w:color="000000" w:fill="FFFFFF"/>
            <w:noWrap/>
            <w:vAlign w:val="center"/>
            <w:hideMark/>
          </w:tcPr>
          <w:p w14:paraId="1EB2DAD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17</w:t>
            </w:r>
          </w:p>
        </w:tc>
        <w:tc>
          <w:tcPr>
            <w:tcW w:w="5961" w:type="dxa"/>
            <w:vMerge w:val="restart"/>
            <w:vAlign w:val="center"/>
            <w:hideMark/>
          </w:tcPr>
          <w:p w14:paraId="4E81B9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ö10A500c</w:t>
            </w:r>
          </w:p>
        </w:tc>
        <w:tc>
          <w:tcPr>
            <w:tcW w:w="590" w:type="dxa"/>
            <w:vMerge w:val="restart"/>
            <w:vAlign w:val="center"/>
            <w:hideMark/>
          </w:tcPr>
          <w:p w14:paraId="61B27BB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noWrap/>
            <w:vAlign w:val="center"/>
            <w:hideMark/>
          </w:tcPr>
          <w:p w14:paraId="1740C00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0,3852</w:t>
            </w:r>
          </w:p>
        </w:tc>
        <w:tc>
          <w:tcPr>
            <w:tcW w:w="894" w:type="dxa"/>
            <w:vMerge w:val="restart"/>
            <w:shd w:val="clear" w:color="000000" w:fill="FFFFFF"/>
            <w:noWrap/>
            <w:vAlign w:val="center"/>
            <w:hideMark/>
          </w:tcPr>
          <w:p w14:paraId="2A14586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69909BF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149,66</w:t>
            </w:r>
          </w:p>
        </w:tc>
      </w:tr>
      <w:tr w:rsidR="00782E4C" w:rsidRPr="003A3C19" w14:paraId="76388C1A" w14:textId="77777777" w:rsidTr="00782E4C">
        <w:trPr>
          <w:trHeight w:val="507"/>
          <w:jc w:val="center"/>
        </w:trPr>
        <w:tc>
          <w:tcPr>
            <w:tcW w:w="448" w:type="dxa"/>
            <w:vMerge/>
            <w:vAlign w:val="center"/>
            <w:hideMark/>
          </w:tcPr>
          <w:p w14:paraId="599A6D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5F77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D75EF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6F56C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A6202B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D0FE7B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A28992A" w14:textId="77777777" w:rsidTr="00782E4C">
        <w:trPr>
          <w:trHeight w:val="507"/>
          <w:jc w:val="center"/>
        </w:trPr>
        <w:tc>
          <w:tcPr>
            <w:tcW w:w="448" w:type="dxa"/>
            <w:vMerge/>
            <w:vAlign w:val="center"/>
            <w:hideMark/>
          </w:tcPr>
          <w:p w14:paraId="7263A5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D5BF6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A1D530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207D1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10A272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D8DF62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3F8F4EF" w14:textId="77777777" w:rsidTr="00782E4C">
        <w:trPr>
          <w:trHeight w:val="507"/>
          <w:jc w:val="center"/>
        </w:trPr>
        <w:tc>
          <w:tcPr>
            <w:tcW w:w="448" w:type="dxa"/>
            <w:vMerge/>
            <w:vAlign w:val="center"/>
            <w:hideMark/>
          </w:tcPr>
          <w:p w14:paraId="1288C20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388D50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361F7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0709B9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B0D793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EF04E4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DFE8FCD" w14:textId="77777777" w:rsidTr="00782E4C">
        <w:trPr>
          <w:trHeight w:val="507"/>
          <w:jc w:val="center"/>
        </w:trPr>
        <w:tc>
          <w:tcPr>
            <w:tcW w:w="448" w:type="dxa"/>
            <w:vMerge w:val="restart"/>
            <w:shd w:val="clear" w:color="000000" w:fill="FFFFFF"/>
            <w:noWrap/>
            <w:vAlign w:val="center"/>
            <w:hideMark/>
          </w:tcPr>
          <w:p w14:paraId="20D92C3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18</w:t>
            </w:r>
          </w:p>
        </w:tc>
        <w:tc>
          <w:tcPr>
            <w:tcW w:w="5961" w:type="dxa"/>
            <w:vMerge w:val="restart"/>
            <w:vAlign w:val="center"/>
            <w:hideMark/>
          </w:tcPr>
          <w:p w14:paraId="46815CE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ö12A500c</w:t>
            </w:r>
          </w:p>
        </w:tc>
        <w:tc>
          <w:tcPr>
            <w:tcW w:w="590" w:type="dxa"/>
            <w:vMerge w:val="restart"/>
            <w:vAlign w:val="center"/>
            <w:hideMark/>
          </w:tcPr>
          <w:p w14:paraId="6BD68CA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noWrap/>
            <w:vAlign w:val="center"/>
            <w:hideMark/>
          </w:tcPr>
          <w:p w14:paraId="20DE77A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0,0065</w:t>
            </w:r>
          </w:p>
        </w:tc>
        <w:tc>
          <w:tcPr>
            <w:tcW w:w="894" w:type="dxa"/>
            <w:vMerge w:val="restart"/>
            <w:shd w:val="clear" w:color="000000" w:fill="FFFFFF"/>
            <w:noWrap/>
            <w:vAlign w:val="center"/>
            <w:hideMark/>
          </w:tcPr>
          <w:p w14:paraId="11A0EFC1"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661A676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2,53</w:t>
            </w:r>
          </w:p>
        </w:tc>
      </w:tr>
      <w:tr w:rsidR="00782E4C" w:rsidRPr="003A3C19" w14:paraId="66C97D83" w14:textId="77777777" w:rsidTr="00782E4C">
        <w:trPr>
          <w:trHeight w:val="507"/>
          <w:jc w:val="center"/>
        </w:trPr>
        <w:tc>
          <w:tcPr>
            <w:tcW w:w="448" w:type="dxa"/>
            <w:vMerge/>
            <w:vAlign w:val="center"/>
            <w:hideMark/>
          </w:tcPr>
          <w:p w14:paraId="49DF5EB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941C25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C9430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1BFDB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AE211F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DD8874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0DD4645" w14:textId="77777777" w:rsidTr="00782E4C">
        <w:trPr>
          <w:trHeight w:val="507"/>
          <w:jc w:val="center"/>
        </w:trPr>
        <w:tc>
          <w:tcPr>
            <w:tcW w:w="448" w:type="dxa"/>
            <w:vMerge/>
            <w:vAlign w:val="center"/>
            <w:hideMark/>
          </w:tcPr>
          <w:p w14:paraId="5AE0ED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206D1D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AAD93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00FDA7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B3DC88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C4291B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0FEA76" w14:textId="77777777" w:rsidTr="00782E4C">
        <w:trPr>
          <w:trHeight w:val="507"/>
          <w:jc w:val="center"/>
        </w:trPr>
        <w:tc>
          <w:tcPr>
            <w:tcW w:w="448" w:type="dxa"/>
            <w:vMerge/>
            <w:vAlign w:val="center"/>
            <w:hideMark/>
          </w:tcPr>
          <w:p w14:paraId="43DD734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19D073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02AE82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9180C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A9E0A9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0A454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C8D2715" w14:textId="77777777" w:rsidTr="00782E4C">
        <w:trPr>
          <w:trHeight w:val="507"/>
          <w:jc w:val="center"/>
        </w:trPr>
        <w:tc>
          <w:tcPr>
            <w:tcW w:w="448" w:type="dxa"/>
            <w:vMerge w:val="restart"/>
            <w:shd w:val="clear" w:color="000000" w:fill="FFFFFF"/>
            <w:noWrap/>
            <w:vAlign w:val="center"/>
            <w:hideMark/>
          </w:tcPr>
          <w:p w14:paraId="0AA2A9E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19</w:t>
            </w:r>
          </w:p>
        </w:tc>
        <w:tc>
          <w:tcPr>
            <w:tcW w:w="5961" w:type="dxa"/>
            <w:vMerge w:val="restart"/>
            <w:shd w:val="clear" w:color="000000" w:fill="FFFFFF"/>
            <w:vAlign w:val="center"/>
            <w:hideMark/>
          </w:tcPr>
          <w:p w14:paraId="1D5BDDB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´Ý³ÑáÕÇ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ïá÷³ÝáõÙáí</w:t>
            </w:r>
          </w:p>
        </w:tc>
        <w:tc>
          <w:tcPr>
            <w:tcW w:w="590" w:type="dxa"/>
            <w:vMerge w:val="restart"/>
            <w:shd w:val="clear" w:color="000000" w:fill="FFFFFF"/>
            <w:vAlign w:val="center"/>
            <w:hideMark/>
          </w:tcPr>
          <w:p w14:paraId="6855085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212F176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16,47</w:t>
            </w:r>
          </w:p>
        </w:tc>
        <w:tc>
          <w:tcPr>
            <w:tcW w:w="894" w:type="dxa"/>
            <w:vMerge w:val="restart"/>
            <w:shd w:val="clear" w:color="000000" w:fill="FFFFFF"/>
            <w:noWrap/>
            <w:vAlign w:val="center"/>
            <w:hideMark/>
          </w:tcPr>
          <w:p w14:paraId="26A0A92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1,69</w:t>
            </w:r>
          </w:p>
        </w:tc>
        <w:tc>
          <w:tcPr>
            <w:tcW w:w="1007" w:type="dxa"/>
            <w:vMerge w:val="restart"/>
            <w:shd w:val="clear" w:color="000000" w:fill="FFFFFF"/>
            <w:noWrap/>
            <w:vAlign w:val="center"/>
            <w:hideMark/>
          </w:tcPr>
          <w:p w14:paraId="7C86DB0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27,87</w:t>
            </w:r>
          </w:p>
        </w:tc>
      </w:tr>
      <w:tr w:rsidR="00782E4C" w:rsidRPr="003A3C19" w14:paraId="0AF0AC1D" w14:textId="77777777" w:rsidTr="00782E4C">
        <w:trPr>
          <w:trHeight w:val="507"/>
          <w:jc w:val="center"/>
        </w:trPr>
        <w:tc>
          <w:tcPr>
            <w:tcW w:w="448" w:type="dxa"/>
            <w:vMerge/>
            <w:vAlign w:val="center"/>
            <w:hideMark/>
          </w:tcPr>
          <w:p w14:paraId="2E2129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94490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67486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F550D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CF42A3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E05433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4F29DBB" w14:textId="77777777" w:rsidTr="00782E4C">
        <w:trPr>
          <w:trHeight w:val="507"/>
          <w:jc w:val="center"/>
        </w:trPr>
        <w:tc>
          <w:tcPr>
            <w:tcW w:w="448" w:type="dxa"/>
            <w:vMerge/>
            <w:vAlign w:val="center"/>
            <w:hideMark/>
          </w:tcPr>
          <w:p w14:paraId="4E07962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18F45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C61BB9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C6571F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AD28EE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C0791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ED97CBE" w14:textId="77777777" w:rsidTr="00782E4C">
        <w:trPr>
          <w:trHeight w:val="507"/>
          <w:jc w:val="center"/>
        </w:trPr>
        <w:tc>
          <w:tcPr>
            <w:tcW w:w="448" w:type="dxa"/>
            <w:vMerge/>
            <w:vAlign w:val="center"/>
            <w:hideMark/>
          </w:tcPr>
          <w:p w14:paraId="7A99ED1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E2A7E1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F347B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B85A3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0D6AD9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6CF6EC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E44E791" w14:textId="77777777" w:rsidTr="00782E4C">
        <w:trPr>
          <w:trHeight w:val="507"/>
          <w:jc w:val="center"/>
        </w:trPr>
        <w:tc>
          <w:tcPr>
            <w:tcW w:w="448" w:type="dxa"/>
            <w:vMerge w:val="restart"/>
            <w:shd w:val="clear" w:color="000000" w:fill="FFFFFF"/>
            <w:noWrap/>
            <w:vAlign w:val="center"/>
            <w:hideMark/>
          </w:tcPr>
          <w:p w14:paraId="0893649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20</w:t>
            </w:r>
          </w:p>
        </w:tc>
        <w:tc>
          <w:tcPr>
            <w:tcW w:w="5961" w:type="dxa"/>
            <w:vMerge w:val="restart"/>
            <w:shd w:val="clear" w:color="000000" w:fill="FFFFFF"/>
            <w:vAlign w:val="center"/>
            <w:hideMark/>
          </w:tcPr>
          <w:p w14:paraId="19858C2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ÞÇÝ. ³ÕµÇ Ñ³í³ùáõÙ, µ³ñÓáõÙ ÇÝùÝ³Ã³÷»ñÇ íñ³ »õ ï»Õ³÷áËáõÙ 13ÏÙ</w:t>
            </w:r>
          </w:p>
        </w:tc>
        <w:tc>
          <w:tcPr>
            <w:tcW w:w="590" w:type="dxa"/>
            <w:vMerge w:val="restart"/>
            <w:vAlign w:val="center"/>
            <w:hideMark/>
          </w:tcPr>
          <w:p w14:paraId="335DA11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29F98D5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31,00</w:t>
            </w:r>
          </w:p>
        </w:tc>
        <w:tc>
          <w:tcPr>
            <w:tcW w:w="894" w:type="dxa"/>
            <w:vMerge w:val="restart"/>
            <w:shd w:val="clear" w:color="000000" w:fill="FFFFFF"/>
            <w:noWrap/>
            <w:vAlign w:val="center"/>
            <w:hideMark/>
          </w:tcPr>
          <w:p w14:paraId="65AF9C2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4,67</w:t>
            </w:r>
          </w:p>
        </w:tc>
        <w:tc>
          <w:tcPr>
            <w:tcW w:w="1007" w:type="dxa"/>
            <w:vMerge w:val="restart"/>
            <w:shd w:val="clear" w:color="000000" w:fill="FFFFFF"/>
            <w:noWrap/>
            <w:vAlign w:val="center"/>
            <w:hideMark/>
          </w:tcPr>
          <w:p w14:paraId="1D06F07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144,73</w:t>
            </w:r>
          </w:p>
        </w:tc>
      </w:tr>
      <w:tr w:rsidR="00782E4C" w:rsidRPr="003A3C19" w14:paraId="76C4E453" w14:textId="77777777" w:rsidTr="00782E4C">
        <w:trPr>
          <w:trHeight w:val="507"/>
          <w:jc w:val="center"/>
        </w:trPr>
        <w:tc>
          <w:tcPr>
            <w:tcW w:w="448" w:type="dxa"/>
            <w:vMerge/>
            <w:vAlign w:val="center"/>
            <w:hideMark/>
          </w:tcPr>
          <w:p w14:paraId="24747EB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42D1E0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1E692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59766F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C55447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E30F21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4C98C2F" w14:textId="77777777" w:rsidTr="00782E4C">
        <w:trPr>
          <w:trHeight w:val="507"/>
          <w:jc w:val="center"/>
        </w:trPr>
        <w:tc>
          <w:tcPr>
            <w:tcW w:w="448" w:type="dxa"/>
            <w:vMerge/>
            <w:vAlign w:val="center"/>
            <w:hideMark/>
          </w:tcPr>
          <w:p w14:paraId="7A7841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26D4E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65D31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4584C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604260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833C2E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5BE3916" w14:textId="77777777" w:rsidTr="00782E4C">
        <w:trPr>
          <w:trHeight w:val="507"/>
          <w:jc w:val="center"/>
        </w:trPr>
        <w:tc>
          <w:tcPr>
            <w:tcW w:w="448" w:type="dxa"/>
            <w:vMerge/>
            <w:vAlign w:val="center"/>
            <w:hideMark/>
          </w:tcPr>
          <w:p w14:paraId="0313C6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8B718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341364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7CCB6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855C1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E2A3EF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DCB72F" w14:textId="77777777" w:rsidTr="00782E4C">
        <w:trPr>
          <w:trHeight w:val="507"/>
          <w:jc w:val="center"/>
        </w:trPr>
        <w:tc>
          <w:tcPr>
            <w:tcW w:w="448" w:type="dxa"/>
            <w:vMerge w:val="restart"/>
            <w:shd w:val="clear" w:color="000000" w:fill="FFFFFF"/>
            <w:noWrap/>
            <w:vAlign w:val="center"/>
            <w:hideMark/>
          </w:tcPr>
          <w:p w14:paraId="5DA0D30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21</w:t>
            </w:r>
          </w:p>
        </w:tc>
        <w:tc>
          <w:tcPr>
            <w:tcW w:w="5961" w:type="dxa"/>
            <w:vMerge w:val="restart"/>
            <w:shd w:val="clear" w:color="000000" w:fill="FFFFFF"/>
            <w:vAlign w:val="center"/>
            <w:hideMark/>
          </w:tcPr>
          <w:p w14:paraId="7DCCFC7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ëí³ÕÇ Çñ³Ï³Ý³óáõÙ ó»Ù»Ýï³í³½³ÛÇÝ ß³Õ³Ëáí 1:3 Ñ³ñ³µ»ñáõÃÛ³Ùµ</w:t>
            </w:r>
          </w:p>
        </w:tc>
        <w:tc>
          <w:tcPr>
            <w:tcW w:w="590" w:type="dxa"/>
            <w:vMerge w:val="restart"/>
            <w:shd w:val="clear" w:color="000000" w:fill="FFFFFF"/>
            <w:vAlign w:val="center"/>
            <w:hideMark/>
          </w:tcPr>
          <w:p w14:paraId="3BFF9A7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57D654B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49,0</w:t>
            </w:r>
          </w:p>
        </w:tc>
        <w:tc>
          <w:tcPr>
            <w:tcW w:w="894" w:type="dxa"/>
            <w:vMerge w:val="restart"/>
            <w:shd w:val="clear" w:color="000000" w:fill="FFFFFF"/>
            <w:noWrap/>
            <w:vAlign w:val="center"/>
            <w:hideMark/>
          </w:tcPr>
          <w:p w14:paraId="547E0B1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2,50</w:t>
            </w:r>
          </w:p>
        </w:tc>
        <w:tc>
          <w:tcPr>
            <w:tcW w:w="1007" w:type="dxa"/>
            <w:vMerge w:val="restart"/>
            <w:shd w:val="clear" w:color="000000" w:fill="FFFFFF"/>
            <w:noWrap/>
            <w:vAlign w:val="center"/>
            <w:hideMark/>
          </w:tcPr>
          <w:p w14:paraId="027C33D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122,29</w:t>
            </w:r>
          </w:p>
        </w:tc>
      </w:tr>
      <w:tr w:rsidR="00782E4C" w:rsidRPr="003A3C19" w14:paraId="31746A3A" w14:textId="77777777" w:rsidTr="00782E4C">
        <w:trPr>
          <w:trHeight w:val="507"/>
          <w:jc w:val="center"/>
        </w:trPr>
        <w:tc>
          <w:tcPr>
            <w:tcW w:w="448" w:type="dxa"/>
            <w:vMerge/>
            <w:vAlign w:val="center"/>
            <w:hideMark/>
          </w:tcPr>
          <w:p w14:paraId="3B6C73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A8E1B5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8BACDB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171BB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342FE3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1E4CC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E55289D" w14:textId="77777777" w:rsidTr="00782E4C">
        <w:trPr>
          <w:trHeight w:val="507"/>
          <w:jc w:val="center"/>
        </w:trPr>
        <w:tc>
          <w:tcPr>
            <w:tcW w:w="448" w:type="dxa"/>
            <w:vMerge/>
            <w:vAlign w:val="center"/>
            <w:hideMark/>
          </w:tcPr>
          <w:p w14:paraId="5A1BF75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DEC3D8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B0294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D0049D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F1D2D9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D6B096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3E9B46A" w14:textId="77777777" w:rsidTr="00782E4C">
        <w:trPr>
          <w:trHeight w:val="507"/>
          <w:jc w:val="center"/>
        </w:trPr>
        <w:tc>
          <w:tcPr>
            <w:tcW w:w="448" w:type="dxa"/>
            <w:vMerge/>
            <w:vAlign w:val="center"/>
            <w:hideMark/>
          </w:tcPr>
          <w:p w14:paraId="4403C1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F190F7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F72F4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81E0C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DA836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0EECAD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FAD665F" w14:textId="77777777" w:rsidTr="00782E4C">
        <w:trPr>
          <w:trHeight w:val="507"/>
          <w:jc w:val="center"/>
        </w:trPr>
        <w:tc>
          <w:tcPr>
            <w:tcW w:w="448" w:type="dxa"/>
            <w:vMerge w:val="restart"/>
            <w:shd w:val="clear" w:color="000000" w:fill="FFFFFF"/>
            <w:noWrap/>
            <w:vAlign w:val="center"/>
            <w:hideMark/>
          </w:tcPr>
          <w:p w14:paraId="57BB137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22</w:t>
            </w:r>
          </w:p>
        </w:tc>
        <w:tc>
          <w:tcPr>
            <w:tcW w:w="5961" w:type="dxa"/>
            <w:vMerge w:val="restart"/>
            <w:shd w:val="clear" w:color="000000" w:fill="FFFFFF"/>
            <w:vAlign w:val="center"/>
            <w:hideMark/>
          </w:tcPr>
          <w:p w14:paraId="3EE65E40"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Պատերի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Ý»ñÏáõÙ</w:t>
            </w:r>
            <w:proofErr w:type="spellEnd"/>
            <w:r w:rsidRPr="003A3C19">
              <w:rPr>
                <w:rFonts w:ascii="Arial Armenian" w:hAnsi="Arial Armenian" w:cs="Arial"/>
                <w:color w:val="000000" w:themeColor="text1"/>
                <w:sz w:val="16"/>
                <w:szCs w:val="16"/>
                <w:lang w:eastAsia="ru-RU"/>
              </w:rPr>
              <w:t xml:space="preserve"> ý³ë³¹³ÛÇÝ </w:t>
            </w:r>
            <w:proofErr w:type="spellStart"/>
            <w:r w:rsidRPr="003A3C19">
              <w:rPr>
                <w:rFonts w:ascii="Arial Armenian" w:hAnsi="Arial Armenian" w:cs="Arial"/>
                <w:color w:val="000000" w:themeColor="text1"/>
                <w:sz w:val="16"/>
                <w:szCs w:val="16"/>
                <w:lang w:eastAsia="ru-RU"/>
              </w:rPr>
              <w:t>Ý»ñÏáí</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b/>
                <w:bCs/>
                <w:color w:val="000000" w:themeColor="text1"/>
                <w:sz w:val="16"/>
                <w:szCs w:val="16"/>
                <w:lang w:eastAsia="ru-RU"/>
              </w:rPr>
              <w:t xml:space="preserve">/»ñ³Ý·Á Ñ³Ù³Ó³ÛÝ»óÝ»É å³ïíÇñ³ïáõÇ </w:t>
            </w:r>
            <w:proofErr w:type="spellStart"/>
            <w:r w:rsidRPr="003A3C19">
              <w:rPr>
                <w:rFonts w:ascii="Arial Armenian" w:hAnsi="Arial Armenian" w:cs="Arial"/>
                <w:b/>
                <w:bCs/>
                <w:color w:val="000000" w:themeColor="text1"/>
                <w:sz w:val="16"/>
                <w:szCs w:val="16"/>
                <w:lang w:eastAsia="ru-RU"/>
              </w:rPr>
              <w:t>Ñ»ï</w:t>
            </w:r>
            <w:proofErr w:type="spellEnd"/>
            <w:r w:rsidRPr="003A3C19">
              <w:rPr>
                <w:rFonts w:ascii="Arial Armenian" w:hAnsi="Arial Armenian" w:cs="Arial"/>
                <w:b/>
                <w:bCs/>
                <w:color w:val="000000" w:themeColor="text1"/>
                <w:sz w:val="16"/>
                <w:szCs w:val="16"/>
                <w:lang w:eastAsia="ru-RU"/>
              </w:rPr>
              <w:t>/</w:t>
            </w:r>
          </w:p>
        </w:tc>
        <w:tc>
          <w:tcPr>
            <w:tcW w:w="590" w:type="dxa"/>
            <w:vMerge w:val="restart"/>
            <w:shd w:val="clear" w:color="000000" w:fill="FFFFFF"/>
            <w:vAlign w:val="center"/>
            <w:hideMark/>
          </w:tcPr>
          <w:p w14:paraId="26BA828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5C2F827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49,0</w:t>
            </w:r>
          </w:p>
        </w:tc>
        <w:tc>
          <w:tcPr>
            <w:tcW w:w="894" w:type="dxa"/>
            <w:vMerge w:val="restart"/>
            <w:shd w:val="clear" w:color="000000" w:fill="FFFFFF"/>
            <w:noWrap/>
            <w:vAlign w:val="center"/>
            <w:hideMark/>
          </w:tcPr>
          <w:p w14:paraId="25ACD2E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2,53</w:t>
            </w:r>
          </w:p>
        </w:tc>
        <w:tc>
          <w:tcPr>
            <w:tcW w:w="1007" w:type="dxa"/>
            <w:vMerge w:val="restart"/>
            <w:shd w:val="clear" w:color="000000" w:fill="FFFFFF"/>
            <w:noWrap/>
            <w:vAlign w:val="center"/>
            <w:hideMark/>
          </w:tcPr>
          <w:p w14:paraId="72234F7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123,97</w:t>
            </w:r>
          </w:p>
        </w:tc>
      </w:tr>
      <w:tr w:rsidR="00782E4C" w:rsidRPr="003A3C19" w14:paraId="72B4D99F" w14:textId="77777777" w:rsidTr="00782E4C">
        <w:trPr>
          <w:trHeight w:val="507"/>
          <w:jc w:val="center"/>
        </w:trPr>
        <w:tc>
          <w:tcPr>
            <w:tcW w:w="448" w:type="dxa"/>
            <w:vMerge/>
            <w:vAlign w:val="center"/>
            <w:hideMark/>
          </w:tcPr>
          <w:p w14:paraId="4A3D1D0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58EAF0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DDE00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8BC8D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48CC02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6B4D74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B2A62FA" w14:textId="77777777" w:rsidTr="00782E4C">
        <w:trPr>
          <w:trHeight w:val="507"/>
          <w:jc w:val="center"/>
        </w:trPr>
        <w:tc>
          <w:tcPr>
            <w:tcW w:w="448" w:type="dxa"/>
            <w:vMerge/>
            <w:vAlign w:val="center"/>
            <w:hideMark/>
          </w:tcPr>
          <w:p w14:paraId="1F0DA67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9B901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987AB2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4BDFD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7B37EA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C0EB45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469ABAD" w14:textId="77777777" w:rsidTr="00782E4C">
        <w:trPr>
          <w:trHeight w:val="507"/>
          <w:jc w:val="center"/>
        </w:trPr>
        <w:tc>
          <w:tcPr>
            <w:tcW w:w="448" w:type="dxa"/>
            <w:vMerge/>
            <w:vAlign w:val="center"/>
            <w:hideMark/>
          </w:tcPr>
          <w:p w14:paraId="7423C8C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BDAE1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70A9A2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CC7FC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F4172A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CD8CE2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BB67AF8" w14:textId="77777777" w:rsidTr="00782E4C">
        <w:trPr>
          <w:trHeight w:val="507"/>
          <w:jc w:val="center"/>
        </w:trPr>
        <w:tc>
          <w:tcPr>
            <w:tcW w:w="448" w:type="dxa"/>
            <w:vMerge w:val="restart"/>
            <w:shd w:val="clear" w:color="000000" w:fill="DCE6F1"/>
            <w:noWrap/>
            <w:vAlign w:val="center"/>
            <w:hideMark/>
          </w:tcPr>
          <w:p w14:paraId="64EBC8D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4484B466"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320994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348599F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0470BE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744239F6"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5841,50</w:t>
            </w:r>
          </w:p>
        </w:tc>
      </w:tr>
      <w:tr w:rsidR="00782E4C" w:rsidRPr="003A3C19" w14:paraId="1927CACF" w14:textId="77777777" w:rsidTr="00782E4C">
        <w:trPr>
          <w:trHeight w:val="507"/>
          <w:jc w:val="center"/>
        </w:trPr>
        <w:tc>
          <w:tcPr>
            <w:tcW w:w="448" w:type="dxa"/>
            <w:vMerge/>
            <w:vAlign w:val="center"/>
            <w:hideMark/>
          </w:tcPr>
          <w:p w14:paraId="1298457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6AD1FF2"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AAF789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8B1B4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46F6A8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155F1BE"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2795EE25" w14:textId="77777777" w:rsidTr="00782E4C">
        <w:trPr>
          <w:trHeight w:val="507"/>
          <w:jc w:val="center"/>
        </w:trPr>
        <w:tc>
          <w:tcPr>
            <w:tcW w:w="448" w:type="dxa"/>
            <w:vMerge/>
            <w:vAlign w:val="center"/>
            <w:hideMark/>
          </w:tcPr>
          <w:p w14:paraId="269C374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2023F1E"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B3C39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08796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CA30F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6A5896D"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4E9C5679" w14:textId="77777777" w:rsidTr="00782E4C">
        <w:trPr>
          <w:trHeight w:val="507"/>
          <w:jc w:val="center"/>
        </w:trPr>
        <w:tc>
          <w:tcPr>
            <w:tcW w:w="448" w:type="dxa"/>
            <w:vMerge/>
            <w:vAlign w:val="center"/>
            <w:hideMark/>
          </w:tcPr>
          <w:p w14:paraId="3DDDC93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07D6A00"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65830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05343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543980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D2BA66C"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47A4C794" w14:textId="77777777" w:rsidTr="00782E4C">
        <w:trPr>
          <w:trHeight w:val="507"/>
          <w:jc w:val="center"/>
        </w:trPr>
        <w:tc>
          <w:tcPr>
            <w:tcW w:w="448" w:type="dxa"/>
            <w:vMerge w:val="restart"/>
            <w:shd w:val="clear" w:color="000000" w:fill="DCE6F1"/>
            <w:noWrap/>
            <w:vAlign w:val="center"/>
            <w:hideMark/>
          </w:tcPr>
          <w:p w14:paraId="5EAE46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5ED7A2AA"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118845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33D94F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32C26E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680FF7DD"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32,16%</w:t>
            </w:r>
          </w:p>
        </w:tc>
      </w:tr>
      <w:tr w:rsidR="00782E4C" w:rsidRPr="003A3C19" w14:paraId="4971270A" w14:textId="77777777" w:rsidTr="00782E4C">
        <w:trPr>
          <w:trHeight w:val="507"/>
          <w:jc w:val="center"/>
        </w:trPr>
        <w:tc>
          <w:tcPr>
            <w:tcW w:w="448" w:type="dxa"/>
            <w:vMerge/>
            <w:vAlign w:val="center"/>
            <w:hideMark/>
          </w:tcPr>
          <w:p w14:paraId="178960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C5ABD27"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101742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62178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92EA3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D337089"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6A28F335" w14:textId="77777777" w:rsidTr="00782E4C">
        <w:trPr>
          <w:trHeight w:val="507"/>
          <w:jc w:val="center"/>
        </w:trPr>
        <w:tc>
          <w:tcPr>
            <w:tcW w:w="448" w:type="dxa"/>
            <w:vMerge/>
            <w:vAlign w:val="center"/>
            <w:hideMark/>
          </w:tcPr>
          <w:p w14:paraId="14F37A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BA9D916"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1DFA0D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CEA0E9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A3E91A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2D672CA8"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19305DFA" w14:textId="77777777" w:rsidTr="00782E4C">
        <w:trPr>
          <w:trHeight w:val="507"/>
          <w:jc w:val="center"/>
        </w:trPr>
        <w:tc>
          <w:tcPr>
            <w:tcW w:w="448" w:type="dxa"/>
            <w:vMerge/>
            <w:vAlign w:val="center"/>
            <w:hideMark/>
          </w:tcPr>
          <w:p w14:paraId="400731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F0AFDD0"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13B807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6078BB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87A1E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005A09A3"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7EA0F25" w14:textId="77777777" w:rsidTr="00782E4C">
        <w:trPr>
          <w:trHeight w:val="615"/>
          <w:jc w:val="center"/>
        </w:trPr>
        <w:tc>
          <w:tcPr>
            <w:tcW w:w="448" w:type="dxa"/>
            <w:vMerge w:val="restart"/>
            <w:shd w:val="clear" w:color="000000" w:fill="FFFFFF"/>
            <w:noWrap/>
            <w:vAlign w:val="center"/>
            <w:hideMark/>
          </w:tcPr>
          <w:p w14:paraId="6F91F64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4DA2857A"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roofErr w:type="spellStart"/>
            <w:r w:rsidRPr="003A3C19">
              <w:rPr>
                <w:rFonts w:ascii="Arial" w:hAnsi="Arial" w:cs="Arial"/>
                <w:b/>
                <w:bCs/>
                <w:color w:val="000000" w:themeColor="text1"/>
                <w:sz w:val="16"/>
                <w:szCs w:val="16"/>
                <w:u w:val="single"/>
                <w:lang w:eastAsia="ru-RU"/>
              </w:rPr>
              <w:t>Նոր</w:t>
            </w:r>
            <w:proofErr w:type="spellEnd"/>
            <w:r w:rsidRPr="003A3C19">
              <w:rPr>
                <w:rFonts w:ascii="Arial Armenian" w:hAnsi="Arial Armenian" w:cs="Arial"/>
                <w:b/>
                <w:bCs/>
                <w:color w:val="000000" w:themeColor="text1"/>
                <w:sz w:val="16"/>
                <w:szCs w:val="16"/>
                <w:u w:val="single"/>
                <w:lang w:eastAsia="ru-RU"/>
              </w:rPr>
              <w:t xml:space="preserve"> </w:t>
            </w:r>
            <w:r w:rsidRPr="003A3C19">
              <w:rPr>
                <w:rFonts w:ascii="Arial" w:hAnsi="Arial" w:cs="Arial"/>
                <w:b/>
                <w:bCs/>
                <w:color w:val="000000" w:themeColor="text1"/>
                <w:sz w:val="16"/>
                <w:szCs w:val="16"/>
                <w:u w:val="single"/>
                <w:lang w:eastAsia="ru-RU"/>
              </w:rPr>
              <w:t>ե</w:t>
            </w:r>
            <w:r w:rsidRPr="003A3C19">
              <w:rPr>
                <w:rFonts w:ascii="Arial Armenian" w:hAnsi="Arial Armenian" w:cs="Arial"/>
                <w:b/>
                <w:bCs/>
                <w:color w:val="000000" w:themeColor="text1"/>
                <w:sz w:val="16"/>
                <w:szCs w:val="16"/>
                <w:u w:val="single"/>
                <w:lang w:eastAsia="ru-RU"/>
              </w:rPr>
              <w:t>/</w:t>
            </w:r>
            <w:proofErr w:type="spellStart"/>
            <w:r w:rsidRPr="003A3C19">
              <w:rPr>
                <w:rFonts w:ascii="Arial" w:hAnsi="Arial" w:cs="Arial"/>
                <w:b/>
                <w:bCs/>
                <w:color w:val="000000" w:themeColor="text1"/>
                <w:sz w:val="16"/>
                <w:szCs w:val="16"/>
                <w:u w:val="single"/>
                <w:lang w:eastAsia="ru-RU"/>
              </w:rPr>
              <w:t>բետոնյա</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հենապատ</w:t>
            </w:r>
            <w:proofErr w:type="spellEnd"/>
            <w:r w:rsidRPr="003A3C19">
              <w:rPr>
                <w:rFonts w:ascii="Arial Armenian" w:hAnsi="Arial Armenian" w:cs="Arial"/>
                <w:b/>
                <w:bCs/>
                <w:color w:val="000000" w:themeColor="text1"/>
                <w:sz w:val="16"/>
                <w:szCs w:val="16"/>
                <w:u w:val="single"/>
                <w:lang w:eastAsia="ru-RU"/>
              </w:rPr>
              <w:br/>
              <w:t>/</w:t>
            </w:r>
            <w:proofErr w:type="spellStart"/>
            <w:r w:rsidRPr="003A3C19">
              <w:rPr>
                <w:rFonts w:ascii="Arial" w:hAnsi="Arial" w:cs="Arial"/>
                <w:b/>
                <w:bCs/>
                <w:color w:val="000000" w:themeColor="text1"/>
                <w:sz w:val="16"/>
                <w:szCs w:val="16"/>
                <w:u w:val="single"/>
                <w:lang w:eastAsia="ru-RU"/>
              </w:rPr>
              <w:t>բացակայող</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հատված</w:t>
            </w:r>
            <w:proofErr w:type="spellEnd"/>
            <w:r w:rsidRPr="003A3C19">
              <w:rPr>
                <w:rFonts w:ascii="Arial Armenian" w:hAnsi="Arial Armenian" w:cs="Arial"/>
                <w:b/>
                <w:bCs/>
                <w:color w:val="000000" w:themeColor="text1"/>
                <w:sz w:val="16"/>
                <w:szCs w:val="16"/>
                <w:u w:val="single"/>
                <w:lang w:eastAsia="ru-RU"/>
              </w:rPr>
              <w:t>/</w:t>
            </w:r>
            <w:r w:rsidRPr="003A3C19">
              <w:rPr>
                <w:rFonts w:ascii="Arial Armenian" w:hAnsi="Arial Armenian" w:cs="Arial"/>
                <w:b/>
                <w:bCs/>
                <w:color w:val="000000" w:themeColor="text1"/>
                <w:sz w:val="16"/>
                <w:szCs w:val="16"/>
                <w:u w:val="single"/>
                <w:lang w:eastAsia="ru-RU"/>
              </w:rPr>
              <w:br/>
            </w:r>
            <w:proofErr w:type="spellStart"/>
            <w:r w:rsidRPr="003A3C19">
              <w:rPr>
                <w:rFonts w:ascii="Arial" w:hAnsi="Arial" w:cs="Arial"/>
                <w:b/>
                <w:bCs/>
                <w:color w:val="000000" w:themeColor="text1"/>
                <w:sz w:val="16"/>
                <w:szCs w:val="16"/>
                <w:u w:val="single"/>
                <w:lang w:eastAsia="ru-RU"/>
              </w:rPr>
              <w:t>Շինարարական</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աշխատանքները</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կատարել</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ձեռքով</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ծենքի</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հիմքերի</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վնասելուց</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խուսափելու</w:t>
            </w:r>
            <w:proofErr w:type="spellEnd"/>
            <w:r w:rsidRPr="003A3C19">
              <w:rPr>
                <w:rFonts w:ascii="Arial Armenian" w:hAnsi="Arial Armenian" w:cs="Arial"/>
                <w:b/>
                <w:bCs/>
                <w:color w:val="000000" w:themeColor="text1"/>
                <w:sz w:val="16"/>
                <w:szCs w:val="16"/>
                <w:u w:val="single"/>
                <w:lang w:eastAsia="ru-RU"/>
              </w:rPr>
              <w:t xml:space="preserve"> </w:t>
            </w:r>
            <w:proofErr w:type="spellStart"/>
            <w:r w:rsidRPr="003A3C19">
              <w:rPr>
                <w:rFonts w:ascii="Arial" w:hAnsi="Arial" w:cs="Arial"/>
                <w:b/>
                <w:bCs/>
                <w:color w:val="000000" w:themeColor="text1"/>
                <w:sz w:val="16"/>
                <w:szCs w:val="16"/>
                <w:u w:val="single"/>
                <w:lang w:eastAsia="ru-RU"/>
              </w:rPr>
              <w:t>համար</w:t>
            </w:r>
            <w:proofErr w:type="spellEnd"/>
          </w:p>
        </w:tc>
        <w:tc>
          <w:tcPr>
            <w:tcW w:w="590" w:type="dxa"/>
            <w:vMerge w:val="restart"/>
            <w:shd w:val="clear" w:color="000000" w:fill="FFFFFF"/>
            <w:noWrap/>
            <w:vAlign w:val="center"/>
            <w:hideMark/>
          </w:tcPr>
          <w:p w14:paraId="6EE76A7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3EEC4C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0A4241E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2AE6EB9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1BB36C" w14:textId="77777777" w:rsidTr="00782E4C">
        <w:trPr>
          <w:trHeight w:val="615"/>
          <w:jc w:val="center"/>
        </w:trPr>
        <w:tc>
          <w:tcPr>
            <w:tcW w:w="448" w:type="dxa"/>
            <w:vMerge/>
            <w:vAlign w:val="center"/>
            <w:hideMark/>
          </w:tcPr>
          <w:p w14:paraId="6953FD3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6263412"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12A871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31728F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A8B9A6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8AEE88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21E8BE9" w14:textId="77777777" w:rsidTr="00782E4C">
        <w:trPr>
          <w:trHeight w:val="615"/>
          <w:jc w:val="center"/>
        </w:trPr>
        <w:tc>
          <w:tcPr>
            <w:tcW w:w="448" w:type="dxa"/>
            <w:vMerge/>
            <w:vAlign w:val="center"/>
            <w:hideMark/>
          </w:tcPr>
          <w:p w14:paraId="16BF26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E311409"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7BDA76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6F5C06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CE2C75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3056C7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C40279D" w14:textId="77777777" w:rsidTr="00782E4C">
        <w:trPr>
          <w:trHeight w:val="615"/>
          <w:jc w:val="center"/>
        </w:trPr>
        <w:tc>
          <w:tcPr>
            <w:tcW w:w="448" w:type="dxa"/>
            <w:vMerge/>
            <w:vAlign w:val="center"/>
            <w:hideMark/>
          </w:tcPr>
          <w:p w14:paraId="28EA477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EC416DD"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03AE01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57A07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588E17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F3F58D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58229E3" w14:textId="77777777" w:rsidTr="00782E4C">
        <w:trPr>
          <w:trHeight w:val="507"/>
          <w:jc w:val="center"/>
        </w:trPr>
        <w:tc>
          <w:tcPr>
            <w:tcW w:w="448" w:type="dxa"/>
            <w:vMerge w:val="restart"/>
            <w:shd w:val="clear" w:color="000000" w:fill="FFFFFF"/>
            <w:noWrap/>
            <w:vAlign w:val="center"/>
            <w:hideMark/>
          </w:tcPr>
          <w:p w14:paraId="243CA76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45EDD296"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w:t>
            </w:r>
            <w:r w:rsidRPr="003A3C19">
              <w:rPr>
                <w:rFonts w:ascii="Arial Armenian" w:hAnsi="Arial Armenian" w:cs="Arial Armenian"/>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Ùß³ÏáõÙ </w:t>
            </w:r>
            <w:proofErr w:type="spellStart"/>
            <w:r w:rsidRPr="003A3C19">
              <w:rPr>
                <w:rFonts w:ascii="Arial Armenian" w:hAnsi="Arial Armenian" w:cs="Arial"/>
                <w:color w:val="000000" w:themeColor="text1"/>
                <w:sz w:val="16"/>
                <w:szCs w:val="16"/>
                <w:lang w:eastAsia="ru-RU"/>
              </w:rPr>
              <w:t>Ó»éùáí</w:t>
            </w:r>
            <w:proofErr w:type="spellEnd"/>
          </w:p>
        </w:tc>
        <w:tc>
          <w:tcPr>
            <w:tcW w:w="590" w:type="dxa"/>
            <w:vMerge w:val="restart"/>
            <w:shd w:val="clear" w:color="000000" w:fill="FFFFFF"/>
            <w:vAlign w:val="center"/>
            <w:hideMark/>
          </w:tcPr>
          <w:p w14:paraId="4FB48D9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CA9F16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28,3</w:t>
            </w:r>
          </w:p>
        </w:tc>
        <w:tc>
          <w:tcPr>
            <w:tcW w:w="894" w:type="dxa"/>
            <w:vMerge w:val="restart"/>
            <w:shd w:val="clear" w:color="000000" w:fill="FFFFFF"/>
            <w:noWrap/>
            <w:vAlign w:val="center"/>
            <w:hideMark/>
          </w:tcPr>
          <w:p w14:paraId="7E9E60F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3,31</w:t>
            </w:r>
          </w:p>
        </w:tc>
        <w:tc>
          <w:tcPr>
            <w:tcW w:w="1007" w:type="dxa"/>
            <w:vMerge w:val="restart"/>
            <w:shd w:val="clear" w:color="000000" w:fill="FFFFFF"/>
            <w:noWrap/>
            <w:vAlign w:val="center"/>
            <w:hideMark/>
          </w:tcPr>
          <w:p w14:paraId="1CFBDE0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93,61</w:t>
            </w:r>
          </w:p>
        </w:tc>
      </w:tr>
      <w:tr w:rsidR="00782E4C" w:rsidRPr="003A3C19" w14:paraId="0439A32E" w14:textId="77777777" w:rsidTr="00782E4C">
        <w:trPr>
          <w:trHeight w:val="507"/>
          <w:jc w:val="center"/>
        </w:trPr>
        <w:tc>
          <w:tcPr>
            <w:tcW w:w="448" w:type="dxa"/>
            <w:vMerge/>
            <w:vAlign w:val="center"/>
            <w:hideMark/>
          </w:tcPr>
          <w:p w14:paraId="6D8D8D6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A7795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8C213C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7E9A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BEEAAF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E2172B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6379E58" w14:textId="77777777" w:rsidTr="00782E4C">
        <w:trPr>
          <w:trHeight w:val="507"/>
          <w:jc w:val="center"/>
        </w:trPr>
        <w:tc>
          <w:tcPr>
            <w:tcW w:w="448" w:type="dxa"/>
            <w:vMerge/>
            <w:vAlign w:val="center"/>
            <w:hideMark/>
          </w:tcPr>
          <w:p w14:paraId="3235DC0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745BF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9E364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3A15A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00EA0F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42B57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F04EFDA" w14:textId="77777777" w:rsidTr="00782E4C">
        <w:trPr>
          <w:trHeight w:val="507"/>
          <w:jc w:val="center"/>
        </w:trPr>
        <w:tc>
          <w:tcPr>
            <w:tcW w:w="448" w:type="dxa"/>
            <w:vMerge/>
            <w:vAlign w:val="center"/>
            <w:hideMark/>
          </w:tcPr>
          <w:p w14:paraId="7EC27E3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670110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44A94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C32095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69C3A5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2764A1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778EB4C" w14:textId="77777777" w:rsidTr="00782E4C">
        <w:trPr>
          <w:trHeight w:val="507"/>
          <w:jc w:val="center"/>
        </w:trPr>
        <w:tc>
          <w:tcPr>
            <w:tcW w:w="448" w:type="dxa"/>
            <w:vMerge w:val="restart"/>
            <w:shd w:val="clear" w:color="000000" w:fill="FFFFFF"/>
            <w:noWrap/>
            <w:vAlign w:val="center"/>
            <w:hideMark/>
          </w:tcPr>
          <w:p w14:paraId="2B72717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6076974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Ê×Ç </w:t>
            </w:r>
            <w:proofErr w:type="spellStart"/>
            <w:r w:rsidRPr="003A3C19">
              <w:rPr>
                <w:rFonts w:ascii="Arial" w:hAnsi="Arial" w:cs="Arial"/>
                <w:color w:val="000000" w:themeColor="text1"/>
                <w:sz w:val="16"/>
                <w:szCs w:val="16"/>
                <w:lang w:eastAsia="ru-RU"/>
              </w:rPr>
              <w:t>նախապատրաստական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շերտի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10</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p>
        </w:tc>
        <w:tc>
          <w:tcPr>
            <w:tcW w:w="590" w:type="dxa"/>
            <w:vMerge w:val="restart"/>
            <w:shd w:val="clear" w:color="000000" w:fill="FFFFFF"/>
            <w:vAlign w:val="center"/>
            <w:hideMark/>
          </w:tcPr>
          <w:p w14:paraId="4095499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A36044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1,45</w:t>
            </w:r>
          </w:p>
        </w:tc>
        <w:tc>
          <w:tcPr>
            <w:tcW w:w="894" w:type="dxa"/>
            <w:vMerge w:val="restart"/>
            <w:shd w:val="clear" w:color="000000" w:fill="FFFFFF"/>
            <w:noWrap/>
            <w:vAlign w:val="center"/>
            <w:hideMark/>
          </w:tcPr>
          <w:p w14:paraId="454F9F8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9,52</w:t>
            </w:r>
          </w:p>
        </w:tc>
        <w:tc>
          <w:tcPr>
            <w:tcW w:w="1007" w:type="dxa"/>
            <w:vMerge w:val="restart"/>
            <w:shd w:val="clear" w:color="000000" w:fill="FFFFFF"/>
            <w:noWrap/>
            <w:vAlign w:val="center"/>
            <w:hideMark/>
          </w:tcPr>
          <w:p w14:paraId="1AA8595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13,81</w:t>
            </w:r>
          </w:p>
        </w:tc>
      </w:tr>
      <w:tr w:rsidR="00782E4C" w:rsidRPr="003A3C19" w14:paraId="2E615C35" w14:textId="77777777" w:rsidTr="00782E4C">
        <w:trPr>
          <w:trHeight w:val="507"/>
          <w:jc w:val="center"/>
        </w:trPr>
        <w:tc>
          <w:tcPr>
            <w:tcW w:w="448" w:type="dxa"/>
            <w:vMerge/>
            <w:vAlign w:val="center"/>
            <w:hideMark/>
          </w:tcPr>
          <w:p w14:paraId="04E7AA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680616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62539D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D2867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219C83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222DC1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68F015A" w14:textId="77777777" w:rsidTr="00782E4C">
        <w:trPr>
          <w:trHeight w:val="507"/>
          <w:jc w:val="center"/>
        </w:trPr>
        <w:tc>
          <w:tcPr>
            <w:tcW w:w="448" w:type="dxa"/>
            <w:vMerge/>
            <w:vAlign w:val="center"/>
            <w:hideMark/>
          </w:tcPr>
          <w:p w14:paraId="681B238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2F27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FFD914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DBA4A2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EBB5DF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5115FA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74653F6" w14:textId="77777777" w:rsidTr="00782E4C">
        <w:trPr>
          <w:trHeight w:val="507"/>
          <w:jc w:val="center"/>
        </w:trPr>
        <w:tc>
          <w:tcPr>
            <w:tcW w:w="448" w:type="dxa"/>
            <w:vMerge/>
            <w:vAlign w:val="center"/>
            <w:hideMark/>
          </w:tcPr>
          <w:p w14:paraId="2733AD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48FAB0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6A1BD6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5EC14A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CE1044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F6E588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FA4A38A" w14:textId="77777777" w:rsidTr="00782E4C">
        <w:trPr>
          <w:trHeight w:val="507"/>
          <w:jc w:val="center"/>
        </w:trPr>
        <w:tc>
          <w:tcPr>
            <w:tcW w:w="448" w:type="dxa"/>
            <w:vMerge w:val="restart"/>
            <w:shd w:val="clear" w:color="000000" w:fill="FFFFFF"/>
            <w:noWrap/>
            <w:vAlign w:val="center"/>
            <w:hideMark/>
          </w:tcPr>
          <w:p w14:paraId="300FCAF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68E9AA2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Ü³Ë³å³ïñ³ëï³Ï³Ý </w:t>
            </w:r>
            <w:proofErr w:type="spellStart"/>
            <w:r w:rsidRPr="003A3C19">
              <w:rPr>
                <w:rFonts w:ascii="Arial Armenian" w:hAnsi="Arial Armenian" w:cs="Arial"/>
                <w:color w:val="000000" w:themeColor="text1"/>
                <w:sz w:val="16"/>
                <w:szCs w:val="16"/>
                <w:lang w:eastAsia="ru-RU"/>
              </w:rPr>
              <w:t>ß»ñïÇ</w:t>
            </w:r>
            <w:proofErr w:type="spellEnd"/>
            <w:r w:rsidRPr="003A3C19">
              <w:rPr>
                <w:rFonts w:ascii="Arial Armenian" w:hAnsi="Arial Armenian" w:cs="Arial"/>
                <w:color w:val="000000" w:themeColor="text1"/>
                <w:sz w:val="16"/>
                <w:szCs w:val="16"/>
                <w:lang w:eastAsia="ru-RU"/>
              </w:rPr>
              <w:t xml:space="preserve"> Çñ³Ï³Ý³óáõÙ B7.5 ¹³ëÇ µ»</w:t>
            </w:r>
            <w:proofErr w:type="spellStart"/>
            <w:r w:rsidRPr="003A3C19">
              <w:rPr>
                <w:rFonts w:ascii="Arial Armenian" w:hAnsi="Arial Armenian" w:cs="Arial"/>
                <w:color w:val="000000" w:themeColor="text1"/>
                <w:sz w:val="16"/>
                <w:szCs w:val="16"/>
                <w:lang w:eastAsia="ru-RU"/>
              </w:rPr>
              <w:t>ïáÝÇó</w:t>
            </w:r>
            <w:proofErr w:type="spellEnd"/>
            <w:r w:rsidRPr="003A3C19">
              <w:rPr>
                <w:rFonts w:ascii="Arial Armenian" w:hAnsi="Arial Armenian" w:cs="Arial"/>
                <w:color w:val="000000" w:themeColor="text1"/>
                <w:sz w:val="16"/>
                <w:szCs w:val="16"/>
                <w:lang w:eastAsia="ru-RU"/>
              </w:rPr>
              <w:t xml:space="preserve"> 10</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6731D79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type="page"/>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7E28768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1,45</w:t>
            </w:r>
          </w:p>
        </w:tc>
        <w:tc>
          <w:tcPr>
            <w:tcW w:w="894" w:type="dxa"/>
            <w:vMerge w:val="restart"/>
            <w:shd w:val="clear" w:color="000000" w:fill="FFFFFF"/>
            <w:noWrap/>
            <w:vAlign w:val="center"/>
            <w:hideMark/>
          </w:tcPr>
          <w:p w14:paraId="7157D52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40,07</w:t>
            </w:r>
          </w:p>
        </w:tc>
        <w:tc>
          <w:tcPr>
            <w:tcW w:w="1007" w:type="dxa"/>
            <w:vMerge w:val="restart"/>
            <w:shd w:val="clear" w:color="000000" w:fill="FFFFFF"/>
            <w:noWrap/>
            <w:vAlign w:val="center"/>
            <w:hideMark/>
          </w:tcPr>
          <w:p w14:paraId="51986D4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58,11</w:t>
            </w:r>
          </w:p>
        </w:tc>
      </w:tr>
      <w:tr w:rsidR="00782E4C" w:rsidRPr="003A3C19" w14:paraId="09697CD0" w14:textId="77777777" w:rsidTr="00782E4C">
        <w:trPr>
          <w:trHeight w:val="507"/>
          <w:jc w:val="center"/>
        </w:trPr>
        <w:tc>
          <w:tcPr>
            <w:tcW w:w="448" w:type="dxa"/>
            <w:vMerge/>
            <w:vAlign w:val="center"/>
            <w:hideMark/>
          </w:tcPr>
          <w:p w14:paraId="4A22DD2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68B940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3BA055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26AC0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45B70B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2FEF0D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2F6CA84" w14:textId="77777777" w:rsidTr="00782E4C">
        <w:trPr>
          <w:trHeight w:val="507"/>
          <w:jc w:val="center"/>
        </w:trPr>
        <w:tc>
          <w:tcPr>
            <w:tcW w:w="448" w:type="dxa"/>
            <w:vMerge/>
            <w:vAlign w:val="center"/>
            <w:hideMark/>
          </w:tcPr>
          <w:p w14:paraId="2EE5E6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4D5CE8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9616C2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97FA2A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08FFC9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EDA2CD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85A2035" w14:textId="77777777" w:rsidTr="00782E4C">
        <w:trPr>
          <w:trHeight w:val="507"/>
          <w:jc w:val="center"/>
        </w:trPr>
        <w:tc>
          <w:tcPr>
            <w:tcW w:w="448" w:type="dxa"/>
            <w:vMerge/>
            <w:vAlign w:val="center"/>
            <w:hideMark/>
          </w:tcPr>
          <w:p w14:paraId="50C3CE7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2D5207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54A30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A2106A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0095FE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2B0167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4AB0672" w14:textId="77777777" w:rsidTr="00782E4C">
        <w:trPr>
          <w:trHeight w:val="507"/>
          <w:jc w:val="center"/>
        </w:trPr>
        <w:tc>
          <w:tcPr>
            <w:tcW w:w="448" w:type="dxa"/>
            <w:vMerge w:val="restart"/>
            <w:shd w:val="clear" w:color="000000" w:fill="FFFFFF"/>
            <w:noWrap/>
            <w:vAlign w:val="center"/>
            <w:hideMark/>
          </w:tcPr>
          <w:p w14:paraId="2492505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5961" w:type="dxa"/>
            <w:vMerge w:val="restart"/>
            <w:shd w:val="clear" w:color="000000" w:fill="FFFFFF"/>
            <w:vAlign w:val="center"/>
            <w:hideMark/>
          </w:tcPr>
          <w:p w14:paraId="1C211790"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Երկաթբետոնե</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հիմնային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հեծանների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B-20 </w:t>
            </w:r>
            <w:proofErr w:type="spellStart"/>
            <w:r w:rsidRPr="003A3C19">
              <w:rPr>
                <w:rFonts w:ascii="Arial" w:hAnsi="Arial" w:cs="Arial"/>
                <w:color w:val="000000" w:themeColor="text1"/>
                <w:sz w:val="16"/>
                <w:szCs w:val="16"/>
                <w:lang w:eastAsia="ru-RU"/>
              </w:rPr>
              <w:t>դասի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բետոնով</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color w:val="000000" w:themeColor="text1"/>
                <w:sz w:val="16"/>
                <w:szCs w:val="16"/>
                <w:lang w:eastAsia="ru-RU"/>
              </w:rPr>
              <w:br/>
              <w:t>20-40</w:t>
            </w:r>
            <w:r w:rsidRPr="003A3C19">
              <w:rPr>
                <w:rFonts w:ascii="Arial" w:hAnsi="Arial" w:cs="Arial"/>
                <w:color w:val="000000" w:themeColor="text1"/>
                <w:sz w:val="16"/>
                <w:szCs w:val="16"/>
                <w:lang w:eastAsia="ru-RU"/>
              </w:rPr>
              <w:t>մմ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չափաբաժնի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խիճով</w:t>
            </w:r>
            <w:proofErr w:type="spellEnd"/>
          </w:p>
        </w:tc>
        <w:tc>
          <w:tcPr>
            <w:tcW w:w="590" w:type="dxa"/>
            <w:vMerge w:val="restart"/>
            <w:shd w:val="clear" w:color="000000" w:fill="FFFFFF"/>
            <w:vAlign w:val="center"/>
            <w:hideMark/>
          </w:tcPr>
          <w:p w14:paraId="3C91AFC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C103AA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7,25</w:t>
            </w:r>
          </w:p>
        </w:tc>
        <w:tc>
          <w:tcPr>
            <w:tcW w:w="894" w:type="dxa"/>
            <w:vMerge w:val="restart"/>
            <w:shd w:val="clear" w:color="000000" w:fill="FFFFFF"/>
            <w:noWrap/>
            <w:vAlign w:val="center"/>
            <w:hideMark/>
          </w:tcPr>
          <w:p w14:paraId="55A80E8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85,67</w:t>
            </w:r>
          </w:p>
        </w:tc>
        <w:tc>
          <w:tcPr>
            <w:tcW w:w="1007" w:type="dxa"/>
            <w:vMerge w:val="restart"/>
            <w:shd w:val="clear" w:color="000000" w:fill="FFFFFF"/>
            <w:noWrap/>
            <w:vAlign w:val="center"/>
            <w:hideMark/>
          </w:tcPr>
          <w:p w14:paraId="2B436CA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621,10</w:t>
            </w:r>
          </w:p>
        </w:tc>
      </w:tr>
      <w:tr w:rsidR="00782E4C" w:rsidRPr="003A3C19" w14:paraId="63A1CC4D" w14:textId="77777777" w:rsidTr="00782E4C">
        <w:trPr>
          <w:trHeight w:val="507"/>
          <w:jc w:val="center"/>
        </w:trPr>
        <w:tc>
          <w:tcPr>
            <w:tcW w:w="448" w:type="dxa"/>
            <w:vMerge/>
            <w:vAlign w:val="center"/>
            <w:hideMark/>
          </w:tcPr>
          <w:p w14:paraId="402338D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247E8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BB6B9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BFDE0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599EF8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D87F3D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88460F0" w14:textId="77777777" w:rsidTr="00782E4C">
        <w:trPr>
          <w:trHeight w:val="507"/>
          <w:jc w:val="center"/>
        </w:trPr>
        <w:tc>
          <w:tcPr>
            <w:tcW w:w="448" w:type="dxa"/>
            <w:vMerge/>
            <w:vAlign w:val="center"/>
            <w:hideMark/>
          </w:tcPr>
          <w:p w14:paraId="5127A07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84467D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350CF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E35D3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1F2045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C9D459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32FBC50" w14:textId="77777777" w:rsidTr="00782E4C">
        <w:trPr>
          <w:trHeight w:val="507"/>
          <w:jc w:val="center"/>
        </w:trPr>
        <w:tc>
          <w:tcPr>
            <w:tcW w:w="448" w:type="dxa"/>
            <w:vMerge/>
            <w:vAlign w:val="center"/>
            <w:hideMark/>
          </w:tcPr>
          <w:p w14:paraId="3987CD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9DDBA5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A42110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394956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633A7E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6BCC71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FF57DB0" w14:textId="77777777" w:rsidTr="00782E4C">
        <w:trPr>
          <w:trHeight w:val="507"/>
          <w:jc w:val="center"/>
        </w:trPr>
        <w:tc>
          <w:tcPr>
            <w:tcW w:w="448" w:type="dxa"/>
            <w:vMerge w:val="restart"/>
            <w:shd w:val="clear" w:color="000000" w:fill="FFFFFF"/>
            <w:noWrap/>
            <w:vAlign w:val="center"/>
            <w:hideMark/>
          </w:tcPr>
          <w:p w14:paraId="695830E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lastRenderedPageBreak/>
              <w:t>5</w:t>
            </w:r>
          </w:p>
        </w:tc>
        <w:tc>
          <w:tcPr>
            <w:tcW w:w="5961" w:type="dxa"/>
            <w:vMerge w:val="restart"/>
            <w:shd w:val="clear" w:color="000000" w:fill="FFFFFF"/>
            <w:vAlign w:val="center"/>
            <w:hideMark/>
          </w:tcPr>
          <w:p w14:paraId="775951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3894D8CD"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414DF80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0,6461</w:t>
            </w:r>
          </w:p>
        </w:tc>
        <w:tc>
          <w:tcPr>
            <w:tcW w:w="894" w:type="dxa"/>
            <w:vMerge w:val="restart"/>
            <w:shd w:val="clear" w:color="000000" w:fill="FFFFFF"/>
            <w:noWrap/>
            <w:vAlign w:val="center"/>
            <w:hideMark/>
          </w:tcPr>
          <w:p w14:paraId="6731104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604AC85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251,03</w:t>
            </w:r>
          </w:p>
        </w:tc>
      </w:tr>
      <w:tr w:rsidR="00782E4C" w:rsidRPr="003A3C19" w14:paraId="3C8C9F17" w14:textId="77777777" w:rsidTr="00782E4C">
        <w:trPr>
          <w:trHeight w:val="507"/>
          <w:jc w:val="center"/>
        </w:trPr>
        <w:tc>
          <w:tcPr>
            <w:tcW w:w="448" w:type="dxa"/>
            <w:vMerge/>
            <w:vAlign w:val="center"/>
            <w:hideMark/>
          </w:tcPr>
          <w:p w14:paraId="77E3A3F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167B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09BE4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79AA4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2A76DB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C29040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0C2CE8A" w14:textId="77777777" w:rsidTr="00782E4C">
        <w:trPr>
          <w:trHeight w:val="507"/>
          <w:jc w:val="center"/>
        </w:trPr>
        <w:tc>
          <w:tcPr>
            <w:tcW w:w="448" w:type="dxa"/>
            <w:vMerge/>
            <w:vAlign w:val="center"/>
            <w:hideMark/>
          </w:tcPr>
          <w:p w14:paraId="79C01C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A192B8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2A8D9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2B0BB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12216B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3CE69F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48D4E26" w14:textId="77777777" w:rsidTr="00782E4C">
        <w:trPr>
          <w:trHeight w:val="507"/>
          <w:jc w:val="center"/>
        </w:trPr>
        <w:tc>
          <w:tcPr>
            <w:tcW w:w="448" w:type="dxa"/>
            <w:vMerge/>
            <w:vAlign w:val="center"/>
            <w:hideMark/>
          </w:tcPr>
          <w:p w14:paraId="7C7A6B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F8923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B1A34F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76F35D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072070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18348D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4CA91C8" w14:textId="77777777" w:rsidTr="00782E4C">
        <w:trPr>
          <w:trHeight w:val="507"/>
          <w:jc w:val="center"/>
        </w:trPr>
        <w:tc>
          <w:tcPr>
            <w:tcW w:w="448" w:type="dxa"/>
            <w:vMerge w:val="restart"/>
            <w:shd w:val="clear" w:color="000000" w:fill="FFFFFF"/>
            <w:noWrap/>
            <w:vAlign w:val="center"/>
            <w:hideMark/>
          </w:tcPr>
          <w:p w14:paraId="5BFBC19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c>
          <w:tcPr>
            <w:tcW w:w="5961" w:type="dxa"/>
            <w:vMerge w:val="restart"/>
            <w:shd w:val="clear" w:color="000000" w:fill="FFFFFF"/>
            <w:vAlign w:val="center"/>
            <w:hideMark/>
          </w:tcPr>
          <w:p w14:paraId="643E0B77"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Ամրալար</w:t>
            </w:r>
            <w:proofErr w:type="spellEnd"/>
            <w:r w:rsidRPr="003A3C19">
              <w:rPr>
                <w:rFonts w:ascii="Arial Armenian" w:hAnsi="Arial Armenian" w:cs="Arial"/>
                <w:color w:val="000000" w:themeColor="text1"/>
                <w:sz w:val="16"/>
                <w:szCs w:val="16"/>
                <w:lang w:eastAsia="ru-RU"/>
              </w:rPr>
              <w:t xml:space="preserve"> Al</w:t>
            </w:r>
          </w:p>
        </w:tc>
        <w:tc>
          <w:tcPr>
            <w:tcW w:w="590" w:type="dxa"/>
            <w:vMerge w:val="restart"/>
            <w:shd w:val="clear" w:color="000000" w:fill="FFFFFF"/>
            <w:vAlign w:val="center"/>
            <w:hideMark/>
          </w:tcPr>
          <w:p w14:paraId="3B4ABB55"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тн</w:t>
            </w:r>
            <w:proofErr w:type="spellEnd"/>
          </w:p>
        </w:tc>
        <w:tc>
          <w:tcPr>
            <w:tcW w:w="795" w:type="dxa"/>
            <w:vMerge w:val="restart"/>
            <w:shd w:val="clear" w:color="000000" w:fill="FFFFFF"/>
            <w:noWrap/>
            <w:vAlign w:val="center"/>
            <w:hideMark/>
          </w:tcPr>
          <w:p w14:paraId="3D01835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0,00830</w:t>
            </w:r>
          </w:p>
        </w:tc>
        <w:tc>
          <w:tcPr>
            <w:tcW w:w="894" w:type="dxa"/>
            <w:vMerge w:val="restart"/>
            <w:shd w:val="clear" w:color="000000" w:fill="FFFFFF"/>
            <w:noWrap/>
            <w:vAlign w:val="center"/>
            <w:hideMark/>
          </w:tcPr>
          <w:p w14:paraId="7E17B9A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6F3A25D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3,30</w:t>
            </w:r>
          </w:p>
        </w:tc>
      </w:tr>
      <w:tr w:rsidR="00782E4C" w:rsidRPr="003A3C19" w14:paraId="24766864" w14:textId="77777777" w:rsidTr="00782E4C">
        <w:trPr>
          <w:trHeight w:val="507"/>
          <w:jc w:val="center"/>
        </w:trPr>
        <w:tc>
          <w:tcPr>
            <w:tcW w:w="448" w:type="dxa"/>
            <w:vMerge/>
            <w:vAlign w:val="center"/>
            <w:hideMark/>
          </w:tcPr>
          <w:p w14:paraId="0A4776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288CD1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5314C5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F4B77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D385DC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671BD4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86ED98B" w14:textId="77777777" w:rsidTr="00782E4C">
        <w:trPr>
          <w:trHeight w:val="507"/>
          <w:jc w:val="center"/>
        </w:trPr>
        <w:tc>
          <w:tcPr>
            <w:tcW w:w="448" w:type="dxa"/>
            <w:vMerge/>
            <w:vAlign w:val="center"/>
            <w:hideMark/>
          </w:tcPr>
          <w:p w14:paraId="6D8F8EE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76943A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C561A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E33C0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278F14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CE466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4276107" w14:textId="77777777" w:rsidTr="00782E4C">
        <w:trPr>
          <w:trHeight w:val="507"/>
          <w:jc w:val="center"/>
        </w:trPr>
        <w:tc>
          <w:tcPr>
            <w:tcW w:w="448" w:type="dxa"/>
            <w:vMerge/>
            <w:vAlign w:val="center"/>
            <w:hideMark/>
          </w:tcPr>
          <w:p w14:paraId="4F9C8F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433374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BDD37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0B186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5860D3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2B63BF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5C67A00" w14:textId="77777777" w:rsidTr="00782E4C">
        <w:trPr>
          <w:trHeight w:val="507"/>
          <w:jc w:val="center"/>
        </w:trPr>
        <w:tc>
          <w:tcPr>
            <w:tcW w:w="448" w:type="dxa"/>
            <w:vMerge w:val="restart"/>
            <w:shd w:val="clear" w:color="000000" w:fill="FFFFFF"/>
            <w:noWrap/>
            <w:vAlign w:val="center"/>
            <w:hideMark/>
          </w:tcPr>
          <w:p w14:paraId="75C20B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w:t>
            </w:r>
          </w:p>
        </w:tc>
        <w:tc>
          <w:tcPr>
            <w:tcW w:w="5961" w:type="dxa"/>
            <w:vMerge w:val="restart"/>
            <w:shd w:val="clear" w:color="000000" w:fill="FFFFFF"/>
            <w:vAlign w:val="center"/>
            <w:hideMark/>
          </w:tcPr>
          <w:p w14:paraId="303C61A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º/µ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Ï³éáõóáõÙ</w:t>
            </w:r>
            <w:r w:rsidRPr="003A3C19">
              <w:rPr>
                <w:rFonts w:ascii="Arial Armenian" w:hAnsi="Arial Armenian" w:cs="Arial"/>
                <w:color w:val="000000" w:themeColor="text1"/>
                <w:sz w:val="16"/>
                <w:szCs w:val="16"/>
                <w:lang w:eastAsia="ru-RU"/>
              </w:rPr>
              <w:t xml:space="preserve"> B15 </w:t>
            </w:r>
            <w:r w:rsidRPr="003A3C19">
              <w:rPr>
                <w:rFonts w:ascii="Arial Armenian" w:hAnsi="Arial Armenian" w:cs="Arial Armenian"/>
                <w:color w:val="000000" w:themeColor="text1"/>
                <w:sz w:val="16"/>
                <w:szCs w:val="16"/>
                <w:lang w:eastAsia="ru-RU"/>
              </w:rPr>
              <w:t>¹³ëÇ</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µ»</w:t>
            </w:r>
            <w:proofErr w:type="spellStart"/>
            <w:r w:rsidRPr="003A3C19">
              <w:rPr>
                <w:rFonts w:ascii="Arial Armenian" w:hAnsi="Arial Armenian" w:cs="Arial Armenian"/>
                <w:color w:val="000000" w:themeColor="text1"/>
                <w:sz w:val="16"/>
                <w:szCs w:val="16"/>
                <w:lang w:eastAsia="ru-RU"/>
              </w:rPr>
              <w:t>ïáÝÇó</w:t>
            </w:r>
            <w:proofErr w:type="spellEnd"/>
          </w:p>
        </w:tc>
        <w:tc>
          <w:tcPr>
            <w:tcW w:w="590" w:type="dxa"/>
            <w:vMerge w:val="restart"/>
            <w:shd w:val="clear" w:color="000000" w:fill="FFFFFF"/>
            <w:vAlign w:val="center"/>
            <w:hideMark/>
          </w:tcPr>
          <w:p w14:paraId="177B51F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7103FB5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21,10</w:t>
            </w:r>
          </w:p>
        </w:tc>
        <w:tc>
          <w:tcPr>
            <w:tcW w:w="894" w:type="dxa"/>
            <w:vMerge w:val="restart"/>
            <w:shd w:val="clear" w:color="000000" w:fill="FFFFFF"/>
            <w:vAlign w:val="center"/>
            <w:hideMark/>
          </w:tcPr>
          <w:p w14:paraId="40CF3D6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71,10</w:t>
            </w:r>
          </w:p>
        </w:tc>
        <w:tc>
          <w:tcPr>
            <w:tcW w:w="1007" w:type="dxa"/>
            <w:vMerge w:val="restart"/>
            <w:shd w:val="clear" w:color="000000" w:fill="FFFFFF"/>
            <w:vAlign w:val="center"/>
            <w:hideMark/>
          </w:tcPr>
          <w:p w14:paraId="6973AD2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1500,28</w:t>
            </w:r>
          </w:p>
        </w:tc>
      </w:tr>
      <w:tr w:rsidR="00782E4C" w:rsidRPr="003A3C19" w14:paraId="3CCC9BC8" w14:textId="77777777" w:rsidTr="00782E4C">
        <w:trPr>
          <w:trHeight w:val="507"/>
          <w:jc w:val="center"/>
        </w:trPr>
        <w:tc>
          <w:tcPr>
            <w:tcW w:w="448" w:type="dxa"/>
            <w:vMerge/>
            <w:vAlign w:val="center"/>
            <w:hideMark/>
          </w:tcPr>
          <w:p w14:paraId="7A431A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66464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DA264C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A00606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B7E7DB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EAAE2D3"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4084D635" w14:textId="77777777" w:rsidTr="00782E4C">
        <w:trPr>
          <w:trHeight w:val="507"/>
          <w:jc w:val="center"/>
        </w:trPr>
        <w:tc>
          <w:tcPr>
            <w:tcW w:w="448" w:type="dxa"/>
            <w:vMerge/>
            <w:vAlign w:val="center"/>
            <w:hideMark/>
          </w:tcPr>
          <w:p w14:paraId="10812D6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6B7E2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76F61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6F0EB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38084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456C9B3"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4CB53299" w14:textId="77777777" w:rsidTr="00782E4C">
        <w:trPr>
          <w:trHeight w:val="507"/>
          <w:jc w:val="center"/>
        </w:trPr>
        <w:tc>
          <w:tcPr>
            <w:tcW w:w="448" w:type="dxa"/>
            <w:vMerge/>
            <w:vAlign w:val="center"/>
            <w:hideMark/>
          </w:tcPr>
          <w:p w14:paraId="431A849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B5DB7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548174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9B1DCF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77749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6393BBB"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7218C28F" w14:textId="77777777" w:rsidTr="00782E4C">
        <w:trPr>
          <w:trHeight w:val="507"/>
          <w:jc w:val="center"/>
        </w:trPr>
        <w:tc>
          <w:tcPr>
            <w:tcW w:w="448" w:type="dxa"/>
            <w:vMerge/>
            <w:vAlign w:val="center"/>
            <w:hideMark/>
          </w:tcPr>
          <w:p w14:paraId="5E6304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7A60D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85EA9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28EF5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171057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67EC5F81" w14:textId="77777777" w:rsidR="00782E4C" w:rsidRPr="003A3C19" w:rsidRDefault="00782E4C" w:rsidP="001B42B0">
            <w:pPr>
              <w:jc w:val="center"/>
              <w:rPr>
                <w:rFonts w:ascii="Arial Armenian" w:hAnsi="Arial Armenian" w:cs="Arial"/>
                <w:color w:val="000000" w:themeColor="text1"/>
                <w:sz w:val="16"/>
                <w:szCs w:val="16"/>
                <w:lang w:eastAsia="ru-RU"/>
              </w:rPr>
            </w:pPr>
          </w:p>
        </w:tc>
      </w:tr>
      <w:tr w:rsidR="00782E4C" w:rsidRPr="003A3C19" w14:paraId="0AFB2081" w14:textId="77777777" w:rsidTr="00782E4C">
        <w:trPr>
          <w:trHeight w:val="507"/>
          <w:jc w:val="center"/>
        </w:trPr>
        <w:tc>
          <w:tcPr>
            <w:tcW w:w="448" w:type="dxa"/>
            <w:vMerge w:val="restart"/>
            <w:shd w:val="clear" w:color="000000" w:fill="FFFFFF"/>
            <w:noWrap/>
            <w:vAlign w:val="center"/>
            <w:hideMark/>
          </w:tcPr>
          <w:p w14:paraId="3AECE66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w:t>
            </w:r>
          </w:p>
        </w:tc>
        <w:tc>
          <w:tcPr>
            <w:tcW w:w="5961" w:type="dxa"/>
            <w:vMerge w:val="restart"/>
            <w:shd w:val="clear" w:color="000000" w:fill="FFFFFF"/>
            <w:vAlign w:val="center"/>
            <w:hideMark/>
          </w:tcPr>
          <w:p w14:paraId="2D50D4D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²Ùñ³Ý A500c</w:t>
            </w:r>
          </w:p>
        </w:tc>
        <w:tc>
          <w:tcPr>
            <w:tcW w:w="590" w:type="dxa"/>
            <w:vMerge w:val="restart"/>
            <w:shd w:val="clear" w:color="000000" w:fill="FFFFFF"/>
            <w:vAlign w:val="center"/>
            <w:hideMark/>
          </w:tcPr>
          <w:p w14:paraId="11011B0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727607B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1,61</w:t>
            </w:r>
          </w:p>
        </w:tc>
        <w:tc>
          <w:tcPr>
            <w:tcW w:w="894" w:type="dxa"/>
            <w:vMerge w:val="restart"/>
            <w:shd w:val="clear" w:color="000000" w:fill="FFFFFF"/>
            <w:noWrap/>
            <w:vAlign w:val="center"/>
            <w:hideMark/>
          </w:tcPr>
          <w:p w14:paraId="35122E0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388,53</w:t>
            </w:r>
          </w:p>
        </w:tc>
        <w:tc>
          <w:tcPr>
            <w:tcW w:w="1007" w:type="dxa"/>
            <w:vMerge w:val="restart"/>
            <w:shd w:val="clear" w:color="000000" w:fill="FFFFFF"/>
            <w:noWrap/>
            <w:vAlign w:val="center"/>
            <w:hideMark/>
          </w:tcPr>
          <w:p w14:paraId="157D824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625,53</w:t>
            </w:r>
          </w:p>
        </w:tc>
      </w:tr>
      <w:tr w:rsidR="00782E4C" w:rsidRPr="003A3C19" w14:paraId="4ABFC9CC" w14:textId="77777777" w:rsidTr="00782E4C">
        <w:trPr>
          <w:trHeight w:val="507"/>
          <w:jc w:val="center"/>
        </w:trPr>
        <w:tc>
          <w:tcPr>
            <w:tcW w:w="448" w:type="dxa"/>
            <w:vMerge/>
            <w:vAlign w:val="center"/>
            <w:hideMark/>
          </w:tcPr>
          <w:p w14:paraId="5F1AB8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F2007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AD078C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AB688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7A6C7B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479F8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2C8A367" w14:textId="77777777" w:rsidTr="00782E4C">
        <w:trPr>
          <w:trHeight w:val="507"/>
          <w:jc w:val="center"/>
        </w:trPr>
        <w:tc>
          <w:tcPr>
            <w:tcW w:w="448" w:type="dxa"/>
            <w:vMerge/>
            <w:vAlign w:val="center"/>
            <w:hideMark/>
          </w:tcPr>
          <w:p w14:paraId="3AAD631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8BF23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7D01C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5F152D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603A6D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523A04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3C1283D" w14:textId="77777777" w:rsidTr="00782E4C">
        <w:trPr>
          <w:trHeight w:val="507"/>
          <w:jc w:val="center"/>
        </w:trPr>
        <w:tc>
          <w:tcPr>
            <w:tcW w:w="448" w:type="dxa"/>
            <w:vMerge/>
            <w:vAlign w:val="center"/>
            <w:hideMark/>
          </w:tcPr>
          <w:p w14:paraId="563177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2C4C4A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1B8FF6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129F5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1B6FBC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3E5D8F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2895E7" w14:textId="77777777" w:rsidTr="00782E4C">
        <w:trPr>
          <w:trHeight w:val="507"/>
          <w:jc w:val="center"/>
        </w:trPr>
        <w:tc>
          <w:tcPr>
            <w:tcW w:w="448" w:type="dxa"/>
            <w:vMerge w:val="restart"/>
            <w:shd w:val="clear" w:color="000000" w:fill="FFFFFF"/>
            <w:noWrap/>
            <w:vAlign w:val="center"/>
            <w:hideMark/>
          </w:tcPr>
          <w:p w14:paraId="643181F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w:t>
            </w:r>
          </w:p>
        </w:tc>
        <w:tc>
          <w:tcPr>
            <w:tcW w:w="5961" w:type="dxa"/>
            <w:vMerge w:val="restart"/>
            <w:shd w:val="clear" w:color="000000" w:fill="FFFFFF"/>
            <w:vAlign w:val="center"/>
            <w:hideMark/>
          </w:tcPr>
          <w:p w14:paraId="5A5346A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²Ùñ³Ý </w:t>
            </w:r>
            <w:proofErr w:type="spellStart"/>
            <w:r w:rsidRPr="003A3C19">
              <w:rPr>
                <w:rFonts w:ascii="Arial Armenian" w:hAnsi="Arial Armenian" w:cs="Arial"/>
                <w:color w:val="000000" w:themeColor="text1"/>
                <w:sz w:val="16"/>
                <w:szCs w:val="16"/>
                <w:lang w:eastAsia="ru-RU"/>
              </w:rPr>
              <w:t>AcI</w:t>
            </w:r>
            <w:proofErr w:type="spellEnd"/>
          </w:p>
        </w:tc>
        <w:tc>
          <w:tcPr>
            <w:tcW w:w="590" w:type="dxa"/>
            <w:vMerge w:val="restart"/>
            <w:shd w:val="clear" w:color="000000" w:fill="FFFFFF"/>
            <w:vAlign w:val="center"/>
            <w:hideMark/>
          </w:tcPr>
          <w:p w14:paraId="47CA6CC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3BBBEEA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0,0980</w:t>
            </w:r>
          </w:p>
        </w:tc>
        <w:tc>
          <w:tcPr>
            <w:tcW w:w="894" w:type="dxa"/>
            <w:vMerge w:val="restart"/>
            <w:shd w:val="clear" w:color="000000" w:fill="FFFFFF"/>
            <w:noWrap/>
            <w:vAlign w:val="center"/>
            <w:hideMark/>
          </w:tcPr>
          <w:p w14:paraId="33BF46C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397,08</w:t>
            </w:r>
          </w:p>
        </w:tc>
        <w:tc>
          <w:tcPr>
            <w:tcW w:w="1007" w:type="dxa"/>
            <w:vMerge w:val="restart"/>
            <w:shd w:val="clear" w:color="000000" w:fill="FFFFFF"/>
            <w:noWrap/>
            <w:vAlign w:val="center"/>
            <w:hideMark/>
          </w:tcPr>
          <w:p w14:paraId="4C0AE60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38,91</w:t>
            </w:r>
          </w:p>
        </w:tc>
      </w:tr>
      <w:tr w:rsidR="00782E4C" w:rsidRPr="003A3C19" w14:paraId="2EB10651" w14:textId="77777777" w:rsidTr="00782E4C">
        <w:trPr>
          <w:trHeight w:val="507"/>
          <w:jc w:val="center"/>
        </w:trPr>
        <w:tc>
          <w:tcPr>
            <w:tcW w:w="448" w:type="dxa"/>
            <w:vMerge/>
            <w:vAlign w:val="center"/>
            <w:hideMark/>
          </w:tcPr>
          <w:p w14:paraId="050BB1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CA791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37FA10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2507A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788A3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F5B5AA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972D8C2" w14:textId="77777777" w:rsidTr="00782E4C">
        <w:trPr>
          <w:trHeight w:val="507"/>
          <w:jc w:val="center"/>
        </w:trPr>
        <w:tc>
          <w:tcPr>
            <w:tcW w:w="448" w:type="dxa"/>
            <w:vMerge/>
            <w:vAlign w:val="center"/>
            <w:hideMark/>
          </w:tcPr>
          <w:p w14:paraId="584C28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C8A5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8827C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0F92D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253F14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95BFFD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6E590EF" w14:textId="77777777" w:rsidTr="00782E4C">
        <w:trPr>
          <w:trHeight w:val="507"/>
          <w:jc w:val="center"/>
        </w:trPr>
        <w:tc>
          <w:tcPr>
            <w:tcW w:w="448" w:type="dxa"/>
            <w:vMerge/>
            <w:vAlign w:val="center"/>
            <w:hideMark/>
          </w:tcPr>
          <w:p w14:paraId="45F27B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28300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6BB953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55988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6DC355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8F6960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9BDAE99" w14:textId="77777777" w:rsidTr="00782E4C">
        <w:trPr>
          <w:trHeight w:val="507"/>
          <w:jc w:val="center"/>
        </w:trPr>
        <w:tc>
          <w:tcPr>
            <w:tcW w:w="448" w:type="dxa"/>
            <w:vMerge w:val="restart"/>
            <w:shd w:val="clear" w:color="000000" w:fill="FFFFFF"/>
            <w:noWrap/>
            <w:vAlign w:val="center"/>
            <w:hideMark/>
          </w:tcPr>
          <w:p w14:paraId="3FF6023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w:t>
            </w:r>
          </w:p>
        </w:tc>
        <w:tc>
          <w:tcPr>
            <w:tcW w:w="5961" w:type="dxa"/>
            <w:vMerge w:val="restart"/>
            <w:shd w:val="clear" w:color="000000" w:fill="FFFFFF"/>
            <w:vAlign w:val="center"/>
            <w:hideMark/>
          </w:tcPr>
          <w:p w14:paraId="5BC0705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w:hAnsi="Arial" w:cs="Arial"/>
                <w:color w:val="000000" w:themeColor="text1"/>
                <w:sz w:val="16"/>
                <w:szCs w:val="16"/>
                <w:lang w:eastAsia="ru-RU"/>
              </w:rPr>
              <w:t>Ջ</w:t>
            </w:r>
            <w:r w:rsidRPr="003A3C19">
              <w:rPr>
                <w:rFonts w:ascii="Arial Armenian" w:hAnsi="Arial Armenian" w:cs="Arial Armenian"/>
                <w:color w:val="000000" w:themeColor="text1"/>
                <w:sz w:val="16"/>
                <w:szCs w:val="16"/>
                <w:lang w:eastAsia="ru-RU"/>
              </w:rPr>
              <w:t>ñ³Ù»Ïáõë³óáõÙ</w:t>
            </w:r>
            <w:r w:rsidRPr="003A3C19">
              <w:rPr>
                <w:rFonts w:ascii="Arial Armenian" w:hAnsi="Arial Armenian" w:cs="Arial"/>
                <w:color w:val="000000" w:themeColor="text1"/>
                <w:sz w:val="16"/>
                <w:szCs w:val="16"/>
                <w:lang w:eastAsia="ru-RU"/>
              </w:rPr>
              <w:t xml:space="preserve"> µ</w:t>
            </w:r>
            <w:proofErr w:type="spellStart"/>
            <w:r w:rsidRPr="003A3C19">
              <w:rPr>
                <w:rFonts w:ascii="Arial Armenian" w:hAnsi="Arial Armenian" w:cs="Arial"/>
                <w:color w:val="000000" w:themeColor="text1"/>
                <w:sz w:val="16"/>
                <w:szCs w:val="16"/>
                <w:lang w:eastAsia="ru-RU"/>
              </w:rPr>
              <w:t>ÇïáõÙÇ</w:t>
            </w:r>
            <w:proofErr w:type="spellEnd"/>
            <w:r w:rsidRPr="003A3C19">
              <w:rPr>
                <w:rFonts w:ascii="Arial Armenian" w:hAnsi="Arial Armenian" w:cs="Arial"/>
                <w:color w:val="000000" w:themeColor="text1"/>
                <w:sz w:val="16"/>
                <w:szCs w:val="16"/>
                <w:lang w:eastAsia="ru-RU"/>
              </w:rPr>
              <w:t xml:space="preserve"> ï³ù ÏñÏÝ³ÏÇ </w:t>
            </w:r>
            <w:proofErr w:type="spellStart"/>
            <w:r w:rsidRPr="003A3C19">
              <w:rPr>
                <w:rFonts w:ascii="Arial Armenian" w:hAnsi="Arial Armenian" w:cs="Arial"/>
                <w:color w:val="000000" w:themeColor="text1"/>
                <w:sz w:val="16"/>
                <w:szCs w:val="16"/>
                <w:lang w:eastAsia="ru-RU"/>
              </w:rPr>
              <w:t>ùëáõÏáí</w:t>
            </w:r>
            <w:proofErr w:type="spellEnd"/>
          </w:p>
        </w:tc>
        <w:tc>
          <w:tcPr>
            <w:tcW w:w="590" w:type="dxa"/>
            <w:vMerge w:val="restart"/>
            <w:shd w:val="clear" w:color="000000" w:fill="FFFFFF"/>
            <w:vAlign w:val="center"/>
            <w:hideMark/>
          </w:tcPr>
          <w:p w14:paraId="00A3A55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210995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11,5</w:t>
            </w:r>
          </w:p>
        </w:tc>
        <w:tc>
          <w:tcPr>
            <w:tcW w:w="894" w:type="dxa"/>
            <w:vMerge w:val="restart"/>
            <w:shd w:val="clear" w:color="000000" w:fill="FFFFFF"/>
            <w:noWrap/>
            <w:vAlign w:val="center"/>
            <w:hideMark/>
          </w:tcPr>
          <w:p w14:paraId="07B551C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1,23</w:t>
            </w:r>
          </w:p>
        </w:tc>
        <w:tc>
          <w:tcPr>
            <w:tcW w:w="1007" w:type="dxa"/>
            <w:vMerge w:val="restart"/>
            <w:shd w:val="clear" w:color="000000" w:fill="FFFFFF"/>
            <w:noWrap/>
            <w:vAlign w:val="center"/>
            <w:hideMark/>
          </w:tcPr>
          <w:p w14:paraId="520E4D7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14,11</w:t>
            </w:r>
          </w:p>
        </w:tc>
      </w:tr>
      <w:tr w:rsidR="00782E4C" w:rsidRPr="003A3C19" w14:paraId="1BCE0B3A" w14:textId="77777777" w:rsidTr="00782E4C">
        <w:trPr>
          <w:trHeight w:val="507"/>
          <w:jc w:val="center"/>
        </w:trPr>
        <w:tc>
          <w:tcPr>
            <w:tcW w:w="448" w:type="dxa"/>
            <w:vMerge/>
            <w:vAlign w:val="center"/>
            <w:hideMark/>
          </w:tcPr>
          <w:p w14:paraId="4CDFEAC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53E2A1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CE243E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F538C3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372D1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6C8AE2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E344D81" w14:textId="77777777" w:rsidTr="00782E4C">
        <w:trPr>
          <w:trHeight w:val="507"/>
          <w:jc w:val="center"/>
        </w:trPr>
        <w:tc>
          <w:tcPr>
            <w:tcW w:w="448" w:type="dxa"/>
            <w:vMerge/>
            <w:vAlign w:val="center"/>
            <w:hideMark/>
          </w:tcPr>
          <w:p w14:paraId="4A9169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78D99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E3592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852EDC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0780CE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893190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CE35E2B" w14:textId="77777777" w:rsidTr="00782E4C">
        <w:trPr>
          <w:trHeight w:val="507"/>
          <w:jc w:val="center"/>
        </w:trPr>
        <w:tc>
          <w:tcPr>
            <w:tcW w:w="448" w:type="dxa"/>
            <w:vMerge/>
            <w:vAlign w:val="center"/>
            <w:hideMark/>
          </w:tcPr>
          <w:p w14:paraId="478E228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2CF9EF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21312B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0C3042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82183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DE6DE1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F87D7B4" w14:textId="77777777" w:rsidTr="00782E4C">
        <w:trPr>
          <w:trHeight w:val="507"/>
          <w:jc w:val="center"/>
        </w:trPr>
        <w:tc>
          <w:tcPr>
            <w:tcW w:w="448" w:type="dxa"/>
            <w:vMerge w:val="restart"/>
            <w:shd w:val="clear" w:color="000000" w:fill="FFFFFF"/>
            <w:noWrap/>
            <w:vAlign w:val="center"/>
            <w:hideMark/>
          </w:tcPr>
          <w:p w14:paraId="09A05F7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w:t>
            </w:r>
          </w:p>
        </w:tc>
        <w:tc>
          <w:tcPr>
            <w:tcW w:w="5961" w:type="dxa"/>
            <w:vMerge w:val="restart"/>
            <w:shd w:val="clear" w:color="000000" w:fill="FFFFFF"/>
            <w:vAlign w:val="center"/>
            <w:hideMark/>
          </w:tcPr>
          <w:p w14:paraId="687BAC9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´Ý³ÑáÕÇ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ïá÷³ÝáõÙáí</w:t>
            </w:r>
          </w:p>
        </w:tc>
        <w:tc>
          <w:tcPr>
            <w:tcW w:w="590" w:type="dxa"/>
            <w:vMerge w:val="restart"/>
            <w:shd w:val="clear" w:color="000000" w:fill="FFFFFF"/>
            <w:vAlign w:val="center"/>
            <w:hideMark/>
          </w:tcPr>
          <w:p w14:paraId="6B987AC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3AA723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11,69</w:t>
            </w:r>
          </w:p>
        </w:tc>
        <w:tc>
          <w:tcPr>
            <w:tcW w:w="894" w:type="dxa"/>
            <w:vMerge w:val="restart"/>
            <w:shd w:val="clear" w:color="000000" w:fill="FFFFFF"/>
            <w:noWrap/>
            <w:vAlign w:val="center"/>
            <w:hideMark/>
          </w:tcPr>
          <w:p w14:paraId="4CED817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1,69</w:t>
            </w:r>
          </w:p>
        </w:tc>
        <w:tc>
          <w:tcPr>
            <w:tcW w:w="1007" w:type="dxa"/>
            <w:vMerge w:val="restart"/>
            <w:shd w:val="clear" w:color="000000" w:fill="FFFFFF"/>
            <w:noWrap/>
            <w:vAlign w:val="center"/>
            <w:hideMark/>
          </w:tcPr>
          <w:p w14:paraId="4E8CEDB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19,79</w:t>
            </w:r>
          </w:p>
        </w:tc>
      </w:tr>
      <w:tr w:rsidR="00782E4C" w:rsidRPr="003A3C19" w14:paraId="4BB5AE51" w14:textId="77777777" w:rsidTr="00782E4C">
        <w:trPr>
          <w:trHeight w:val="507"/>
          <w:jc w:val="center"/>
        </w:trPr>
        <w:tc>
          <w:tcPr>
            <w:tcW w:w="448" w:type="dxa"/>
            <w:vMerge/>
            <w:vAlign w:val="center"/>
            <w:hideMark/>
          </w:tcPr>
          <w:p w14:paraId="696AC88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09C40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556193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31164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D535F4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27A5FB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0C8B492" w14:textId="77777777" w:rsidTr="00782E4C">
        <w:trPr>
          <w:trHeight w:val="507"/>
          <w:jc w:val="center"/>
        </w:trPr>
        <w:tc>
          <w:tcPr>
            <w:tcW w:w="448" w:type="dxa"/>
            <w:vMerge/>
            <w:vAlign w:val="center"/>
            <w:hideMark/>
          </w:tcPr>
          <w:p w14:paraId="13ED28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C47DB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BB1EC5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3C51FF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C676C4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6B249D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24F2C22" w14:textId="77777777" w:rsidTr="00782E4C">
        <w:trPr>
          <w:trHeight w:val="507"/>
          <w:jc w:val="center"/>
        </w:trPr>
        <w:tc>
          <w:tcPr>
            <w:tcW w:w="448" w:type="dxa"/>
            <w:vMerge/>
            <w:vAlign w:val="center"/>
            <w:hideMark/>
          </w:tcPr>
          <w:p w14:paraId="3EC4269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609821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D0834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48E2E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634B26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EACB2A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015F17C" w14:textId="77777777" w:rsidTr="00782E4C">
        <w:trPr>
          <w:trHeight w:val="507"/>
          <w:jc w:val="center"/>
        </w:trPr>
        <w:tc>
          <w:tcPr>
            <w:tcW w:w="448" w:type="dxa"/>
            <w:vMerge w:val="restart"/>
            <w:shd w:val="clear" w:color="000000" w:fill="FFFFFF"/>
            <w:noWrap/>
            <w:vAlign w:val="center"/>
            <w:hideMark/>
          </w:tcPr>
          <w:p w14:paraId="325CB7F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12</w:t>
            </w:r>
          </w:p>
        </w:tc>
        <w:tc>
          <w:tcPr>
            <w:tcW w:w="5961" w:type="dxa"/>
            <w:vMerge w:val="restart"/>
            <w:shd w:val="clear" w:color="000000" w:fill="FFFFFF"/>
            <w:vAlign w:val="center"/>
            <w:hideMark/>
          </w:tcPr>
          <w:p w14:paraId="2A097D1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ÞÇÝ. ³ÕµÇ Ñ³í³ùáõÙ, µ³ñÓáõÙ ÇÝùÝ³Ã³÷»ñÇ íñ³ »õ ï»Õ³÷áËáõÙ 13ÏÙ</w:t>
            </w:r>
          </w:p>
        </w:tc>
        <w:tc>
          <w:tcPr>
            <w:tcW w:w="590" w:type="dxa"/>
            <w:vMerge w:val="restart"/>
            <w:shd w:val="clear" w:color="000000" w:fill="FFFFFF"/>
            <w:vAlign w:val="center"/>
            <w:hideMark/>
          </w:tcPr>
          <w:p w14:paraId="49115C8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3A16D00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22,01</w:t>
            </w:r>
          </w:p>
        </w:tc>
        <w:tc>
          <w:tcPr>
            <w:tcW w:w="894" w:type="dxa"/>
            <w:vMerge w:val="restart"/>
            <w:shd w:val="clear" w:color="000000" w:fill="FFFFFF"/>
            <w:noWrap/>
            <w:vAlign w:val="center"/>
            <w:hideMark/>
          </w:tcPr>
          <w:p w14:paraId="183860F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4,67</w:t>
            </w:r>
          </w:p>
        </w:tc>
        <w:tc>
          <w:tcPr>
            <w:tcW w:w="1007" w:type="dxa"/>
            <w:vMerge w:val="restart"/>
            <w:shd w:val="clear" w:color="000000" w:fill="FFFFFF"/>
            <w:noWrap/>
            <w:vAlign w:val="center"/>
            <w:hideMark/>
          </w:tcPr>
          <w:p w14:paraId="45ED6A5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102,76</w:t>
            </w:r>
          </w:p>
        </w:tc>
      </w:tr>
      <w:tr w:rsidR="00782E4C" w:rsidRPr="003A3C19" w14:paraId="35BD773E" w14:textId="77777777" w:rsidTr="00782E4C">
        <w:trPr>
          <w:trHeight w:val="507"/>
          <w:jc w:val="center"/>
        </w:trPr>
        <w:tc>
          <w:tcPr>
            <w:tcW w:w="448" w:type="dxa"/>
            <w:vMerge/>
            <w:vAlign w:val="center"/>
            <w:hideMark/>
          </w:tcPr>
          <w:p w14:paraId="24DE066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A773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6F4D1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9215B8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FBFEF8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155DAF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CD941B6" w14:textId="77777777" w:rsidTr="00782E4C">
        <w:trPr>
          <w:trHeight w:val="507"/>
          <w:jc w:val="center"/>
        </w:trPr>
        <w:tc>
          <w:tcPr>
            <w:tcW w:w="448" w:type="dxa"/>
            <w:vMerge/>
            <w:vAlign w:val="center"/>
            <w:hideMark/>
          </w:tcPr>
          <w:p w14:paraId="40944C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4CA4C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B5AAD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0B46D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4E2425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719337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2E18206" w14:textId="77777777" w:rsidTr="00782E4C">
        <w:trPr>
          <w:trHeight w:val="507"/>
          <w:jc w:val="center"/>
        </w:trPr>
        <w:tc>
          <w:tcPr>
            <w:tcW w:w="448" w:type="dxa"/>
            <w:vMerge/>
            <w:vAlign w:val="center"/>
            <w:hideMark/>
          </w:tcPr>
          <w:p w14:paraId="35BAD44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B6DCC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E4F2DF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EA397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4ED69E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303C67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45C986C" w14:textId="77777777" w:rsidTr="00782E4C">
        <w:trPr>
          <w:trHeight w:val="507"/>
          <w:jc w:val="center"/>
        </w:trPr>
        <w:tc>
          <w:tcPr>
            <w:tcW w:w="448" w:type="dxa"/>
            <w:vMerge w:val="restart"/>
            <w:shd w:val="clear" w:color="000000" w:fill="FFFFFF"/>
            <w:noWrap/>
            <w:vAlign w:val="center"/>
            <w:hideMark/>
          </w:tcPr>
          <w:p w14:paraId="4045DBE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w:t>
            </w:r>
          </w:p>
        </w:tc>
        <w:tc>
          <w:tcPr>
            <w:tcW w:w="5961" w:type="dxa"/>
            <w:vMerge w:val="restart"/>
            <w:shd w:val="clear" w:color="000000" w:fill="FFFFFF"/>
            <w:vAlign w:val="center"/>
            <w:hideMark/>
          </w:tcPr>
          <w:p w14:paraId="5311D77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ÊáÕáí³Ï³ß³ñÇ ³ÝóÏ³óáõÙ åáÉÇ¿ÃÇÉ»Ý³ÛÇÝ ËáÕáí³ÏÝ»ñÇó /</w:t>
            </w:r>
            <w:proofErr w:type="spellStart"/>
            <w:r w:rsidRPr="003A3C19">
              <w:rPr>
                <w:rFonts w:ascii="Arial" w:hAnsi="Arial" w:cs="Arial"/>
                <w:color w:val="000000" w:themeColor="text1"/>
                <w:sz w:val="16"/>
                <w:szCs w:val="16"/>
                <w:lang w:eastAsia="ru-RU"/>
              </w:rPr>
              <w:t>հենապատի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ջրահեռացում</w:t>
            </w:r>
            <w:proofErr w:type="spellEnd"/>
            <w:r w:rsidRPr="003A3C19">
              <w:rPr>
                <w:rFonts w:ascii="Arial Armenian" w:hAnsi="Arial Armenian" w:cs="Arial"/>
                <w:color w:val="000000" w:themeColor="text1"/>
                <w:sz w:val="16"/>
                <w:szCs w:val="16"/>
                <w:lang w:eastAsia="ru-RU"/>
              </w:rPr>
              <w:t>/ d=63x5,8</w:t>
            </w:r>
            <w:r w:rsidRPr="003A3C19">
              <w:rPr>
                <w:rFonts w:ascii="Arial" w:hAnsi="Arial" w:cs="Arial"/>
                <w:color w:val="000000" w:themeColor="text1"/>
                <w:sz w:val="16"/>
                <w:szCs w:val="16"/>
                <w:lang w:eastAsia="ru-RU"/>
              </w:rPr>
              <w:t>մմ</w:t>
            </w:r>
          </w:p>
        </w:tc>
        <w:tc>
          <w:tcPr>
            <w:tcW w:w="590" w:type="dxa"/>
            <w:vMerge w:val="restart"/>
            <w:shd w:val="clear" w:color="000000" w:fill="FFFFFF"/>
            <w:vAlign w:val="center"/>
            <w:hideMark/>
          </w:tcPr>
          <w:p w14:paraId="6E8443C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6328142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1,5</w:t>
            </w:r>
          </w:p>
        </w:tc>
        <w:tc>
          <w:tcPr>
            <w:tcW w:w="894" w:type="dxa"/>
            <w:vMerge w:val="restart"/>
            <w:shd w:val="clear" w:color="000000" w:fill="FFFFFF"/>
            <w:noWrap/>
            <w:vAlign w:val="center"/>
            <w:hideMark/>
          </w:tcPr>
          <w:p w14:paraId="139B3D9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2,27</w:t>
            </w:r>
          </w:p>
        </w:tc>
        <w:tc>
          <w:tcPr>
            <w:tcW w:w="1007" w:type="dxa"/>
            <w:vMerge w:val="restart"/>
            <w:shd w:val="clear" w:color="000000" w:fill="FFFFFF"/>
            <w:noWrap/>
            <w:vAlign w:val="center"/>
            <w:hideMark/>
          </w:tcPr>
          <w:p w14:paraId="4596C6F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3,41</w:t>
            </w:r>
          </w:p>
        </w:tc>
      </w:tr>
      <w:tr w:rsidR="00782E4C" w:rsidRPr="003A3C19" w14:paraId="15B2B226" w14:textId="77777777" w:rsidTr="00782E4C">
        <w:trPr>
          <w:trHeight w:val="507"/>
          <w:jc w:val="center"/>
        </w:trPr>
        <w:tc>
          <w:tcPr>
            <w:tcW w:w="448" w:type="dxa"/>
            <w:vMerge/>
            <w:vAlign w:val="center"/>
            <w:hideMark/>
          </w:tcPr>
          <w:p w14:paraId="2F50502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71F0D9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D58CF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32951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3312D6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0A6AFC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592B67E" w14:textId="77777777" w:rsidTr="00782E4C">
        <w:trPr>
          <w:trHeight w:val="507"/>
          <w:jc w:val="center"/>
        </w:trPr>
        <w:tc>
          <w:tcPr>
            <w:tcW w:w="448" w:type="dxa"/>
            <w:vMerge/>
            <w:vAlign w:val="center"/>
            <w:hideMark/>
          </w:tcPr>
          <w:p w14:paraId="036926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F7323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D4F2A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124653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C4AF3E0"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27AA18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2B33BAC" w14:textId="77777777" w:rsidTr="00782E4C">
        <w:trPr>
          <w:trHeight w:val="507"/>
          <w:jc w:val="center"/>
        </w:trPr>
        <w:tc>
          <w:tcPr>
            <w:tcW w:w="448" w:type="dxa"/>
            <w:vMerge/>
            <w:vAlign w:val="center"/>
            <w:hideMark/>
          </w:tcPr>
          <w:p w14:paraId="786FD7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5A8D17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878536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B23ED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C6406E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6ADD2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388423A" w14:textId="77777777" w:rsidTr="00782E4C">
        <w:trPr>
          <w:trHeight w:val="507"/>
          <w:jc w:val="center"/>
        </w:trPr>
        <w:tc>
          <w:tcPr>
            <w:tcW w:w="448" w:type="dxa"/>
            <w:vMerge w:val="restart"/>
            <w:shd w:val="clear" w:color="000000" w:fill="FFFFFF"/>
            <w:noWrap/>
            <w:vAlign w:val="center"/>
            <w:hideMark/>
          </w:tcPr>
          <w:p w14:paraId="0104FDC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w:t>
            </w:r>
          </w:p>
        </w:tc>
        <w:tc>
          <w:tcPr>
            <w:tcW w:w="5961" w:type="dxa"/>
            <w:vMerge w:val="restart"/>
            <w:shd w:val="clear" w:color="000000" w:fill="FFFFFF"/>
            <w:vAlign w:val="center"/>
            <w:hideMark/>
          </w:tcPr>
          <w:p w14:paraId="37891316"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Գեոտեքստիլ</w:t>
            </w:r>
            <w:proofErr w:type="spellEnd"/>
          </w:p>
        </w:tc>
        <w:tc>
          <w:tcPr>
            <w:tcW w:w="590" w:type="dxa"/>
            <w:vMerge w:val="restart"/>
            <w:shd w:val="clear" w:color="000000" w:fill="FFFFFF"/>
            <w:vAlign w:val="center"/>
            <w:hideMark/>
          </w:tcPr>
          <w:p w14:paraId="20AE11A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50E71C3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11,4</w:t>
            </w:r>
          </w:p>
        </w:tc>
        <w:tc>
          <w:tcPr>
            <w:tcW w:w="894" w:type="dxa"/>
            <w:vMerge w:val="restart"/>
            <w:shd w:val="clear" w:color="000000" w:fill="FFFFFF"/>
            <w:noWrap/>
            <w:vAlign w:val="center"/>
            <w:hideMark/>
          </w:tcPr>
          <w:p w14:paraId="4D33265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0,45</w:t>
            </w:r>
          </w:p>
        </w:tc>
        <w:tc>
          <w:tcPr>
            <w:tcW w:w="1007" w:type="dxa"/>
            <w:vMerge w:val="restart"/>
            <w:shd w:val="clear" w:color="000000" w:fill="FFFFFF"/>
            <w:noWrap/>
            <w:vAlign w:val="center"/>
            <w:hideMark/>
          </w:tcPr>
          <w:p w14:paraId="3E523A0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5,11</w:t>
            </w:r>
          </w:p>
        </w:tc>
      </w:tr>
      <w:tr w:rsidR="00782E4C" w:rsidRPr="003A3C19" w14:paraId="7A5DF649" w14:textId="77777777" w:rsidTr="00782E4C">
        <w:trPr>
          <w:trHeight w:val="507"/>
          <w:jc w:val="center"/>
        </w:trPr>
        <w:tc>
          <w:tcPr>
            <w:tcW w:w="448" w:type="dxa"/>
            <w:vMerge/>
            <w:vAlign w:val="center"/>
            <w:hideMark/>
          </w:tcPr>
          <w:p w14:paraId="4D61B3A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8365FB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901E8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93FC49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E64D66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D8109B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B1C2270" w14:textId="77777777" w:rsidTr="00782E4C">
        <w:trPr>
          <w:trHeight w:val="507"/>
          <w:jc w:val="center"/>
        </w:trPr>
        <w:tc>
          <w:tcPr>
            <w:tcW w:w="448" w:type="dxa"/>
            <w:vMerge/>
            <w:vAlign w:val="center"/>
            <w:hideMark/>
          </w:tcPr>
          <w:p w14:paraId="01BE3B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A04C1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38BC0C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36F3A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D2AFB6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4FA8DB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32FB5A4" w14:textId="77777777" w:rsidTr="00782E4C">
        <w:trPr>
          <w:trHeight w:val="507"/>
          <w:jc w:val="center"/>
        </w:trPr>
        <w:tc>
          <w:tcPr>
            <w:tcW w:w="448" w:type="dxa"/>
            <w:vMerge/>
            <w:vAlign w:val="center"/>
            <w:hideMark/>
          </w:tcPr>
          <w:p w14:paraId="316204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8638A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DBDB17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14F22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3F8537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8A5FEE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E88D0A9" w14:textId="77777777" w:rsidTr="00782E4C">
        <w:trPr>
          <w:trHeight w:val="507"/>
          <w:jc w:val="center"/>
        </w:trPr>
        <w:tc>
          <w:tcPr>
            <w:tcW w:w="448" w:type="dxa"/>
            <w:vMerge w:val="restart"/>
            <w:shd w:val="clear" w:color="000000" w:fill="FFFFFF"/>
            <w:noWrap/>
            <w:vAlign w:val="center"/>
            <w:hideMark/>
          </w:tcPr>
          <w:p w14:paraId="5857F50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15</w:t>
            </w:r>
          </w:p>
        </w:tc>
        <w:tc>
          <w:tcPr>
            <w:tcW w:w="5961" w:type="dxa"/>
            <w:vMerge w:val="restart"/>
            <w:shd w:val="clear" w:color="000000" w:fill="FFFFFF"/>
            <w:vAlign w:val="center"/>
            <w:hideMark/>
          </w:tcPr>
          <w:p w14:paraId="415FB39C"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Կոպիճի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շերտի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40-70</w:t>
            </w:r>
            <w:r w:rsidRPr="003A3C19">
              <w:rPr>
                <w:rFonts w:ascii="Arial" w:hAnsi="Arial" w:cs="Arial"/>
                <w:color w:val="000000" w:themeColor="text1"/>
                <w:sz w:val="16"/>
                <w:szCs w:val="16"/>
                <w:lang w:eastAsia="ru-RU"/>
              </w:rPr>
              <w:t>մմ</w:t>
            </w:r>
          </w:p>
        </w:tc>
        <w:tc>
          <w:tcPr>
            <w:tcW w:w="590" w:type="dxa"/>
            <w:vMerge w:val="restart"/>
            <w:shd w:val="clear" w:color="000000" w:fill="FFFFFF"/>
            <w:vAlign w:val="center"/>
            <w:hideMark/>
          </w:tcPr>
          <w:p w14:paraId="0F7A3CA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F7538A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1,38</w:t>
            </w:r>
          </w:p>
        </w:tc>
        <w:tc>
          <w:tcPr>
            <w:tcW w:w="894" w:type="dxa"/>
            <w:vMerge w:val="restart"/>
            <w:shd w:val="clear" w:color="000000" w:fill="FFFFFF"/>
            <w:noWrap/>
            <w:vAlign w:val="center"/>
            <w:hideMark/>
          </w:tcPr>
          <w:p w14:paraId="2F0BD0D6"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9,52</w:t>
            </w:r>
          </w:p>
        </w:tc>
        <w:tc>
          <w:tcPr>
            <w:tcW w:w="1007" w:type="dxa"/>
            <w:vMerge w:val="restart"/>
            <w:shd w:val="clear" w:color="000000" w:fill="FFFFFF"/>
            <w:noWrap/>
            <w:vAlign w:val="center"/>
            <w:hideMark/>
          </w:tcPr>
          <w:p w14:paraId="73577DF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13,14</w:t>
            </w:r>
          </w:p>
        </w:tc>
      </w:tr>
      <w:tr w:rsidR="00782E4C" w:rsidRPr="003A3C19" w14:paraId="144EB1E1" w14:textId="77777777" w:rsidTr="00782E4C">
        <w:trPr>
          <w:trHeight w:val="507"/>
          <w:jc w:val="center"/>
        </w:trPr>
        <w:tc>
          <w:tcPr>
            <w:tcW w:w="448" w:type="dxa"/>
            <w:vMerge/>
            <w:vAlign w:val="center"/>
            <w:hideMark/>
          </w:tcPr>
          <w:p w14:paraId="61B9D2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0CDD3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343C5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A0831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7562DA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023465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FC3324D" w14:textId="77777777" w:rsidTr="00782E4C">
        <w:trPr>
          <w:trHeight w:val="507"/>
          <w:jc w:val="center"/>
        </w:trPr>
        <w:tc>
          <w:tcPr>
            <w:tcW w:w="448" w:type="dxa"/>
            <w:vMerge/>
            <w:vAlign w:val="center"/>
            <w:hideMark/>
          </w:tcPr>
          <w:p w14:paraId="2A0ACD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85C2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57FEB9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77D072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287FEB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64492D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806AA28" w14:textId="77777777" w:rsidTr="00782E4C">
        <w:trPr>
          <w:trHeight w:val="507"/>
          <w:jc w:val="center"/>
        </w:trPr>
        <w:tc>
          <w:tcPr>
            <w:tcW w:w="448" w:type="dxa"/>
            <w:vMerge/>
            <w:vAlign w:val="center"/>
            <w:hideMark/>
          </w:tcPr>
          <w:p w14:paraId="7E6DBB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2B147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623B51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2E7EB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63729C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D4B2CE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B921810" w14:textId="77777777" w:rsidTr="00782E4C">
        <w:trPr>
          <w:trHeight w:val="507"/>
          <w:jc w:val="center"/>
        </w:trPr>
        <w:tc>
          <w:tcPr>
            <w:tcW w:w="448" w:type="dxa"/>
            <w:vMerge w:val="restart"/>
            <w:shd w:val="clear" w:color="000000" w:fill="FFFFFF"/>
            <w:noWrap/>
            <w:vAlign w:val="center"/>
            <w:hideMark/>
          </w:tcPr>
          <w:p w14:paraId="72BA8D4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16</w:t>
            </w:r>
          </w:p>
        </w:tc>
        <w:tc>
          <w:tcPr>
            <w:tcW w:w="5961" w:type="dxa"/>
            <w:vMerge w:val="restart"/>
            <w:shd w:val="clear" w:color="000000" w:fill="FFFFFF"/>
            <w:vAlign w:val="center"/>
            <w:hideMark/>
          </w:tcPr>
          <w:p w14:paraId="79C9F6D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ÊáÕáí³Ï³ß³ñÇ ³ÝóÏ³óáõÙ åáÉÇ¿ÃÇÉ»Ý³ÛÇÝ ËáÕáí³ÏÝ»ñÇó/</w:t>
            </w:r>
            <w:proofErr w:type="spellStart"/>
            <w:r w:rsidRPr="003A3C19">
              <w:rPr>
                <w:rFonts w:ascii="Arial" w:hAnsi="Arial" w:cs="Arial"/>
                <w:color w:val="000000" w:themeColor="text1"/>
                <w:sz w:val="16"/>
                <w:szCs w:val="16"/>
                <w:lang w:eastAsia="ru-RU"/>
              </w:rPr>
              <w:t>անցքերի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բացումով</w:t>
            </w:r>
            <w:proofErr w:type="spellEnd"/>
            <w:r w:rsidRPr="003A3C19">
              <w:rPr>
                <w:rFonts w:ascii="Arial Armenian" w:hAnsi="Arial Armenian" w:cs="Arial"/>
                <w:color w:val="000000" w:themeColor="text1"/>
                <w:sz w:val="16"/>
                <w:szCs w:val="16"/>
                <w:lang w:eastAsia="ru-RU"/>
              </w:rPr>
              <w:t>/ d=110x5,3</w:t>
            </w:r>
            <w:r w:rsidRPr="003A3C19">
              <w:rPr>
                <w:rFonts w:ascii="Arial" w:hAnsi="Arial" w:cs="Arial"/>
                <w:color w:val="000000" w:themeColor="text1"/>
                <w:sz w:val="16"/>
                <w:szCs w:val="16"/>
                <w:lang w:eastAsia="ru-RU"/>
              </w:rPr>
              <w:t>մմ</w:t>
            </w:r>
            <w:r w:rsidRPr="003A3C19">
              <w:rPr>
                <w:rFonts w:ascii="Arial Armenian" w:hAnsi="Arial Armenian" w:cs="Arial"/>
                <w:color w:val="000000" w:themeColor="text1"/>
                <w:sz w:val="16"/>
                <w:szCs w:val="16"/>
                <w:lang w:eastAsia="ru-RU"/>
              </w:rPr>
              <w:t xml:space="preserve">, 8,0 </w:t>
            </w:r>
            <w:proofErr w:type="spellStart"/>
            <w:r w:rsidRPr="003A3C19">
              <w:rPr>
                <w:rFonts w:ascii="Arial" w:hAnsi="Arial" w:cs="Arial"/>
                <w:color w:val="000000" w:themeColor="text1"/>
                <w:sz w:val="16"/>
                <w:szCs w:val="16"/>
                <w:lang w:eastAsia="ru-RU"/>
              </w:rPr>
              <w:t>մթն</w:t>
            </w:r>
            <w:r w:rsidRPr="003A3C19">
              <w:rPr>
                <w:rFonts w:ascii="Arial Armenian" w:hAnsi="Arial Armenian" w:cs="Arial"/>
                <w:color w:val="000000" w:themeColor="text1"/>
                <w:sz w:val="16"/>
                <w:szCs w:val="16"/>
                <w:lang w:eastAsia="ru-RU"/>
              </w:rPr>
              <w:t>.</w:t>
            </w:r>
            <w:r w:rsidRPr="003A3C19">
              <w:rPr>
                <w:rFonts w:ascii="Arial" w:hAnsi="Arial" w:cs="Arial"/>
                <w:color w:val="000000" w:themeColor="text1"/>
                <w:sz w:val="16"/>
                <w:szCs w:val="16"/>
                <w:lang w:eastAsia="ru-RU"/>
              </w:rPr>
              <w:t>ճնշ</w:t>
            </w:r>
            <w:proofErr w:type="spellEnd"/>
            <w:r w:rsidRPr="003A3C19">
              <w:rPr>
                <w:rFonts w:ascii="Arial Armenian" w:hAnsi="Arial Armenian" w:cs="Arial"/>
                <w:color w:val="000000" w:themeColor="text1"/>
                <w:sz w:val="16"/>
                <w:szCs w:val="16"/>
                <w:lang w:eastAsia="ru-RU"/>
              </w:rPr>
              <w:t>.</w:t>
            </w:r>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540E81A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type="page"/>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4B9183E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6,0</w:t>
            </w:r>
          </w:p>
        </w:tc>
        <w:tc>
          <w:tcPr>
            <w:tcW w:w="894" w:type="dxa"/>
            <w:vMerge w:val="restart"/>
            <w:shd w:val="clear" w:color="000000" w:fill="FFFFFF"/>
            <w:noWrap/>
            <w:vAlign w:val="center"/>
            <w:hideMark/>
          </w:tcPr>
          <w:p w14:paraId="287E9F7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3,35</w:t>
            </w:r>
          </w:p>
        </w:tc>
        <w:tc>
          <w:tcPr>
            <w:tcW w:w="1007" w:type="dxa"/>
            <w:vMerge w:val="restart"/>
            <w:shd w:val="clear" w:color="000000" w:fill="FFFFFF"/>
            <w:noWrap/>
            <w:vAlign w:val="center"/>
            <w:hideMark/>
          </w:tcPr>
          <w:p w14:paraId="1CB7A06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20,11</w:t>
            </w:r>
          </w:p>
        </w:tc>
      </w:tr>
      <w:tr w:rsidR="00782E4C" w:rsidRPr="003A3C19" w14:paraId="2D34136C" w14:textId="77777777" w:rsidTr="00782E4C">
        <w:trPr>
          <w:trHeight w:val="507"/>
          <w:jc w:val="center"/>
        </w:trPr>
        <w:tc>
          <w:tcPr>
            <w:tcW w:w="448" w:type="dxa"/>
            <w:vMerge/>
            <w:vAlign w:val="center"/>
            <w:hideMark/>
          </w:tcPr>
          <w:p w14:paraId="3EB20CE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FA6EE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21CC2F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46F837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5129BD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5F1180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DB18355" w14:textId="77777777" w:rsidTr="00782E4C">
        <w:trPr>
          <w:trHeight w:val="507"/>
          <w:jc w:val="center"/>
        </w:trPr>
        <w:tc>
          <w:tcPr>
            <w:tcW w:w="448" w:type="dxa"/>
            <w:vMerge/>
            <w:vAlign w:val="center"/>
            <w:hideMark/>
          </w:tcPr>
          <w:p w14:paraId="41D9DD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E0A5B0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E53403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AD421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705C99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413911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9216456" w14:textId="77777777" w:rsidTr="00782E4C">
        <w:trPr>
          <w:trHeight w:val="507"/>
          <w:jc w:val="center"/>
        </w:trPr>
        <w:tc>
          <w:tcPr>
            <w:tcW w:w="448" w:type="dxa"/>
            <w:vMerge/>
            <w:vAlign w:val="center"/>
            <w:hideMark/>
          </w:tcPr>
          <w:p w14:paraId="7E08304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B30791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DA35A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ED8871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3C3447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5264B3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7E75DA4" w14:textId="77777777" w:rsidTr="00782E4C">
        <w:trPr>
          <w:trHeight w:val="507"/>
          <w:jc w:val="center"/>
        </w:trPr>
        <w:tc>
          <w:tcPr>
            <w:tcW w:w="448" w:type="dxa"/>
            <w:vMerge w:val="restart"/>
            <w:shd w:val="clear" w:color="000000" w:fill="FFFFFF"/>
            <w:noWrap/>
            <w:vAlign w:val="center"/>
            <w:hideMark/>
          </w:tcPr>
          <w:p w14:paraId="711316C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17</w:t>
            </w:r>
          </w:p>
        </w:tc>
        <w:tc>
          <w:tcPr>
            <w:tcW w:w="5961" w:type="dxa"/>
            <w:vMerge w:val="restart"/>
            <w:shd w:val="clear" w:color="000000" w:fill="FFFFFF"/>
            <w:vAlign w:val="center"/>
            <w:hideMark/>
          </w:tcPr>
          <w:p w14:paraId="045D9A7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ä³ï»ñÇ ëí³ÕÇ Çñ³Ï³Ý³óáõÙ ó»Ù»Ýï³í³½³ÛÇÝ ß³Õ³Ëáí 1:3 Ñ³ñ³µ»ñáõÃÛ³Ùµ</w:t>
            </w:r>
          </w:p>
        </w:tc>
        <w:tc>
          <w:tcPr>
            <w:tcW w:w="590" w:type="dxa"/>
            <w:vMerge w:val="restart"/>
            <w:shd w:val="clear" w:color="000000" w:fill="FFFFFF"/>
            <w:vAlign w:val="center"/>
            <w:hideMark/>
          </w:tcPr>
          <w:p w14:paraId="15FBE73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7BE1882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34,8</w:t>
            </w:r>
          </w:p>
        </w:tc>
        <w:tc>
          <w:tcPr>
            <w:tcW w:w="894" w:type="dxa"/>
            <w:vMerge w:val="restart"/>
            <w:shd w:val="clear" w:color="000000" w:fill="FFFFFF"/>
            <w:noWrap/>
            <w:vAlign w:val="center"/>
            <w:hideMark/>
          </w:tcPr>
          <w:p w14:paraId="163177A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2,50</w:t>
            </w:r>
          </w:p>
        </w:tc>
        <w:tc>
          <w:tcPr>
            <w:tcW w:w="1007" w:type="dxa"/>
            <w:vMerge w:val="restart"/>
            <w:shd w:val="clear" w:color="000000" w:fill="FFFFFF"/>
            <w:noWrap/>
            <w:vAlign w:val="center"/>
            <w:hideMark/>
          </w:tcPr>
          <w:p w14:paraId="02C8AED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86,85</w:t>
            </w:r>
          </w:p>
        </w:tc>
      </w:tr>
      <w:tr w:rsidR="00782E4C" w:rsidRPr="003A3C19" w14:paraId="3F5AC3FE" w14:textId="77777777" w:rsidTr="00782E4C">
        <w:trPr>
          <w:trHeight w:val="507"/>
          <w:jc w:val="center"/>
        </w:trPr>
        <w:tc>
          <w:tcPr>
            <w:tcW w:w="448" w:type="dxa"/>
            <w:vMerge/>
            <w:vAlign w:val="center"/>
            <w:hideMark/>
          </w:tcPr>
          <w:p w14:paraId="320054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1C95AC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4AC819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8F3B2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82135D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D1BD22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6845355" w14:textId="77777777" w:rsidTr="00782E4C">
        <w:trPr>
          <w:trHeight w:val="507"/>
          <w:jc w:val="center"/>
        </w:trPr>
        <w:tc>
          <w:tcPr>
            <w:tcW w:w="448" w:type="dxa"/>
            <w:vMerge/>
            <w:vAlign w:val="center"/>
            <w:hideMark/>
          </w:tcPr>
          <w:p w14:paraId="181DB13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624E2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016E4D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9553E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63F482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4BFA0B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5BBDC58" w14:textId="77777777" w:rsidTr="00782E4C">
        <w:trPr>
          <w:trHeight w:val="507"/>
          <w:jc w:val="center"/>
        </w:trPr>
        <w:tc>
          <w:tcPr>
            <w:tcW w:w="448" w:type="dxa"/>
            <w:vMerge/>
            <w:vAlign w:val="center"/>
            <w:hideMark/>
          </w:tcPr>
          <w:p w14:paraId="0D7DC4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CD862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44883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CD8516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1B8BC4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71BEF6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B5FDBBC" w14:textId="77777777" w:rsidTr="00782E4C">
        <w:trPr>
          <w:trHeight w:val="507"/>
          <w:jc w:val="center"/>
        </w:trPr>
        <w:tc>
          <w:tcPr>
            <w:tcW w:w="448" w:type="dxa"/>
            <w:vMerge w:val="restart"/>
            <w:shd w:val="clear" w:color="000000" w:fill="FFFFFF"/>
            <w:noWrap/>
            <w:vAlign w:val="center"/>
            <w:hideMark/>
          </w:tcPr>
          <w:p w14:paraId="0300EFF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18</w:t>
            </w:r>
          </w:p>
        </w:tc>
        <w:tc>
          <w:tcPr>
            <w:tcW w:w="5961" w:type="dxa"/>
            <w:vMerge w:val="restart"/>
            <w:shd w:val="clear" w:color="000000" w:fill="FFFFFF"/>
            <w:vAlign w:val="center"/>
            <w:hideMark/>
          </w:tcPr>
          <w:p w14:paraId="5602A1F5"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Պատերի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Ý»ñÏáõÙ</w:t>
            </w:r>
            <w:proofErr w:type="spellEnd"/>
            <w:r w:rsidRPr="003A3C19">
              <w:rPr>
                <w:rFonts w:ascii="Arial Armenian" w:hAnsi="Arial Armenian" w:cs="Arial"/>
                <w:color w:val="000000" w:themeColor="text1"/>
                <w:sz w:val="16"/>
                <w:szCs w:val="16"/>
                <w:lang w:eastAsia="ru-RU"/>
              </w:rPr>
              <w:t xml:space="preserve"> ý³ë³¹³ÛÇÝ </w:t>
            </w:r>
            <w:proofErr w:type="spellStart"/>
            <w:r w:rsidRPr="003A3C19">
              <w:rPr>
                <w:rFonts w:ascii="Arial Armenian" w:hAnsi="Arial Armenian" w:cs="Arial"/>
                <w:color w:val="000000" w:themeColor="text1"/>
                <w:sz w:val="16"/>
                <w:szCs w:val="16"/>
                <w:lang w:eastAsia="ru-RU"/>
              </w:rPr>
              <w:t>Ý»ñÏáí</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b/>
                <w:bCs/>
                <w:color w:val="000000" w:themeColor="text1"/>
                <w:sz w:val="16"/>
                <w:szCs w:val="16"/>
                <w:lang w:eastAsia="ru-RU"/>
              </w:rPr>
              <w:t xml:space="preserve">/»ñ³Ý·Á Ñ³Ù³Ó³ÛÝ»óÝ»É å³ïíÇñ³ïáõÇ </w:t>
            </w:r>
            <w:proofErr w:type="spellStart"/>
            <w:r w:rsidRPr="003A3C19">
              <w:rPr>
                <w:rFonts w:ascii="Arial Armenian" w:hAnsi="Arial Armenian" w:cs="Arial"/>
                <w:b/>
                <w:bCs/>
                <w:color w:val="000000" w:themeColor="text1"/>
                <w:sz w:val="16"/>
                <w:szCs w:val="16"/>
                <w:lang w:eastAsia="ru-RU"/>
              </w:rPr>
              <w:t>Ñ»ï</w:t>
            </w:r>
            <w:proofErr w:type="spellEnd"/>
            <w:r w:rsidRPr="003A3C19">
              <w:rPr>
                <w:rFonts w:ascii="Arial Armenian" w:hAnsi="Arial Armenian" w:cs="Arial"/>
                <w:b/>
                <w:bCs/>
                <w:color w:val="000000" w:themeColor="text1"/>
                <w:sz w:val="16"/>
                <w:szCs w:val="16"/>
                <w:lang w:eastAsia="ru-RU"/>
              </w:rPr>
              <w:t>/</w:t>
            </w:r>
          </w:p>
        </w:tc>
        <w:tc>
          <w:tcPr>
            <w:tcW w:w="590" w:type="dxa"/>
            <w:vMerge w:val="restart"/>
            <w:shd w:val="clear" w:color="000000" w:fill="FFFFFF"/>
            <w:vAlign w:val="center"/>
            <w:hideMark/>
          </w:tcPr>
          <w:p w14:paraId="3E0C1BE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719867D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34,8</w:t>
            </w:r>
          </w:p>
        </w:tc>
        <w:tc>
          <w:tcPr>
            <w:tcW w:w="894" w:type="dxa"/>
            <w:vMerge w:val="restart"/>
            <w:shd w:val="clear" w:color="000000" w:fill="FFFFFF"/>
            <w:noWrap/>
            <w:vAlign w:val="center"/>
            <w:hideMark/>
          </w:tcPr>
          <w:p w14:paraId="7ED41F3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2,53</w:t>
            </w:r>
          </w:p>
        </w:tc>
        <w:tc>
          <w:tcPr>
            <w:tcW w:w="1007" w:type="dxa"/>
            <w:vMerge w:val="restart"/>
            <w:shd w:val="clear" w:color="000000" w:fill="FFFFFF"/>
            <w:noWrap/>
            <w:vAlign w:val="center"/>
            <w:hideMark/>
          </w:tcPr>
          <w:p w14:paraId="2ABE236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88,04</w:t>
            </w:r>
          </w:p>
        </w:tc>
      </w:tr>
      <w:tr w:rsidR="00782E4C" w:rsidRPr="003A3C19" w14:paraId="4BEC7D06" w14:textId="77777777" w:rsidTr="00782E4C">
        <w:trPr>
          <w:trHeight w:val="507"/>
          <w:jc w:val="center"/>
        </w:trPr>
        <w:tc>
          <w:tcPr>
            <w:tcW w:w="448" w:type="dxa"/>
            <w:vMerge/>
            <w:vAlign w:val="center"/>
            <w:hideMark/>
          </w:tcPr>
          <w:p w14:paraId="077DAE8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B9DA5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9E4B5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60BB2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9B9575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65953B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459E8D5" w14:textId="77777777" w:rsidTr="00782E4C">
        <w:trPr>
          <w:trHeight w:val="507"/>
          <w:jc w:val="center"/>
        </w:trPr>
        <w:tc>
          <w:tcPr>
            <w:tcW w:w="448" w:type="dxa"/>
            <w:vMerge/>
            <w:vAlign w:val="center"/>
            <w:hideMark/>
          </w:tcPr>
          <w:p w14:paraId="4A8533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0A64E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0CDB3E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E7C8C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B2118E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FC56FA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F552EFB" w14:textId="77777777" w:rsidTr="00782E4C">
        <w:trPr>
          <w:trHeight w:val="507"/>
          <w:jc w:val="center"/>
        </w:trPr>
        <w:tc>
          <w:tcPr>
            <w:tcW w:w="448" w:type="dxa"/>
            <w:vMerge/>
            <w:vAlign w:val="center"/>
            <w:hideMark/>
          </w:tcPr>
          <w:p w14:paraId="48461AE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483F7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5B4F7D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A9492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0D095F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D1525B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C3F4355" w14:textId="77777777" w:rsidTr="00782E4C">
        <w:trPr>
          <w:trHeight w:val="507"/>
          <w:jc w:val="center"/>
        </w:trPr>
        <w:tc>
          <w:tcPr>
            <w:tcW w:w="448" w:type="dxa"/>
            <w:vMerge w:val="restart"/>
            <w:shd w:val="clear" w:color="000000" w:fill="FFFFFF"/>
            <w:noWrap/>
            <w:vAlign w:val="center"/>
            <w:hideMark/>
          </w:tcPr>
          <w:p w14:paraId="21F827E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19</w:t>
            </w:r>
          </w:p>
        </w:tc>
        <w:tc>
          <w:tcPr>
            <w:tcW w:w="5961" w:type="dxa"/>
            <w:vMerge w:val="restart"/>
            <w:shd w:val="clear" w:color="000000" w:fill="FFFFFF"/>
            <w:vAlign w:val="center"/>
            <w:hideMark/>
          </w:tcPr>
          <w:p w14:paraId="482099A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Ø»ï³Õ³Ï³Ý ×³Õ³ß³ñÇ Çñ³Ï³Ý³óáõÙ /</w:t>
            </w:r>
            <w:proofErr w:type="spellStart"/>
            <w:r w:rsidRPr="003A3C19">
              <w:rPr>
                <w:rFonts w:ascii="Arial" w:hAnsi="Arial" w:cs="Arial"/>
                <w:color w:val="000000" w:themeColor="text1"/>
                <w:sz w:val="16"/>
                <w:szCs w:val="16"/>
                <w:lang w:eastAsia="ru-RU"/>
              </w:rPr>
              <w:t>երկտակ</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յուղաներկումով</w:t>
            </w:r>
            <w:proofErr w:type="spellEnd"/>
            <w:r w:rsidRPr="003A3C19">
              <w:rPr>
                <w:rFonts w:ascii="Arial Armenian" w:hAnsi="Arial Armenian" w:cs="Arial"/>
                <w:color w:val="000000" w:themeColor="text1"/>
                <w:sz w:val="16"/>
                <w:szCs w:val="16"/>
                <w:lang w:eastAsia="ru-RU"/>
              </w:rPr>
              <w:t>/</w:t>
            </w:r>
          </w:p>
        </w:tc>
        <w:tc>
          <w:tcPr>
            <w:tcW w:w="590" w:type="dxa"/>
            <w:vMerge w:val="restart"/>
            <w:shd w:val="clear" w:color="000000" w:fill="FFFFFF"/>
            <w:vAlign w:val="center"/>
            <w:hideMark/>
          </w:tcPr>
          <w:p w14:paraId="25B3340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66DF7EE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6,0</w:t>
            </w:r>
          </w:p>
        </w:tc>
        <w:tc>
          <w:tcPr>
            <w:tcW w:w="894" w:type="dxa"/>
            <w:vMerge w:val="restart"/>
            <w:shd w:val="clear" w:color="000000" w:fill="FFFFFF"/>
            <w:noWrap/>
            <w:vAlign w:val="center"/>
            <w:hideMark/>
          </w:tcPr>
          <w:p w14:paraId="2715458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13,57</w:t>
            </w:r>
          </w:p>
        </w:tc>
        <w:tc>
          <w:tcPr>
            <w:tcW w:w="1007" w:type="dxa"/>
            <w:vMerge w:val="restart"/>
            <w:shd w:val="clear" w:color="000000" w:fill="FFFFFF"/>
            <w:noWrap/>
            <w:vAlign w:val="center"/>
            <w:hideMark/>
          </w:tcPr>
          <w:p w14:paraId="761845E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81,43</w:t>
            </w:r>
          </w:p>
        </w:tc>
      </w:tr>
      <w:tr w:rsidR="00782E4C" w:rsidRPr="003A3C19" w14:paraId="7BD4D5DE" w14:textId="77777777" w:rsidTr="00782E4C">
        <w:trPr>
          <w:trHeight w:val="507"/>
          <w:jc w:val="center"/>
        </w:trPr>
        <w:tc>
          <w:tcPr>
            <w:tcW w:w="448" w:type="dxa"/>
            <w:vMerge/>
            <w:vAlign w:val="center"/>
            <w:hideMark/>
          </w:tcPr>
          <w:p w14:paraId="4206CA3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987FAD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0ADFA2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D63201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ED2A50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21146C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419B627" w14:textId="77777777" w:rsidTr="00782E4C">
        <w:trPr>
          <w:trHeight w:val="507"/>
          <w:jc w:val="center"/>
        </w:trPr>
        <w:tc>
          <w:tcPr>
            <w:tcW w:w="448" w:type="dxa"/>
            <w:vMerge/>
            <w:vAlign w:val="center"/>
            <w:hideMark/>
          </w:tcPr>
          <w:p w14:paraId="2F1DB1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13C594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338C56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3FA533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55656E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C51403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B9BE0BA" w14:textId="77777777" w:rsidTr="00782E4C">
        <w:trPr>
          <w:trHeight w:val="507"/>
          <w:jc w:val="center"/>
        </w:trPr>
        <w:tc>
          <w:tcPr>
            <w:tcW w:w="448" w:type="dxa"/>
            <w:vMerge/>
            <w:vAlign w:val="center"/>
            <w:hideMark/>
          </w:tcPr>
          <w:p w14:paraId="196DE22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7894F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9AF51D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5E416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A43D5D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76F159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76616BB" w14:textId="77777777" w:rsidTr="00782E4C">
        <w:trPr>
          <w:trHeight w:val="507"/>
          <w:jc w:val="center"/>
        </w:trPr>
        <w:tc>
          <w:tcPr>
            <w:tcW w:w="448" w:type="dxa"/>
            <w:vMerge w:val="restart"/>
            <w:shd w:val="clear" w:color="000000" w:fill="DCE6F1"/>
            <w:noWrap/>
            <w:vAlign w:val="center"/>
            <w:hideMark/>
          </w:tcPr>
          <w:p w14:paraId="1609131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752F2DAD"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2DF8468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28B571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53D7814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0D880CF7"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3640,42</w:t>
            </w:r>
          </w:p>
        </w:tc>
      </w:tr>
      <w:tr w:rsidR="00782E4C" w:rsidRPr="003A3C19" w14:paraId="449DDB24" w14:textId="77777777" w:rsidTr="00782E4C">
        <w:trPr>
          <w:trHeight w:val="507"/>
          <w:jc w:val="center"/>
        </w:trPr>
        <w:tc>
          <w:tcPr>
            <w:tcW w:w="448" w:type="dxa"/>
            <w:vMerge/>
            <w:vAlign w:val="center"/>
            <w:hideMark/>
          </w:tcPr>
          <w:p w14:paraId="6282C3D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DA03359"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15DEBD2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D0BDA5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AC2F1A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3BE3FAE"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26D9CB8E" w14:textId="77777777" w:rsidTr="00782E4C">
        <w:trPr>
          <w:trHeight w:val="507"/>
          <w:jc w:val="center"/>
        </w:trPr>
        <w:tc>
          <w:tcPr>
            <w:tcW w:w="448" w:type="dxa"/>
            <w:vMerge/>
            <w:vAlign w:val="center"/>
            <w:hideMark/>
          </w:tcPr>
          <w:p w14:paraId="76ECC1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BEB7E5"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76A1D1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8FFC6D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77D15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249C9A57"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0997B3FD" w14:textId="77777777" w:rsidTr="00782E4C">
        <w:trPr>
          <w:trHeight w:val="507"/>
          <w:jc w:val="center"/>
        </w:trPr>
        <w:tc>
          <w:tcPr>
            <w:tcW w:w="448" w:type="dxa"/>
            <w:vMerge/>
            <w:vAlign w:val="center"/>
            <w:hideMark/>
          </w:tcPr>
          <w:p w14:paraId="0C62D9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731B3D0"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58CC1C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95D621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E87C7E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A0C6BFE"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EAF2377" w14:textId="77777777" w:rsidTr="00782E4C">
        <w:trPr>
          <w:trHeight w:val="507"/>
          <w:jc w:val="center"/>
        </w:trPr>
        <w:tc>
          <w:tcPr>
            <w:tcW w:w="448" w:type="dxa"/>
            <w:vMerge w:val="restart"/>
            <w:shd w:val="clear" w:color="000000" w:fill="DCE6F1"/>
            <w:noWrap/>
            <w:vAlign w:val="center"/>
            <w:hideMark/>
          </w:tcPr>
          <w:p w14:paraId="1BE093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118E387B"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181977F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241CEC5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04A2BD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72429085"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20,04%</w:t>
            </w:r>
          </w:p>
        </w:tc>
      </w:tr>
      <w:tr w:rsidR="00782E4C" w:rsidRPr="003A3C19" w14:paraId="4E28E3B2" w14:textId="77777777" w:rsidTr="00782E4C">
        <w:trPr>
          <w:trHeight w:val="507"/>
          <w:jc w:val="center"/>
        </w:trPr>
        <w:tc>
          <w:tcPr>
            <w:tcW w:w="448" w:type="dxa"/>
            <w:vMerge/>
            <w:vAlign w:val="center"/>
            <w:hideMark/>
          </w:tcPr>
          <w:p w14:paraId="1FF094D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B8A4196"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202F6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6BD328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347E79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88C6C70"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DAFB32C" w14:textId="77777777" w:rsidTr="00782E4C">
        <w:trPr>
          <w:trHeight w:val="507"/>
          <w:jc w:val="center"/>
        </w:trPr>
        <w:tc>
          <w:tcPr>
            <w:tcW w:w="448" w:type="dxa"/>
            <w:vMerge/>
            <w:vAlign w:val="center"/>
            <w:hideMark/>
          </w:tcPr>
          <w:p w14:paraId="11B409C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2E87A53"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BA9AA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F458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6EF248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F593E16"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22E03358" w14:textId="77777777" w:rsidTr="00782E4C">
        <w:trPr>
          <w:trHeight w:val="507"/>
          <w:jc w:val="center"/>
        </w:trPr>
        <w:tc>
          <w:tcPr>
            <w:tcW w:w="448" w:type="dxa"/>
            <w:vMerge/>
            <w:vAlign w:val="center"/>
            <w:hideMark/>
          </w:tcPr>
          <w:p w14:paraId="58798F6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A7E4166"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89FB2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194BC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21A120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D326F2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50669939" w14:textId="77777777" w:rsidTr="00782E4C">
        <w:trPr>
          <w:trHeight w:val="507"/>
          <w:jc w:val="center"/>
        </w:trPr>
        <w:tc>
          <w:tcPr>
            <w:tcW w:w="448" w:type="dxa"/>
            <w:vMerge w:val="restart"/>
            <w:shd w:val="clear" w:color="000000" w:fill="FFFFFF"/>
            <w:noWrap/>
            <w:vAlign w:val="center"/>
            <w:hideMark/>
          </w:tcPr>
          <w:p w14:paraId="0E1E859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43F6FA45"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r w:rsidRPr="003A3C19">
              <w:rPr>
                <w:rFonts w:ascii="Arial Armenian" w:hAnsi="Arial Armenian" w:cs="Arial"/>
                <w:b/>
                <w:bCs/>
                <w:color w:val="000000" w:themeColor="text1"/>
                <w:sz w:val="16"/>
                <w:szCs w:val="16"/>
                <w:u w:val="single"/>
                <w:lang w:eastAsia="ru-RU"/>
              </w:rPr>
              <w:t>²ÛÉ ³ßË³ï³ÝùÝ»ñ</w:t>
            </w:r>
          </w:p>
        </w:tc>
        <w:tc>
          <w:tcPr>
            <w:tcW w:w="590" w:type="dxa"/>
            <w:vMerge w:val="restart"/>
            <w:shd w:val="clear" w:color="000000" w:fill="FFFFFF"/>
            <w:vAlign w:val="center"/>
            <w:hideMark/>
          </w:tcPr>
          <w:p w14:paraId="74EC06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1DCDC93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7AAD9F7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71CC946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4DD2E55" w14:textId="77777777" w:rsidTr="00782E4C">
        <w:trPr>
          <w:trHeight w:val="507"/>
          <w:jc w:val="center"/>
        </w:trPr>
        <w:tc>
          <w:tcPr>
            <w:tcW w:w="448" w:type="dxa"/>
            <w:vMerge/>
            <w:vAlign w:val="center"/>
            <w:hideMark/>
          </w:tcPr>
          <w:p w14:paraId="0B10FD2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5CC3B53"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270CB2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D2A851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33FBFB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FAA571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188C312" w14:textId="77777777" w:rsidTr="00782E4C">
        <w:trPr>
          <w:trHeight w:val="507"/>
          <w:jc w:val="center"/>
        </w:trPr>
        <w:tc>
          <w:tcPr>
            <w:tcW w:w="448" w:type="dxa"/>
            <w:vMerge/>
            <w:vAlign w:val="center"/>
            <w:hideMark/>
          </w:tcPr>
          <w:p w14:paraId="4447463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D5CEBC3"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70CDA4D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C3A39B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0C487A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E94122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2A09416" w14:textId="77777777" w:rsidTr="00782E4C">
        <w:trPr>
          <w:trHeight w:val="507"/>
          <w:jc w:val="center"/>
        </w:trPr>
        <w:tc>
          <w:tcPr>
            <w:tcW w:w="448" w:type="dxa"/>
            <w:vMerge/>
            <w:vAlign w:val="center"/>
            <w:hideMark/>
          </w:tcPr>
          <w:p w14:paraId="56B086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D29C506" w14:textId="77777777" w:rsidR="00782E4C" w:rsidRPr="003A3C19" w:rsidRDefault="00782E4C" w:rsidP="001B42B0">
            <w:pPr>
              <w:jc w:val="center"/>
              <w:rPr>
                <w:rFonts w:ascii="Arial Armenian" w:hAnsi="Arial Armenian" w:cs="Arial"/>
                <w:b/>
                <w:bCs/>
                <w:color w:val="000000" w:themeColor="text1"/>
                <w:sz w:val="16"/>
                <w:szCs w:val="16"/>
                <w:u w:val="single"/>
                <w:lang w:eastAsia="ru-RU"/>
              </w:rPr>
            </w:pPr>
          </w:p>
        </w:tc>
        <w:tc>
          <w:tcPr>
            <w:tcW w:w="590" w:type="dxa"/>
            <w:vMerge/>
            <w:vAlign w:val="center"/>
            <w:hideMark/>
          </w:tcPr>
          <w:p w14:paraId="56785E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2D426F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FE722E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6132BD99"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7BCC779" w14:textId="77777777" w:rsidTr="00782E4C">
        <w:trPr>
          <w:trHeight w:val="507"/>
          <w:jc w:val="center"/>
        </w:trPr>
        <w:tc>
          <w:tcPr>
            <w:tcW w:w="448" w:type="dxa"/>
            <w:vMerge w:val="restart"/>
            <w:shd w:val="clear" w:color="000000" w:fill="FFFFFF"/>
            <w:noWrap/>
            <w:vAlign w:val="center"/>
            <w:hideMark/>
          </w:tcPr>
          <w:p w14:paraId="155DF35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504D71C7"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Խանութի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դիմացի</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µ»ïáÝ³óáõÙ</w:t>
            </w:r>
            <w:r w:rsidRPr="003A3C19">
              <w:rPr>
                <w:rFonts w:ascii="Arial Armenian" w:hAnsi="Arial Armenian" w:cs="Arial"/>
                <w:color w:val="000000" w:themeColor="text1"/>
                <w:sz w:val="16"/>
                <w:szCs w:val="16"/>
                <w:lang w:eastAsia="ru-RU"/>
              </w:rPr>
              <w:t xml:space="preserve"> B15 </w:t>
            </w:r>
            <w:r w:rsidRPr="003A3C19">
              <w:rPr>
                <w:rFonts w:ascii="Arial Armenian" w:hAnsi="Arial Armenian" w:cs="Arial Armenian"/>
                <w:color w:val="000000" w:themeColor="text1"/>
                <w:sz w:val="16"/>
                <w:szCs w:val="16"/>
                <w:lang w:eastAsia="ru-RU"/>
              </w:rPr>
              <w:t>¹³ëÇ</w:t>
            </w:r>
            <w:r w:rsidRPr="003A3C19">
              <w:rPr>
                <w:rFonts w:ascii="Arial Armenian" w:hAnsi="Arial Armenian" w:cs="Arial"/>
                <w:color w:val="000000" w:themeColor="text1"/>
                <w:sz w:val="16"/>
                <w:szCs w:val="16"/>
                <w:lang w:eastAsia="ru-RU"/>
              </w:rPr>
              <w:t xml:space="preserve"> </w:t>
            </w:r>
            <w:r w:rsidRPr="003A3C19">
              <w:rPr>
                <w:rFonts w:ascii="Arial Armenian" w:hAnsi="Arial Armenian" w:cs="Arial Armenian"/>
                <w:color w:val="000000" w:themeColor="text1"/>
                <w:sz w:val="16"/>
                <w:szCs w:val="16"/>
                <w:lang w:eastAsia="ru-RU"/>
              </w:rPr>
              <w:t>µ»</w:t>
            </w:r>
            <w:proofErr w:type="spellStart"/>
            <w:r w:rsidRPr="003A3C19">
              <w:rPr>
                <w:rFonts w:ascii="Arial Armenian" w:hAnsi="Arial Armenian" w:cs="Arial Armenian"/>
                <w:color w:val="000000" w:themeColor="text1"/>
                <w:sz w:val="16"/>
                <w:szCs w:val="16"/>
                <w:lang w:eastAsia="ru-RU"/>
              </w:rPr>
              <w:t>ïáÝá</w:t>
            </w:r>
            <w:r w:rsidRPr="003A3C19">
              <w:rPr>
                <w:rFonts w:ascii="Arial Armenian" w:hAnsi="Arial Armenian" w:cs="Arial"/>
                <w:color w:val="000000" w:themeColor="text1"/>
                <w:sz w:val="16"/>
                <w:szCs w:val="16"/>
                <w:lang w:eastAsia="ru-RU"/>
              </w:rPr>
              <w:t>í</w:t>
            </w:r>
            <w:proofErr w:type="spellEnd"/>
          </w:p>
        </w:tc>
        <w:tc>
          <w:tcPr>
            <w:tcW w:w="590" w:type="dxa"/>
            <w:vMerge w:val="restart"/>
            <w:shd w:val="clear" w:color="000000" w:fill="FFFFFF"/>
            <w:vAlign w:val="center"/>
            <w:hideMark/>
          </w:tcPr>
          <w:p w14:paraId="4612ADF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5A8D24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3,85</w:t>
            </w:r>
          </w:p>
        </w:tc>
        <w:tc>
          <w:tcPr>
            <w:tcW w:w="894" w:type="dxa"/>
            <w:vMerge w:val="restart"/>
            <w:shd w:val="clear" w:color="000000" w:fill="FFFFFF"/>
            <w:noWrap/>
            <w:vAlign w:val="center"/>
            <w:hideMark/>
          </w:tcPr>
          <w:p w14:paraId="489860D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56,11</w:t>
            </w:r>
          </w:p>
        </w:tc>
        <w:tc>
          <w:tcPr>
            <w:tcW w:w="1007" w:type="dxa"/>
            <w:vMerge w:val="restart"/>
            <w:shd w:val="clear" w:color="000000" w:fill="FFFFFF"/>
            <w:noWrap/>
            <w:vAlign w:val="center"/>
            <w:hideMark/>
          </w:tcPr>
          <w:p w14:paraId="18C8BB0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216,03</w:t>
            </w:r>
          </w:p>
        </w:tc>
      </w:tr>
      <w:tr w:rsidR="00782E4C" w:rsidRPr="003A3C19" w14:paraId="110966FF" w14:textId="77777777" w:rsidTr="00782E4C">
        <w:trPr>
          <w:trHeight w:val="507"/>
          <w:jc w:val="center"/>
        </w:trPr>
        <w:tc>
          <w:tcPr>
            <w:tcW w:w="448" w:type="dxa"/>
            <w:vMerge/>
            <w:vAlign w:val="center"/>
            <w:hideMark/>
          </w:tcPr>
          <w:p w14:paraId="503D606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DA8E5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37B35A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C622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436E77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959B1D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3B50A46" w14:textId="77777777" w:rsidTr="00782E4C">
        <w:trPr>
          <w:trHeight w:val="507"/>
          <w:jc w:val="center"/>
        </w:trPr>
        <w:tc>
          <w:tcPr>
            <w:tcW w:w="448" w:type="dxa"/>
            <w:vMerge/>
            <w:vAlign w:val="center"/>
            <w:hideMark/>
          </w:tcPr>
          <w:p w14:paraId="30C0F3D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557699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57A30E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BB1E09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202955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280E3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BC471D7" w14:textId="77777777" w:rsidTr="00782E4C">
        <w:trPr>
          <w:trHeight w:val="507"/>
          <w:jc w:val="center"/>
        </w:trPr>
        <w:tc>
          <w:tcPr>
            <w:tcW w:w="448" w:type="dxa"/>
            <w:vMerge/>
            <w:vAlign w:val="center"/>
            <w:hideMark/>
          </w:tcPr>
          <w:p w14:paraId="6357FA2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1251C3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7B72BB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915C46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31BAB7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78D88C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EB03AC0" w14:textId="77777777" w:rsidTr="00782E4C">
        <w:trPr>
          <w:trHeight w:val="507"/>
          <w:jc w:val="center"/>
        </w:trPr>
        <w:tc>
          <w:tcPr>
            <w:tcW w:w="448" w:type="dxa"/>
            <w:vMerge w:val="restart"/>
            <w:shd w:val="clear" w:color="000000" w:fill="FFFFFF"/>
            <w:noWrap/>
            <w:vAlign w:val="center"/>
            <w:hideMark/>
          </w:tcPr>
          <w:p w14:paraId="5A50062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4B08866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III Ï³ñ·Ç ·</w:t>
            </w:r>
            <w:proofErr w:type="spellStart"/>
            <w:r w:rsidRPr="003A3C19">
              <w:rPr>
                <w:rFonts w:ascii="Arial Armenian" w:hAnsi="Arial Armenian" w:cs="Arial"/>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Ùß³ÏáõÙ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մալուխի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ծածկման</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աշխատանքներ</w:t>
            </w:r>
            <w:proofErr w:type="spellEnd"/>
            <w:r w:rsidRPr="003A3C19">
              <w:rPr>
                <w:rFonts w:ascii="Arial Armenian" w:hAnsi="Arial Armenian" w:cs="Arial"/>
                <w:color w:val="000000" w:themeColor="text1"/>
                <w:sz w:val="16"/>
                <w:szCs w:val="16"/>
                <w:lang w:eastAsia="ru-RU"/>
              </w:rPr>
              <w:t>/</w:t>
            </w:r>
          </w:p>
        </w:tc>
        <w:tc>
          <w:tcPr>
            <w:tcW w:w="590" w:type="dxa"/>
            <w:vMerge w:val="restart"/>
            <w:shd w:val="clear" w:color="000000" w:fill="FFFFFF"/>
            <w:vAlign w:val="center"/>
            <w:hideMark/>
          </w:tcPr>
          <w:p w14:paraId="2118991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47B5333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37,50</w:t>
            </w:r>
          </w:p>
        </w:tc>
        <w:tc>
          <w:tcPr>
            <w:tcW w:w="894" w:type="dxa"/>
            <w:vMerge w:val="restart"/>
            <w:shd w:val="clear" w:color="000000" w:fill="FFFFFF"/>
            <w:noWrap/>
            <w:vAlign w:val="center"/>
            <w:hideMark/>
          </w:tcPr>
          <w:p w14:paraId="0D7A7922"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3,31</w:t>
            </w:r>
          </w:p>
        </w:tc>
        <w:tc>
          <w:tcPr>
            <w:tcW w:w="1007" w:type="dxa"/>
            <w:vMerge w:val="restart"/>
            <w:shd w:val="clear" w:color="000000" w:fill="FFFFFF"/>
            <w:noWrap/>
            <w:vAlign w:val="center"/>
            <w:hideMark/>
          </w:tcPr>
          <w:p w14:paraId="2E85D10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124,22</w:t>
            </w:r>
          </w:p>
        </w:tc>
      </w:tr>
      <w:tr w:rsidR="00782E4C" w:rsidRPr="003A3C19" w14:paraId="4EF1CE15" w14:textId="77777777" w:rsidTr="00782E4C">
        <w:trPr>
          <w:trHeight w:val="507"/>
          <w:jc w:val="center"/>
        </w:trPr>
        <w:tc>
          <w:tcPr>
            <w:tcW w:w="448" w:type="dxa"/>
            <w:vMerge/>
            <w:vAlign w:val="center"/>
            <w:hideMark/>
          </w:tcPr>
          <w:p w14:paraId="29CACF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48F4B8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851BF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32B9D1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B353E4F"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4A4523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136BC9D" w14:textId="77777777" w:rsidTr="00782E4C">
        <w:trPr>
          <w:trHeight w:val="507"/>
          <w:jc w:val="center"/>
        </w:trPr>
        <w:tc>
          <w:tcPr>
            <w:tcW w:w="448" w:type="dxa"/>
            <w:vMerge/>
            <w:vAlign w:val="center"/>
            <w:hideMark/>
          </w:tcPr>
          <w:p w14:paraId="2D7BE2E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4BBB71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06CCA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8A23B3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2C774B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D57D5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EA5E108" w14:textId="77777777" w:rsidTr="00782E4C">
        <w:trPr>
          <w:trHeight w:val="507"/>
          <w:jc w:val="center"/>
        </w:trPr>
        <w:tc>
          <w:tcPr>
            <w:tcW w:w="448" w:type="dxa"/>
            <w:vMerge/>
            <w:vAlign w:val="center"/>
            <w:hideMark/>
          </w:tcPr>
          <w:p w14:paraId="3BEEA1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CB5F2B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B2CC95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035FD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23DB17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3CEC69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EC5E4A8" w14:textId="77777777" w:rsidTr="00782E4C">
        <w:trPr>
          <w:trHeight w:val="507"/>
          <w:jc w:val="center"/>
        </w:trPr>
        <w:tc>
          <w:tcPr>
            <w:tcW w:w="448" w:type="dxa"/>
            <w:vMerge w:val="restart"/>
            <w:shd w:val="clear" w:color="000000" w:fill="FFFFFF"/>
            <w:noWrap/>
            <w:vAlign w:val="center"/>
            <w:hideMark/>
          </w:tcPr>
          <w:p w14:paraId="2CB6B6A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7889770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²ÝÏáÕÝ³ÏÇ å³ïñ³ëïáõÙ</w:t>
            </w:r>
          </w:p>
        </w:tc>
        <w:tc>
          <w:tcPr>
            <w:tcW w:w="590" w:type="dxa"/>
            <w:vMerge w:val="restart"/>
            <w:shd w:val="clear" w:color="000000" w:fill="FFFFFF"/>
            <w:vAlign w:val="center"/>
            <w:hideMark/>
          </w:tcPr>
          <w:p w14:paraId="4CA87CB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76C580C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50,00</w:t>
            </w:r>
          </w:p>
        </w:tc>
        <w:tc>
          <w:tcPr>
            <w:tcW w:w="894" w:type="dxa"/>
            <w:vMerge w:val="restart"/>
            <w:shd w:val="clear" w:color="000000" w:fill="FFFFFF"/>
            <w:noWrap/>
            <w:vAlign w:val="center"/>
            <w:hideMark/>
          </w:tcPr>
          <w:p w14:paraId="11EA154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0,34</w:t>
            </w:r>
          </w:p>
        </w:tc>
        <w:tc>
          <w:tcPr>
            <w:tcW w:w="1007" w:type="dxa"/>
            <w:vMerge w:val="restart"/>
            <w:shd w:val="clear" w:color="000000" w:fill="FFFFFF"/>
            <w:noWrap/>
            <w:vAlign w:val="center"/>
            <w:hideMark/>
          </w:tcPr>
          <w:p w14:paraId="5C3F2D9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17,25</w:t>
            </w:r>
          </w:p>
        </w:tc>
      </w:tr>
      <w:tr w:rsidR="00782E4C" w:rsidRPr="003A3C19" w14:paraId="48E182C7" w14:textId="77777777" w:rsidTr="00782E4C">
        <w:trPr>
          <w:trHeight w:val="507"/>
          <w:jc w:val="center"/>
        </w:trPr>
        <w:tc>
          <w:tcPr>
            <w:tcW w:w="448" w:type="dxa"/>
            <w:vMerge/>
            <w:vAlign w:val="center"/>
            <w:hideMark/>
          </w:tcPr>
          <w:p w14:paraId="08E1EE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E7C0D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81AA0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090F82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8D152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3719EA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E8E487D" w14:textId="77777777" w:rsidTr="00782E4C">
        <w:trPr>
          <w:trHeight w:val="507"/>
          <w:jc w:val="center"/>
        </w:trPr>
        <w:tc>
          <w:tcPr>
            <w:tcW w:w="448" w:type="dxa"/>
            <w:vMerge/>
            <w:vAlign w:val="center"/>
            <w:hideMark/>
          </w:tcPr>
          <w:p w14:paraId="0E62F90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5F7D7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01094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0B3D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53DDF7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1B1D6E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5212A77" w14:textId="77777777" w:rsidTr="00782E4C">
        <w:trPr>
          <w:trHeight w:val="507"/>
          <w:jc w:val="center"/>
        </w:trPr>
        <w:tc>
          <w:tcPr>
            <w:tcW w:w="448" w:type="dxa"/>
            <w:vMerge/>
            <w:vAlign w:val="center"/>
            <w:hideMark/>
          </w:tcPr>
          <w:p w14:paraId="737FC4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7AE64D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8602B2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C64723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47DF21C"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EBDDF0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7B87061" w14:textId="77777777" w:rsidTr="00782E4C">
        <w:trPr>
          <w:trHeight w:val="507"/>
          <w:jc w:val="center"/>
        </w:trPr>
        <w:tc>
          <w:tcPr>
            <w:tcW w:w="448" w:type="dxa"/>
            <w:vMerge w:val="restart"/>
            <w:shd w:val="clear" w:color="000000" w:fill="FFFFFF"/>
            <w:noWrap/>
            <w:vAlign w:val="center"/>
            <w:hideMark/>
          </w:tcPr>
          <w:p w14:paraId="0466EFC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w:t>
            </w:r>
          </w:p>
        </w:tc>
        <w:tc>
          <w:tcPr>
            <w:tcW w:w="5961" w:type="dxa"/>
            <w:vMerge w:val="restart"/>
            <w:shd w:val="clear" w:color="000000" w:fill="FFFFFF"/>
            <w:vAlign w:val="center"/>
            <w:hideMark/>
          </w:tcPr>
          <w:p w14:paraId="7C0A336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²í³½ /</w:t>
            </w:r>
            <w:proofErr w:type="spellStart"/>
            <w:r w:rsidRPr="003A3C19">
              <w:rPr>
                <w:rFonts w:ascii="Arial Armenian" w:hAnsi="Arial Armenian" w:cs="Arial"/>
                <w:color w:val="000000" w:themeColor="text1"/>
                <w:sz w:val="16"/>
                <w:szCs w:val="16"/>
                <w:lang w:eastAsia="ru-RU"/>
              </w:rPr>
              <w:t>ëïáñÇÝ</w:t>
            </w:r>
            <w:proofErr w:type="spellEnd"/>
            <w:r w:rsidRPr="003A3C19">
              <w:rPr>
                <w:rFonts w:ascii="Arial Armenian" w:hAnsi="Arial Armenian" w:cs="Arial"/>
                <w:color w:val="000000" w:themeColor="text1"/>
                <w:sz w:val="16"/>
                <w:szCs w:val="16"/>
                <w:lang w:eastAsia="ru-RU"/>
              </w:rPr>
              <w:t xml:space="preserve"> ¨ </w:t>
            </w:r>
            <w:proofErr w:type="spellStart"/>
            <w:r w:rsidRPr="003A3C19">
              <w:rPr>
                <w:rFonts w:ascii="Arial Armenian" w:hAnsi="Arial Armenian" w:cs="Arial"/>
                <w:color w:val="000000" w:themeColor="text1"/>
                <w:sz w:val="16"/>
                <w:szCs w:val="16"/>
                <w:lang w:eastAsia="ru-RU"/>
              </w:rPr>
              <w:t>í»ñÇÝ</w:t>
            </w:r>
            <w:proofErr w:type="spellEnd"/>
            <w:r w:rsidRPr="003A3C19">
              <w:rPr>
                <w:rFonts w:ascii="Arial Armenian" w:hAnsi="Arial Armenian" w:cs="Arial"/>
                <w:color w:val="000000" w:themeColor="text1"/>
                <w:sz w:val="16"/>
                <w:szCs w:val="16"/>
                <w:lang w:eastAsia="ru-RU"/>
              </w:rPr>
              <w:t xml:space="preserve"> å³ßïå³ÝÇã </w:t>
            </w:r>
            <w:proofErr w:type="spellStart"/>
            <w:r w:rsidRPr="003A3C19">
              <w:rPr>
                <w:rFonts w:ascii="Arial Armenian" w:hAnsi="Arial Armenian" w:cs="Arial"/>
                <w:color w:val="000000" w:themeColor="text1"/>
                <w:sz w:val="16"/>
                <w:szCs w:val="16"/>
                <w:lang w:eastAsia="ru-RU"/>
              </w:rPr>
              <w:t>ß»ñï</w:t>
            </w:r>
            <w:proofErr w:type="spellEnd"/>
            <w:r w:rsidRPr="003A3C19">
              <w:rPr>
                <w:rFonts w:ascii="Arial Armenian" w:hAnsi="Arial Armenian" w:cs="Arial"/>
                <w:color w:val="000000" w:themeColor="text1"/>
                <w:sz w:val="16"/>
                <w:szCs w:val="16"/>
                <w:lang w:eastAsia="ru-RU"/>
              </w:rPr>
              <w:t xml:space="preserve"> 10ëÙ Ñ³ëï.,</w:t>
            </w:r>
          </w:p>
        </w:tc>
        <w:tc>
          <w:tcPr>
            <w:tcW w:w="590" w:type="dxa"/>
            <w:vMerge w:val="restart"/>
            <w:shd w:val="clear" w:color="000000" w:fill="FFFFFF"/>
            <w:vAlign w:val="center"/>
            <w:hideMark/>
          </w:tcPr>
          <w:p w14:paraId="2E6315DE"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2A4AAD8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4,31</w:t>
            </w:r>
          </w:p>
        </w:tc>
        <w:tc>
          <w:tcPr>
            <w:tcW w:w="894" w:type="dxa"/>
            <w:vMerge w:val="restart"/>
            <w:shd w:val="clear" w:color="000000" w:fill="FFFFFF"/>
            <w:noWrap/>
            <w:vAlign w:val="center"/>
            <w:hideMark/>
          </w:tcPr>
          <w:p w14:paraId="0DEF0F2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5,91</w:t>
            </w:r>
          </w:p>
        </w:tc>
        <w:tc>
          <w:tcPr>
            <w:tcW w:w="1007" w:type="dxa"/>
            <w:vMerge w:val="restart"/>
            <w:shd w:val="clear" w:color="000000" w:fill="FFFFFF"/>
            <w:noWrap/>
            <w:vAlign w:val="center"/>
            <w:hideMark/>
          </w:tcPr>
          <w:p w14:paraId="2723E94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25,45</w:t>
            </w:r>
          </w:p>
        </w:tc>
      </w:tr>
      <w:tr w:rsidR="00782E4C" w:rsidRPr="003A3C19" w14:paraId="79705AE8" w14:textId="77777777" w:rsidTr="00782E4C">
        <w:trPr>
          <w:trHeight w:val="507"/>
          <w:jc w:val="center"/>
        </w:trPr>
        <w:tc>
          <w:tcPr>
            <w:tcW w:w="448" w:type="dxa"/>
            <w:vMerge/>
            <w:vAlign w:val="center"/>
            <w:hideMark/>
          </w:tcPr>
          <w:p w14:paraId="69BC063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D464E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D32266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7F7583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6FF1A6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3A5C48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D5281E0" w14:textId="77777777" w:rsidTr="00782E4C">
        <w:trPr>
          <w:trHeight w:val="507"/>
          <w:jc w:val="center"/>
        </w:trPr>
        <w:tc>
          <w:tcPr>
            <w:tcW w:w="448" w:type="dxa"/>
            <w:vMerge/>
            <w:vAlign w:val="center"/>
            <w:hideMark/>
          </w:tcPr>
          <w:p w14:paraId="665C72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3A1EB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5DCF3C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880A5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A48F7D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C596A5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F5BCDDC" w14:textId="77777777" w:rsidTr="00782E4C">
        <w:trPr>
          <w:trHeight w:val="507"/>
          <w:jc w:val="center"/>
        </w:trPr>
        <w:tc>
          <w:tcPr>
            <w:tcW w:w="448" w:type="dxa"/>
            <w:vMerge/>
            <w:vAlign w:val="center"/>
            <w:hideMark/>
          </w:tcPr>
          <w:p w14:paraId="514D2D2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8CA865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C90888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D283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A0AB06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71DDAB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19E30AF" w14:textId="77777777" w:rsidTr="00782E4C">
        <w:trPr>
          <w:trHeight w:val="507"/>
          <w:jc w:val="center"/>
        </w:trPr>
        <w:tc>
          <w:tcPr>
            <w:tcW w:w="448" w:type="dxa"/>
            <w:vMerge w:val="restart"/>
            <w:shd w:val="clear" w:color="000000" w:fill="FFFFFF"/>
            <w:noWrap/>
            <w:vAlign w:val="center"/>
            <w:hideMark/>
          </w:tcPr>
          <w:p w14:paraId="6FF539A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w:t>
            </w:r>
          </w:p>
        </w:tc>
        <w:tc>
          <w:tcPr>
            <w:tcW w:w="5961" w:type="dxa"/>
            <w:vMerge w:val="restart"/>
            <w:shd w:val="clear" w:color="000000" w:fill="FFFFFF"/>
            <w:vAlign w:val="center"/>
            <w:hideMark/>
          </w:tcPr>
          <w:p w14:paraId="2DB28A0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ä³ßïå³ÝÇã /½·áõß³óÝáÕ/ Å³å³í»ÝÇ ï»Õ³¹ñáõÙ 300ÙÙ É³ÛÝùáí</w:t>
            </w:r>
          </w:p>
        </w:tc>
        <w:tc>
          <w:tcPr>
            <w:tcW w:w="590" w:type="dxa"/>
            <w:vMerge w:val="restart"/>
            <w:shd w:val="clear" w:color="000000" w:fill="FFFFFF"/>
            <w:vAlign w:val="center"/>
            <w:hideMark/>
          </w:tcPr>
          <w:p w14:paraId="3564E80F"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lang w:eastAsia="ru-RU"/>
              </w:rPr>
              <w:br/>
            </w:r>
            <w:proofErr w:type="spellStart"/>
            <w:r w:rsidRPr="003A3C19">
              <w:rPr>
                <w:rFonts w:ascii="Calibri" w:hAnsi="Calibri" w:cs="Calibri"/>
                <w:color w:val="000000" w:themeColor="text1"/>
                <w:sz w:val="16"/>
                <w:szCs w:val="16"/>
                <w:lang w:eastAsia="ru-RU"/>
              </w:rPr>
              <w:t>пм</w:t>
            </w:r>
            <w:proofErr w:type="spellEnd"/>
          </w:p>
        </w:tc>
        <w:tc>
          <w:tcPr>
            <w:tcW w:w="795" w:type="dxa"/>
            <w:vMerge w:val="restart"/>
            <w:shd w:val="clear" w:color="000000" w:fill="FFFFFF"/>
            <w:noWrap/>
            <w:vAlign w:val="center"/>
            <w:hideMark/>
          </w:tcPr>
          <w:p w14:paraId="7B275AE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50,00</w:t>
            </w:r>
          </w:p>
        </w:tc>
        <w:tc>
          <w:tcPr>
            <w:tcW w:w="894" w:type="dxa"/>
            <w:vMerge w:val="restart"/>
            <w:shd w:val="clear" w:color="000000" w:fill="FFFFFF"/>
            <w:noWrap/>
            <w:vAlign w:val="center"/>
            <w:hideMark/>
          </w:tcPr>
          <w:p w14:paraId="2FD7D08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0,44</w:t>
            </w:r>
          </w:p>
        </w:tc>
        <w:tc>
          <w:tcPr>
            <w:tcW w:w="1007" w:type="dxa"/>
            <w:vMerge w:val="restart"/>
            <w:shd w:val="clear" w:color="000000" w:fill="FFFFFF"/>
            <w:noWrap/>
            <w:vAlign w:val="center"/>
            <w:hideMark/>
          </w:tcPr>
          <w:p w14:paraId="05686959"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21,99</w:t>
            </w:r>
          </w:p>
        </w:tc>
      </w:tr>
      <w:tr w:rsidR="00782E4C" w:rsidRPr="003A3C19" w14:paraId="0CA85713" w14:textId="77777777" w:rsidTr="00782E4C">
        <w:trPr>
          <w:trHeight w:val="507"/>
          <w:jc w:val="center"/>
        </w:trPr>
        <w:tc>
          <w:tcPr>
            <w:tcW w:w="448" w:type="dxa"/>
            <w:vMerge/>
            <w:vAlign w:val="center"/>
            <w:hideMark/>
          </w:tcPr>
          <w:p w14:paraId="7CBE69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FE777A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DE6B2D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66896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568AB1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B782EC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D21BDB2" w14:textId="77777777" w:rsidTr="00782E4C">
        <w:trPr>
          <w:trHeight w:val="507"/>
          <w:jc w:val="center"/>
        </w:trPr>
        <w:tc>
          <w:tcPr>
            <w:tcW w:w="448" w:type="dxa"/>
            <w:vMerge/>
            <w:vAlign w:val="center"/>
            <w:hideMark/>
          </w:tcPr>
          <w:p w14:paraId="31213D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337E02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19EDD1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69543B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5323A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B8AF69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7649773" w14:textId="77777777" w:rsidTr="00782E4C">
        <w:trPr>
          <w:trHeight w:val="507"/>
          <w:jc w:val="center"/>
        </w:trPr>
        <w:tc>
          <w:tcPr>
            <w:tcW w:w="448" w:type="dxa"/>
            <w:vMerge/>
            <w:vAlign w:val="center"/>
            <w:hideMark/>
          </w:tcPr>
          <w:p w14:paraId="6276FE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A19CD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AF1393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32D4D5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BFC282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39DCA3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81BE881" w14:textId="77777777" w:rsidTr="00782E4C">
        <w:trPr>
          <w:trHeight w:val="507"/>
          <w:jc w:val="center"/>
        </w:trPr>
        <w:tc>
          <w:tcPr>
            <w:tcW w:w="448" w:type="dxa"/>
            <w:vMerge w:val="restart"/>
            <w:shd w:val="clear" w:color="000000" w:fill="FFFFFF"/>
            <w:noWrap/>
            <w:vAlign w:val="center"/>
            <w:hideMark/>
          </w:tcPr>
          <w:p w14:paraId="0912D1F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w:t>
            </w:r>
          </w:p>
        </w:tc>
        <w:tc>
          <w:tcPr>
            <w:tcW w:w="5961" w:type="dxa"/>
            <w:vMerge w:val="restart"/>
            <w:shd w:val="clear" w:color="000000" w:fill="FFFFFF"/>
            <w:vAlign w:val="center"/>
            <w:hideMark/>
          </w:tcPr>
          <w:p w14:paraId="320E03F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w:t>
            </w:r>
            <w:proofErr w:type="spellStart"/>
            <w:r w:rsidRPr="003A3C19">
              <w:rPr>
                <w:rFonts w:ascii="Arial Armenian" w:hAnsi="Arial Armenian" w:cs="Arial"/>
                <w:color w:val="000000" w:themeColor="text1"/>
                <w:sz w:val="16"/>
                <w:szCs w:val="16"/>
                <w:lang w:eastAsia="ru-RU"/>
              </w:rPr>
              <w:t>ñáõÝïÇ</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մեխանիզմով</w:t>
            </w:r>
            <w:proofErr w:type="spellEnd"/>
          </w:p>
        </w:tc>
        <w:tc>
          <w:tcPr>
            <w:tcW w:w="590" w:type="dxa"/>
            <w:vMerge w:val="restart"/>
            <w:shd w:val="clear" w:color="000000" w:fill="FFFFFF"/>
            <w:vAlign w:val="center"/>
            <w:hideMark/>
          </w:tcPr>
          <w:p w14:paraId="5EBAF1A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44D53BC1"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29,87</w:t>
            </w:r>
          </w:p>
        </w:tc>
        <w:tc>
          <w:tcPr>
            <w:tcW w:w="894" w:type="dxa"/>
            <w:vMerge w:val="restart"/>
            <w:shd w:val="clear" w:color="000000" w:fill="FFFFFF"/>
            <w:noWrap/>
            <w:vAlign w:val="center"/>
            <w:hideMark/>
          </w:tcPr>
          <w:p w14:paraId="43623BC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0,08</w:t>
            </w:r>
          </w:p>
        </w:tc>
        <w:tc>
          <w:tcPr>
            <w:tcW w:w="1007" w:type="dxa"/>
            <w:vMerge w:val="restart"/>
            <w:shd w:val="clear" w:color="000000" w:fill="FFFFFF"/>
            <w:noWrap/>
            <w:vAlign w:val="center"/>
            <w:hideMark/>
          </w:tcPr>
          <w:p w14:paraId="2A9BDA8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2,33</w:t>
            </w:r>
          </w:p>
        </w:tc>
      </w:tr>
      <w:tr w:rsidR="00782E4C" w:rsidRPr="003A3C19" w14:paraId="786D0F5A" w14:textId="77777777" w:rsidTr="00782E4C">
        <w:trPr>
          <w:trHeight w:val="507"/>
          <w:jc w:val="center"/>
        </w:trPr>
        <w:tc>
          <w:tcPr>
            <w:tcW w:w="448" w:type="dxa"/>
            <w:vMerge/>
            <w:vAlign w:val="center"/>
            <w:hideMark/>
          </w:tcPr>
          <w:p w14:paraId="21B366D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A7C447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C5BF36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E94C23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BEB294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79C0B5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7602FC2" w14:textId="77777777" w:rsidTr="00782E4C">
        <w:trPr>
          <w:trHeight w:val="507"/>
          <w:jc w:val="center"/>
        </w:trPr>
        <w:tc>
          <w:tcPr>
            <w:tcW w:w="448" w:type="dxa"/>
            <w:vMerge/>
            <w:vAlign w:val="center"/>
            <w:hideMark/>
          </w:tcPr>
          <w:p w14:paraId="0AF2F9B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662AB7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257A5E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783796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9D6893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65AE06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2176B19" w14:textId="77777777" w:rsidTr="00782E4C">
        <w:trPr>
          <w:trHeight w:val="276"/>
          <w:jc w:val="center"/>
        </w:trPr>
        <w:tc>
          <w:tcPr>
            <w:tcW w:w="448" w:type="dxa"/>
            <w:vMerge/>
            <w:vAlign w:val="center"/>
            <w:hideMark/>
          </w:tcPr>
          <w:p w14:paraId="6014D2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9E2652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D5049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C25C7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05CEEE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8460AC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420BF56" w14:textId="77777777" w:rsidTr="00782E4C">
        <w:trPr>
          <w:trHeight w:val="507"/>
          <w:jc w:val="center"/>
        </w:trPr>
        <w:tc>
          <w:tcPr>
            <w:tcW w:w="448" w:type="dxa"/>
            <w:vMerge w:val="restart"/>
            <w:shd w:val="clear" w:color="000000" w:fill="FFFFFF"/>
            <w:noWrap/>
            <w:vAlign w:val="center"/>
            <w:hideMark/>
          </w:tcPr>
          <w:p w14:paraId="177487E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7</w:t>
            </w:r>
          </w:p>
        </w:tc>
        <w:tc>
          <w:tcPr>
            <w:tcW w:w="5961" w:type="dxa"/>
            <w:vMerge w:val="restart"/>
            <w:shd w:val="clear" w:color="000000" w:fill="FFFFFF"/>
            <w:vAlign w:val="center"/>
            <w:hideMark/>
          </w:tcPr>
          <w:p w14:paraId="6C8DAED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´Ý³ÑáÕÇ »</w:t>
            </w:r>
            <w:proofErr w:type="spellStart"/>
            <w:r w:rsidRPr="003A3C19">
              <w:rPr>
                <w:rFonts w:ascii="Arial Armenian" w:hAnsi="Arial Armenian" w:cs="Arial"/>
                <w:color w:val="000000" w:themeColor="text1"/>
                <w:sz w:val="16"/>
                <w:szCs w:val="16"/>
                <w:lang w:eastAsia="ru-RU"/>
              </w:rPr>
              <w:t>ïÉÇóù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ïá÷³ÝáõÙáí</w:t>
            </w:r>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127A0BE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type="page"/>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6F26AE8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33,19</w:t>
            </w:r>
          </w:p>
        </w:tc>
        <w:tc>
          <w:tcPr>
            <w:tcW w:w="894" w:type="dxa"/>
            <w:vMerge w:val="restart"/>
            <w:shd w:val="clear" w:color="000000" w:fill="FFFFFF"/>
            <w:noWrap/>
            <w:vAlign w:val="center"/>
            <w:hideMark/>
          </w:tcPr>
          <w:p w14:paraId="3A031BB5"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1,69</w:t>
            </w:r>
          </w:p>
        </w:tc>
        <w:tc>
          <w:tcPr>
            <w:tcW w:w="1007" w:type="dxa"/>
            <w:vMerge w:val="restart"/>
            <w:shd w:val="clear" w:color="000000" w:fill="FFFFFF"/>
            <w:noWrap/>
            <w:vAlign w:val="center"/>
            <w:hideMark/>
          </w:tcPr>
          <w:p w14:paraId="244AC97E"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56,17</w:t>
            </w:r>
          </w:p>
        </w:tc>
      </w:tr>
      <w:tr w:rsidR="00782E4C" w:rsidRPr="003A3C19" w14:paraId="2385F198" w14:textId="77777777" w:rsidTr="00782E4C">
        <w:trPr>
          <w:trHeight w:val="507"/>
          <w:jc w:val="center"/>
        </w:trPr>
        <w:tc>
          <w:tcPr>
            <w:tcW w:w="448" w:type="dxa"/>
            <w:vMerge/>
            <w:vAlign w:val="center"/>
            <w:hideMark/>
          </w:tcPr>
          <w:p w14:paraId="57593AE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535A90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6A1533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6026C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60D20F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0B5A4F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2E04C05" w14:textId="77777777" w:rsidTr="00782E4C">
        <w:trPr>
          <w:trHeight w:val="507"/>
          <w:jc w:val="center"/>
        </w:trPr>
        <w:tc>
          <w:tcPr>
            <w:tcW w:w="448" w:type="dxa"/>
            <w:vMerge/>
            <w:vAlign w:val="center"/>
            <w:hideMark/>
          </w:tcPr>
          <w:p w14:paraId="64921C9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460054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2B6692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AEBDAA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52FECF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AA2CEB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AEAF7E7" w14:textId="77777777" w:rsidTr="00782E4C">
        <w:trPr>
          <w:trHeight w:val="276"/>
          <w:jc w:val="center"/>
        </w:trPr>
        <w:tc>
          <w:tcPr>
            <w:tcW w:w="448" w:type="dxa"/>
            <w:vMerge/>
            <w:vAlign w:val="center"/>
            <w:hideMark/>
          </w:tcPr>
          <w:p w14:paraId="11D12EF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1046B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191E5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51EA5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3CCD50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414BED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21203BD" w14:textId="77777777" w:rsidTr="00782E4C">
        <w:trPr>
          <w:trHeight w:val="507"/>
          <w:jc w:val="center"/>
        </w:trPr>
        <w:tc>
          <w:tcPr>
            <w:tcW w:w="448" w:type="dxa"/>
            <w:vMerge w:val="restart"/>
            <w:shd w:val="clear" w:color="000000" w:fill="FFFFFF"/>
            <w:noWrap/>
            <w:vAlign w:val="center"/>
            <w:hideMark/>
          </w:tcPr>
          <w:p w14:paraId="03354E09"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8</w:t>
            </w:r>
          </w:p>
        </w:tc>
        <w:tc>
          <w:tcPr>
            <w:tcW w:w="5961" w:type="dxa"/>
            <w:vMerge w:val="restart"/>
            <w:shd w:val="clear" w:color="000000" w:fill="FFFFFF"/>
            <w:vAlign w:val="center"/>
            <w:hideMark/>
          </w:tcPr>
          <w:p w14:paraId="2EFF5F1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 xml:space="preserve">ÞÇÝ. ³ÕµÇ ¨ ³í»Éáñ¹ µÝ³ÑáÕÇ µ³ñÓáõÙ ÇÝùÝ³Ã³÷ Ù»ù»Ý³Ý»ñÇ íñ³ »õ ï»Õ³÷áËáõÙ </w:t>
            </w:r>
            <w:proofErr w:type="spellStart"/>
            <w:r w:rsidRPr="003A3C19">
              <w:rPr>
                <w:rFonts w:ascii="Arial Armenian" w:hAnsi="Arial Armenian" w:cs="Arial"/>
                <w:color w:val="000000" w:themeColor="text1"/>
                <w:sz w:val="16"/>
                <w:szCs w:val="16"/>
                <w:lang w:eastAsia="ru-RU"/>
              </w:rPr>
              <w:t>ÙÇÝã</w:t>
            </w:r>
            <w:proofErr w:type="spellEnd"/>
            <w:r w:rsidRPr="003A3C19">
              <w:rPr>
                <w:rFonts w:ascii="Arial Armenian" w:hAnsi="Arial Armenian" w:cs="Arial"/>
                <w:color w:val="000000" w:themeColor="text1"/>
                <w:sz w:val="16"/>
                <w:szCs w:val="16"/>
                <w:lang w:eastAsia="ru-RU"/>
              </w:rPr>
              <w:t>¨ 13ÏÙ</w:t>
            </w:r>
          </w:p>
        </w:tc>
        <w:tc>
          <w:tcPr>
            <w:tcW w:w="590" w:type="dxa"/>
            <w:vMerge w:val="restart"/>
            <w:shd w:val="clear" w:color="000000" w:fill="FFFFFF"/>
            <w:vAlign w:val="center"/>
            <w:hideMark/>
          </w:tcPr>
          <w:p w14:paraId="15EF316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1446EA34"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6,81</w:t>
            </w:r>
          </w:p>
        </w:tc>
        <w:tc>
          <w:tcPr>
            <w:tcW w:w="894" w:type="dxa"/>
            <w:vMerge w:val="restart"/>
            <w:shd w:val="clear" w:color="000000" w:fill="FFFFFF"/>
            <w:noWrap/>
            <w:vAlign w:val="center"/>
            <w:hideMark/>
          </w:tcPr>
          <w:p w14:paraId="7F937FB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4,64</w:t>
            </w:r>
          </w:p>
        </w:tc>
        <w:tc>
          <w:tcPr>
            <w:tcW w:w="1007" w:type="dxa"/>
            <w:vMerge w:val="restart"/>
            <w:shd w:val="clear" w:color="000000" w:fill="FFFFFF"/>
            <w:noWrap/>
            <w:vAlign w:val="center"/>
            <w:hideMark/>
          </w:tcPr>
          <w:p w14:paraId="589688FC"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31,59</w:t>
            </w:r>
          </w:p>
        </w:tc>
      </w:tr>
      <w:tr w:rsidR="00782E4C" w:rsidRPr="003A3C19" w14:paraId="4E3B4F38" w14:textId="77777777" w:rsidTr="00782E4C">
        <w:trPr>
          <w:trHeight w:val="507"/>
          <w:jc w:val="center"/>
        </w:trPr>
        <w:tc>
          <w:tcPr>
            <w:tcW w:w="448" w:type="dxa"/>
            <w:vMerge/>
            <w:vAlign w:val="center"/>
            <w:hideMark/>
          </w:tcPr>
          <w:p w14:paraId="28263B7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DC4C50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0C6CA1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4543076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77FE5B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09C7B8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2F343AC" w14:textId="77777777" w:rsidTr="00782E4C">
        <w:trPr>
          <w:trHeight w:val="507"/>
          <w:jc w:val="center"/>
        </w:trPr>
        <w:tc>
          <w:tcPr>
            <w:tcW w:w="448" w:type="dxa"/>
            <w:vMerge/>
            <w:vAlign w:val="center"/>
            <w:hideMark/>
          </w:tcPr>
          <w:p w14:paraId="545AF0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FBB2B8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0A82D34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7F146A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E3157E7"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260618D4"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08CB5CD" w14:textId="77777777" w:rsidTr="00782E4C">
        <w:trPr>
          <w:trHeight w:val="276"/>
          <w:jc w:val="center"/>
        </w:trPr>
        <w:tc>
          <w:tcPr>
            <w:tcW w:w="448" w:type="dxa"/>
            <w:vMerge/>
            <w:vAlign w:val="center"/>
            <w:hideMark/>
          </w:tcPr>
          <w:p w14:paraId="5978025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BFE89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1EF9D1F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0F8F60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A0349B4"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B2F4C3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402BA15" w14:textId="77777777" w:rsidTr="00782E4C">
        <w:trPr>
          <w:trHeight w:val="507"/>
          <w:jc w:val="center"/>
        </w:trPr>
        <w:tc>
          <w:tcPr>
            <w:tcW w:w="448" w:type="dxa"/>
            <w:vMerge w:val="restart"/>
            <w:shd w:val="clear" w:color="000000" w:fill="FFFFFF"/>
            <w:noWrap/>
            <w:vAlign w:val="center"/>
            <w:hideMark/>
          </w:tcPr>
          <w:p w14:paraId="212733B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9</w:t>
            </w:r>
          </w:p>
        </w:tc>
        <w:tc>
          <w:tcPr>
            <w:tcW w:w="5961" w:type="dxa"/>
            <w:vMerge w:val="restart"/>
            <w:shd w:val="clear" w:color="000000" w:fill="FFFFFF"/>
            <w:vAlign w:val="center"/>
            <w:hideMark/>
          </w:tcPr>
          <w:p w14:paraId="77F6EC4F"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 xml:space="preserve">2-րդ </w:t>
            </w:r>
            <w:proofErr w:type="spellStart"/>
            <w:r w:rsidRPr="003A3C19">
              <w:rPr>
                <w:rFonts w:ascii="Arial" w:hAnsi="Arial" w:cs="Arial"/>
                <w:color w:val="000000" w:themeColor="text1"/>
                <w:sz w:val="16"/>
                <w:szCs w:val="16"/>
                <w:lang w:eastAsia="ru-RU"/>
              </w:rPr>
              <w:t>կարգի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գրունտի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մշակում</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էքսկավատրով</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բարձելով</w:t>
            </w:r>
            <w:proofErr w:type="spellEnd"/>
            <w:r w:rsidRPr="003A3C19">
              <w:rPr>
                <w:rFonts w:ascii="Arial" w:hAnsi="Arial" w:cs="Arial"/>
                <w:color w:val="000000" w:themeColor="text1"/>
                <w:sz w:val="16"/>
                <w:szCs w:val="16"/>
                <w:lang w:eastAsia="ru-RU"/>
              </w:rPr>
              <w:t xml:space="preserve"> ա/</w:t>
            </w:r>
            <w:proofErr w:type="spellStart"/>
            <w:r w:rsidRPr="003A3C19">
              <w:rPr>
                <w:rFonts w:ascii="Arial" w:hAnsi="Arial" w:cs="Arial"/>
                <w:color w:val="000000" w:themeColor="text1"/>
                <w:sz w:val="16"/>
                <w:szCs w:val="16"/>
                <w:lang w:eastAsia="ru-RU"/>
              </w:rPr>
              <w:t>ինքնաթափերի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վրա</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հետ</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լիցքի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համար</w:t>
            </w:r>
            <w:proofErr w:type="spellEnd"/>
            <w:r w:rsidRPr="003A3C19">
              <w:rPr>
                <w:rFonts w:ascii="Arial" w:hAnsi="Arial" w:cs="Arial"/>
                <w:color w:val="000000" w:themeColor="text1"/>
                <w:sz w:val="16"/>
                <w:szCs w:val="16"/>
                <w:lang w:eastAsia="ru-RU"/>
              </w:rPr>
              <w:t>//</w:t>
            </w:r>
            <w:proofErr w:type="spellStart"/>
            <w:r w:rsidRPr="003A3C19">
              <w:rPr>
                <w:rFonts w:ascii="Arial" w:hAnsi="Arial" w:cs="Arial"/>
                <w:color w:val="000000" w:themeColor="text1"/>
                <w:sz w:val="16"/>
                <w:szCs w:val="16"/>
                <w:lang w:eastAsia="ru-RU"/>
              </w:rPr>
              <w:t>տարածքի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ուղղման</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համար</w:t>
            </w:r>
            <w:proofErr w:type="spellEnd"/>
            <w:r w:rsidRPr="003A3C19">
              <w:rPr>
                <w:rFonts w:ascii="Arial" w:hAnsi="Arial" w:cs="Arial"/>
                <w:color w:val="000000" w:themeColor="text1"/>
                <w:sz w:val="16"/>
                <w:szCs w:val="16"/>
                <w:lang w:eastAsia="ru-RU"/>
              </w:rPr>
              <w:t>/</w:t>
            </w:r>
          </w:p>
        </w:tc>
        <w:tc>
          <w:tcPr>
            <w:tcW w:w="590" w:type="dxa"/>
            <w:vMerge w:val="restart"/>
            <w:shd w:val="clear" w:color="000000" w:fill="FFFFFF"/>
            <w:vAlign w:val="center"/>
            <w:hideMark/>
          </w:tcPr>
          <w:p w14:paraId="56D478D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02C26AC"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185</w:t>
            </w:r>
          </w:p>
        </w:tc>
        <w:tc>
          <w:tcPr>
            <w:tcW w:w="894" w:type="dxa"/>
            <w:vMerge w:val="restart"/>
            <w:shd w:val="clear" w:color="000000" w:fill="FFFFFF"/>
            <w:noWrap/>
            <w:vAlign w:val="center"/>
            <w:hideMark/>
          </w:tcPr>
          <w:p w14:paraId="28D45D2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0,65</w:t>
            </w:r>
          </w:p>
        </w:tc>
        <w:tc>
          <w:tcPr>
            <w:tcW w:w="1007" w:type="dxa"/>
            <w:vMerge w:val="restart"/>
            <w:shd w:val="clear" w:color="000000" w:fill="FFFFFF"/>
            <w:noWrap/>
            <w:vAlign w:val="center"/>
            <w:hideMark/>
          </w:tcPr>
          <w:p w14:paraId="7606F57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121,10</w:t>
            </w:r>
          </w:p>
        </w:tc>
      </w:tr>
      <w:tr w:rsidR="00782E4C" w:rsidRPr="003A3C19" w14:paraId="0C5B1502" w14:textId="77777777" w:rsidTr="00782E4C">
        <w:trPr>
          <w:trHeight w:val="507"/>
          <w:jc w:val="center"/>
        </w:trPr>
        <w:tc>
          <w:tcPr>
            <w:tcW w:w="448" w:type="dxa"/>
            <w:vMerge/>
            <w:vAlign w:val="center"/>
            <w:hideMark/>
          </w:tcPr>
          <w:p w14:paraId="77A97CC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C251DF6"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76FB326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DCA1AB9"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6D6FFBC1"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19FF1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35D564B" w14:textId="77777777" w:rsidTr="00782E4C">
        <w:trPr>
          <w:trHeight w:val="507"/>
          <w:jc w:val="center"/>
        </w:trPr>
        <w:tc>
          <w:tcPr>
            <w:tcW w:w="448" w:type="dxa"/>
            <w:vMerge/>
            <w:vAlign w:val="center"/>
            <w:hideMark/>
          </w:tcPr>
          <w:p w14:paraId="1D419B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8F7A363"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4F44130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19A3249"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1387C5F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AC2EF2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16FAAF1" w14:textId="77777777" w:rsidTr="00782E4C">
        <w:trPr>
          <w:trHeight w:val="276"/>
          <w:jc w:val="center"/>
        </w:trPr>
        <w:tc>
          <w:tcPr>
            <w:tcW w:w="448" w:type="dxa"/>
            <w:vMerge/>
            <w:vAlign w:val="center"/>
            <w:hideMark/>
          </w:tcPr>
          <w:p w14:paraId="2EC42FF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7721EAE"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300FD94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B0F00A8"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3999300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4D383A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3902BA4" w14:textId="77777777" w:rsidTr="00782E4C">
        <w:trPr>
          <w:trHeight w:val="507"/>
          <w:jc w:val="center"/>
        </w:trPr>
        <w:tc>
          <w:tcPr>
            <w:tcW w:w="448" w:type="dxa"/>
            <w:vMerge w:val="restart"/>
            <w:shd w:val="clear" w:color="000000" w:fill="FFFFFF"/>
            <w:noWrap/>
            <w:vAlign w:val="center"/>
            <w:hideMark/>
          </w:tcPr>
          <w:p w14:paraId="33FD954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10</w:t>
            </w:r>
          </w:p>
        </w:tc>
        <w:tc>
          <w:tcPr>
            <w:tcW w:w="5961" w:type="dxa"/>
            <w:vMerge w:val="restart"/>
            <w:shd w:val="clear" w:color="000000" w:fill="FFFFFF"/>
            <w:vAlign w:val="center"/>
            <w:hideMark/>
          </w:tcPr>
          <w:p w14:paraId="22548157" w14:textId="77777777" w:rsidR="00782E4C" w:rsidRPr="003A3C19" w:rsidRDefault="00782E4C" w:rsidP="001B42B0">
            <w:pPr>
              <w:jc w:val="center"/>
              <w:rPr>
                <w:rFonts w:ascii="Arial" w:hAnsi="Arial" w:cs="Arial"/>
                <w:color w:val="000000" w:themeColor="text1"/>
                <w:sz w:val="16"/>
                <w:szCs w:val="16"/>
                <w:lang w:eastAsia="ru-RU"/>
              </w:rPr>
            </w:pPr>
            <w:proofErr w:type="spellStart"/>
            <w:r w:rsidRPr="003A3C19">
              <w:rPr>
                <w:rFonts w:ascii="Arial" w:hAnsi="Arial" w:cs="Arial"/>
                <w:color w:val="000000" w:themeColor="text1"/>
                <w:sz w:val="16"/>
                <w:szCs w:val="16"/>
                <w:lang w:eastAsia="ru-RU"/>
              </w:rPr>
              <w:t>Գրունտ</w:t>
            </w:r>
            <w:proofErr w:type="spellEnd"/>
          </w:p>
        </w:tc>
        <w:tc>
          <w:tcPr>
            <w:tcW w:w="590" w:type="dxa"/>
            <w:vMerge w:val="restart"/>
            <w:shd w:val="clear" w:color="000000" w:fill="FFFFFF"/>
            <w:vAlign w:val="center"/>
            <w:hideMark/>
          </w:tcPr>
          <w:p w14:paraId="1EF29C9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5C6E34F8"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185</w:t>
            </w:r>
          </w:p>
        </w:tc>
        <w:tc>
          <w:tcPr>
            <w:tcW w:w="894" w:type="dxa"/>
            <w:vMerge w:val="restart"/>
            <w:shd w:val="clear" w:color="000000" w:fill="FFFFFF"/>
            <w:noWrap/>
            <w:vAlign w:val="center"/>
            <w:hideMark/>
          </w:tcPr>
          <w:p w14:paraId="0AF2E3B4"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2,53</w:t>
            </w:r>
          </w:p>
        </w:tc>
        <w:tc>
          <w:tcPr>
            <w:tcW w:w="1007" w:type="dxa"/>
            <w:vMerge w:val="restart"/>
            <w:shd w:val="clear" w:color="000000" w:fill="FFFFFF"/>
            <w:noWrap/>
            <w:vAlign w:val="center"/>
            <w:hideMark/>
          </w:tcPr>
          <w:p w14:paraId="231624D8"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467,88</w:t>
            </w:r>
          </w:p>
        </w:tc>
      </w:tr>
      <w:tr w:rsidR="00782E4C" w:rsidRPr="003A3C19" w14:paraId="4E0D75FC" w14:textId="77777777" w:rsidTr="00782E4C">
        <w:trPr>
          <w:trHeight w:val="507"/>
          <w:jc w:val="center"/>
        </w:trPr>
        <w:tc>
          <w:tcPr>
            <w:tcW w:w="448" w:type="dxa"/>
            <w:vMerge/>
            <w:vAlign w:val="center"/>
            <w:hideMark/>
          </w:tcPr>
          <w:p w14:paraId="6CE6FCC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7B7192"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3EC0D8D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74A7743"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4ECDF4B2"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E3122B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6EEFC95" w14:textId="77777777" w:rsidTr="00782E4C">
        <w:trPr>
          <w:trHeight w:val="507"/>
          <w:jc w:val="center"/>
        </w:trPr>
        <w:tc>
          <w:tcPr>
            <w:tcW w:w="448" w:type="dxa"/>
            <w:vMerge/>
            <w:vAlign w:val="center"/>
            <w:hideMark/>
          </w:tcPr>
          <w:p w14:paraId="7574248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03AA4309"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35DA6AA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739DC2A"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21BFEEC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B3838FC"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BA4B425" w14:textId="77777777" w:rsidTr="00782E4C">
        <w:trPr>
          <w:trHeight w:val="276"/>
          <w:jc w:val="center"/>
        </w:trPr>
        <w:tc>
          <w:tcPr>
            <w:tcW w:w="448" w:type="dxa"/>
            <w:vMerge/>
            <w:vAlign w:val="center"/>
            <w:hideMark/>
          </w:tcPr>
          <w:p w14:paraId="695C9C3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0E2041C"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19C4720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563CF3"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276CECA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8C07DB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49E41FE" w14:textId="77777777" w:rsidTr="00782E4C">
        <w:trPr>
          <w:trHeight w:val="507"/>
          <w:jc w:val="center"/>
        </w:trPr>
        <w:tc>
          <w:tcPr>
            <w:tcW w:w="448" w:type="dxa"/>
            <w:vMerge w:val="restart"/>
            <w:shd w:val="clear" w:color="000000" w:fill="FFFFFF"/>
            <w:noWrap/>
            <w:vAlign w:val="center"/>
            <w:hideMark/>
          </w:tcPr>
          <w:p w14:paraId="689FCC47"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11</w:t>
            </w:r>
          </w:p>
        </w:tc>
        <w:tc>
          <w:tcPr>
            <w:tcW w:w="5961" w:type="dxa"/>
            <w:vMerge w:val="restart"/>
            <w:shd w:val="clear" w:color="000000" w:fill="FFFFFF"/>
            <w:vAlign w:val="center"/>
            <w:hideMark/>
          </w:tcPr>
          <w:p w14:paraId="556C9BA7" w14:textId="77777777" w:rsidR="00782E4C" w:rsidRPr="003A3C19" w:rsidRDefault="00782E4C" w:rsidP="001B42B0">
            <w:pPr>
              <w:jc w:val="center"/>
              <w:rPr>
                <w:rFonts w:ascii="Arial" w:hAnsi="Arial" w:cs="Arial"/>
                <w:color w:val="000000" w:themeColor="text1"/>
                <w:sz w:val="16"/>
                <w:szCs w:val="16"/>
                <w:lang w:eastAsia="ru-RU"/>
              </w:rPr>
            </w:pPr>
            <w:proofErr w:type="spellStart"/>
            <w:r w:rsidRPr="003A3C19">
              <w:rPr>
                <w:rFonts w:ascii="Arial" w:hAnsi="Arial" w:cs="Arial"/>
                <w:color w:val="000000" w:themeColor="text1"/>
                <w:sz w:val="16"/>
                <w:szCs w:val="16"/>
                <w:lang w:eastAsia="ru-RU"/>
              </w:rPr>
              <w:t>Գրունտի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տեղափոխում</w:t>
            </w:r>
            <w:proofErr w:type="spellEnd"/>
            <w:r w:rsidRPr="003A3C19">
              <w:rPr>
                <w:rFonts w:ascii="Arial" w:hAnsi="Arial" w:cs="Arial"/>
                <w:color w:val="000000" w:themeColor="text1"/>
                <w:sz w:val="16"/>
                <w:szCs w:val="16"/>
                <w:lang w:eastAsia="ru-RU"/>
              </w:rPr>
              <w:t xml:space="preserve"> 13կմ-ից</w:t>
            </w:r>
          </w:p>
        </w:tc>
        <w:tc>
          <w:tcPr>
            <w:tcW w:w="590" w:type="dxa"/>
            <w:vMerge w:val="restart"/>
            <w:shd w:val="clear" w:color="000000" w:fill="FFFFFF"/>
            <w:vAlign w:val="center"/>
            <w:hideMark/>
          </w:tcPr>
          <w:p w14:paraId="429C4A08" w14:textId="77777777" w:rsidR="00782E4C" w:rsidRPr="003A3C19" w:rsidRDefault="00782E4C" w:rsidP="001B42B0">
            <w:pPr>
              <w:jc w:val="center"/>
              <w:rPr>
                <w:rFonts w:ascii="Arial" w:hAnsi="Arial" w:cs="Arial"/>
                <w:color w:val="000000" w:themeColor="text1"/>
                <w:sz w:val="16"/>
                <w:szCs w:val="16"/>
                <w:lang w:eastAsia="ru-RU"/>
              </w:rPr>
            </w:pPr>
            <w:proofErr w:type="spellStart"/>
            <w:r w:rsidRPr="003A3C19">
              <w:rPr>
                <w:rFonts w:ascii="Arial" w:hAnsi="Arial" w:cs="Arial"/>
                <w:color w:val="000000" w:themeColor="text1"/>
                <w:sz w:val="16"/>
                <w:szCs w:val="16"/>
                <w:lang w:eastAsia="ru-RU"/>
              </w:rPr>
              <w:t>տն</w:t>
            </w:r>
            <w:proofErr w:type="spellEnd"/>
            <w:r w:rsidRPr="003A3C19">
              <w:rPr>
                <w:rFonts w:ascii="Arial" w:hAnsi="Arial" w:cs="Arial"/>
                <w:color w:val="000000" w:themeColor="text1"/>
                <w:sz w:val="16"/>
                <w:szCs w:val="16"/>
                <w:lang w:eastAsia="ru-RU"/>
              </w:rPr>
              <w:br/>
            </w:r>
            <w:proofErr w:type="spellStart"/>
            <w:r w:rsidRPr="003A3C19">
              <w:rPr>
                <w:rFonts w:ascii="Arial" w:hAnsi="Arial" w:cs="Arial"/>
                <w:color w:val="000000" w:themeColor="text1"/>
                <w:sz w:val="16"/>
                <w:szCs w:val="16"/>
                <w:lang w:eastAsia="ru-RU"/>
              </w:rPr>
              <w:t>тн</w:t>
            </w:r>
            <w:proofErr w:type="spellEnd"/>
          </w:p>
        </w:tc>
        <w:tc>
          <w:tcPr>
            <w:tcW w:w="795" w:type="dxa"/>
            <w:vMerge w:val="restart"/>
            <w:shd w:val="clear" w:color="000000" w:fill="FFFFFF"/>
            <w:noWrap/>
            <w:vAlign w:val="center"/>
            <w:hideMark/>
          </w:tcPr>
          <w:p w14:paraId="00D0F21F"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278</w:t>
            </w:r>
          </w:p>
        </w:tc>
        <w:tc>
          <w:tcPr>
            <w:tcW w:w="894" w:type="dxa"/>
            <w:vMerge w:val="restart"/>
            <w:shd w:val="clear" w:color="000000" w:fill="FFFFFF"/>
            <w:noWrap/>
            <w:vAlign w:val="center"/>
            <w:hideMark/>
          </w:tcPr>
          <w:p w14:paraId="6AE5413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3,46</w:t>
            </w:r>
          </w:p>
        </w:tc>
        <w:tc>
          <w:tcPr>
            <w:tcW w:w="1007" w:type="dxa"/>
            <w:vMerge w:val="restart"/>
            <w:shd w:val="clear" w:color="000000" w:fill="FFFFFF"/>
            <w:noWrap/>
            <w:vAlign w:val="center"/>
            <w:hideMark/>
          </w:tcPr>
          <w:p w14:paraId="7804A0E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961,31</w:t>
            </w:r>
          </w:p>
        </w:tc>
      </w:tr>
      <w:tr w:rsidR="00782E4C" w:rsidRPr="003A3C19" w14:paraId="55E5EFC4" w14:textId="77777777" w:rsidTr="00782E4C">
        <w:trPr>
          <w:trHeight w:val="507"/>
          <w:jc w:val="center"/>
        </w:trPr>
        <w:tc>
          <w:tcPr>
            <w:tcW w:w="448" w:type="dxa"/>
            <w:vMerge/>
            <w:vAlign w:val="center"/>
            <w:hideMark/>
          </w:tcPr>
          <w:p w14:paraId="2656996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34795A6"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4C44F8F7"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0D0FF8A5"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38C28E6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1ADE1C07"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8D2B257" w14:textId="77777777" w:rsidTr="00782E4C">
        <w:trPr>
          <w:trHeight w:val="507"/>
          <w:jc w:val="center"/>
        </w:trPr>
        <w:tc>
          <w:tcPr>
            <w:tcW w:w="448" w:type="dxa"/>
            <w:vMerge/>
            <w:vAlign w:val="center"/>
            <w:hideMark/>
          </w:tcPr>
          <w:p w14:paraId="712C070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1163C55"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0D1569EA"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098CF21B"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7F309CD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6FDFCAA"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CD1A6AE" w14:textId="77777777" w:rsidTr="00782E4C">
        <w:trPr>
          <w:trHeight w:val="276"/>
          <w:jc w:val="center"/>
        </w:trPr>
        <w:tc>
          <w:tcPr>
            <w:tcW w:w="448" w:type="dxa"/>
            <w:vMerge/>
            <w:vAlign w:val="center"/>
            <w:hideMark/>
          </w:tcPr>
          <w:p w14:paraId="2610905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47F3B0A"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0008E71F"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709746BB"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7681762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F9EDEAE"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10D3A53" w14:textId="77777777" w:rsidTr="00782E4C">
        <w:trPr>
          <w:trHeight w:val="507"/>
          <w:jc w:val="center"/>
        </w:trPr>
        <w:tc>
          <w:tcPr>
            <w:tcW w:w="448" w:type="dxa"/>
            <w:vMerge w:val="restart"/>
            <w:shd w:val="clear" w:color="000000" w:fill="FFFFFF"/>
            <w:noWrap/>
            <w:vAlign w:val="center"/>
            <w:hideMark/>
          </w:tcPr>
          <w:p w14:paraId="41F4498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12</w:t>
            </w:r>
          </w:p>
        </w:tc>
        <w:tc>
          <w:tcPr>
            <w:tcW w:w="5961" w:type="dxa"/>
            <w:vMerge w:val="restart"/>
            <w:shd w:val="clear" w:color="000000" w:fill="FFFFFF"/>
            <w:vAlign w:val="center"/>
            <w:hideMark/>
          </w:tcPr>
          <w:p w14:paraId="53B4FA6F" w14:textId="77777777" w:rsidR="00782E4C" w:rsidRPr="003A3C19" w:rsidRDefault="00782E4C" w:rsidP="001B42B0">
            <w:pPr>
              <w:jc w:val="center"/>
              <w:rPr>
                <w:rFonts w:ascii="Arial" w:hAnsi="Arial" w:cs="Arial"/>
                <w:color w:val="000000" w:themeColor="text1"/>
                <w:sz w:val="16"/>
                <w:szCs w:val="16"/>
                <w:lang w:eastAsia="ru-RU"/>
              </w:rPr>
            </w:pPr>
            <w:proofErr w:type="spellStart"/>
            <w:r w:rsidRPr="003A3C19">
              <w:rPr>
                <w:rFonts w:ascii="Arial" w:hAnsi="Arial" w:cs="Arial"/>
                <w:color w:val="000000" w:themeColor="text1"/>
                <w:sz w:val="16"/>
                <w:szCs w:val="16"/>
                <w:lang w:eastAsia="ru-RU"/>
              </w:rPr>
              <w:t>Գրունտի</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հետ</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լիցք</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մեխանիզմով</w:t>
            </w:r>
            <w:proofErr w:type="spellEnd"/>
          </w:p>
        </w:tc>
        <w:tc>
          <w:tcPr>
            <w:tcW w:w="590" w:type="dxa"/>
            <w:vMerge w:val="restart"/>
            <w:shd w:val="clear" w:color="000000" w:fill="FFFFFF"/>
            <w:vAlign w:val="center"/>
            <w:hideMark/>
          </w:tcPr>
          <w:p w14:paraId="60F857F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3</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3</w:t>
            </w:r>
          </w:p>
        </w:tc>
        <w:tc>
          <w:tcPr>
            <w:tcW w:w="795" w:type="dxa"/>
            <w:vMerge w:val="restart"/>
            <w:shd w:val="clear" w:color="000000" w:fill="FFFFFF"/>
            <w:noWrap/>
            <w:vAlign w:val="center"/>
            <w:hideMark/>
          </w:tcPr>
          <w:p w14:paraId="325401FD"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171</w:t>
            </w:r>
          </w:p>
        </w:tc>
        <w:tc>
          <w:tcPr>
            <w:tcW w:w="894" w:type="dxa"/>
            <w:vMerge w:val="restart"/>
            <w:shd w:val="clear" w:color="000000" w:fill="FFFFFF"/>
            <w:noWrap/>
            <w:vAlign w:val="center"/>
            <w:hideMark/>
          </w:tcPr>
          <w:p w14:paraId="5BDD1D8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0,12</w:t>
            </w:r>
          </w:p>
        </w:tc>
        <w:tc>
          <w:tcPr>
            <w:tcW w:w="1007" w:type="dxa"/>
            <w:vMerge w:val="restart"/>
            <w:shd w:val="clear" w:color="000000" w:fill="FFFFFF"/>
            <w:noWrap/>
            <w:vAlign w:val="center"/>
            <w:hideMark/>
          </w:tcPr>
          <w:p w14:paraId="4CC29CFB"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20,97</w:t>
            </w:r>
          </w:p>
        </w:tc>
      </w:tr>
      <w:tr w:rsidR="00782E4C" w:rsidRPr="003A3C19" w14:paraId="0A2A4A31" w14:textId="77777777" w:rsidTr="00782E4C">
        <w:trPr>
          <w:trHeight w:val="507"/>
          <w:jc w:val="center"/>
        </w:trPr>
        <w:tc>
          <w:tcPr>
            <w:tcW w:w="448" w:type="dxa"/>
            <w:vMerge/>
            <w:vAlign w:val="center"/>
            <w:hideMark/>
          </w:tcPr>
          <w:p w14:paraId="538366A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051E94"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267309C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64AF46E"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248FF15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12A2DC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B46C40D" w14:textId="77777777" w:rsidTr="00782E4C">
        <w:trPr>
          <w:trHeight w:val="507"/>
          <w:jc w:val="center"/>
        </w:trPr>
        <w:tc>
          <w:tcPr>
            <w:tcW w:w="448" w:type="dxa"/>
            <w:vMerge/>
            <w:vAlign w:val="center"/>
            <w:hideMark/>
          </w:tcPr>
          <w:p w14:paraId="136CDDB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281A95D"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534B3B5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8312BD1"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616A99E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19F673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147076A" w14:textId="77777777" w:rsidTr="00782E4C">
        <w:trPr>
          <w:trHeight w:val="276"/>
          <w:jc w:val="center"/>
        </w:trPr>
        <w:tc>
          <w:tcPr>
            <w:tcW w:w="448" w:type="dxa"/>
            <w:vMerge/>
            <w:vAlign w:val="center"/>
            <w:hideMark/>
          </w:tcPr>
          <w:p w14:paraId="14DC0D3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8F43021"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2AE7357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2FAB0AF" w14:textId="77777777" w:rsidR="00782E4C" w:rsidRPr="003A3C19" w:rsidRDefault="00782E4C" w:rsidP="001B42B0">
            <w:pPr>
              <w:jc w:val="center"/>
              <w:rPr>
                <w:rFonts w:ascii="Arial" w:hAnsi="Arial" w:cs="Arial"/>
                <w:color w:val="000000" w:themeColor="text1"/>
                <w:sz w:val="16"/>
                <w:szCs w:val="16"/>
                <w:lang w:eastAsia="ru-RU"/>
              </w:rPr>
            </w:pPr>
          </w:p>
        </w:tc>
        <w:tc>
          <w:tcPr>
            <w:tcW w:w="894" w:type="dxa"/>
            <w:vMerge/>
            <w:vAlign w:val="center"/>
            <w:hideMark/>
          </w:tcPr>
          <w:p w14:paraId="6658E19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AD4658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351D493" w14:textId="77777777" w:rsidTr="00782E4C">
        <w:trPr>
          <w:trHeight w:val="507"/>
          <w:jc w:val="center"/>
        </w:trPr>
        <w:tc>
          <w:tcPr>
            <w:tcW w:w="448" w:type="dxa"/>
            <w:vMerge w:val="restart"/>
            <w:shd w:val="clear" w:color="000000" w:fill="FFFFFF"/>
            <w:noWrap/>
            <w:vAlign w:val="center"/>
            <w:hideMark/>
          </w:tcPr>
          <w:p w14:paraId="5CF44998"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w:t>
            </w:r>
          </w:p>
        </w:tc>
        <w:tc>
          <w:tcPr>
            <w:tcW w:w="5961" w:type="dxa"/>
            <w:vMerge w:val="restart"/>
            <w:shd w:val="clear" w:color="000000" w:fill="FFFFFF"/>
            <w:vAlign w:val="center"/>
            <w:hideMark/>
          </w:tcPr>
          <w:p w14:paraId="22B82F20"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´áõë³ÑáÕÇ ÷</w:t>
            </w:r>
            <w:proofErr w:type="spellStart"/>
            <w:r w:rsidRPr="003A3C19">
              <w:rPr>
                <w:rFonts w:ascii="Arial Armenian" w:hAnsi="Arial Armenian" w:cs="Arial"/>
                <w:color w:val="000000" w:themeColor="text1"/>
                <w:sz w:val="16"/>
                <w:szCs w:val="16"/>
                <w:lang w:eastAsia="ru-RU"/>
              </w:rPr>
              <w:t>éáõÙ</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Armenian" w:hAnsi="Arial Armenian" w:cs="Arial"/>
                <w:color w:val="000000" w:themeColor="text1"/>
                <w:sz w:val="16"/>
                <w:szCs w:val="16"/>
                <w:lang w:eastAsia="ru-RU"/>
              </w:rPr>
              <w:t>Ó»éùáí</w:t>
            </w:r>
            <w:proofErr w:type="spellEnd"/>
            <w:r w:rsidRPr="003A3C19">
              <w:rPr>
                <w:rFonts w:ascii="Arial Armenian" w:hAnsi="Arial Armenian" w:cs="Arial"/>
                <w:color w:val="000000" w:themeColor="text1"/>
                <w:sz w:val="16"/>
                <w:szCs w:val="16"/>
                <w:lang w:eastAsia="ru-RU"/>
              </w:rPr>
              <w:t xml:space="preserve"> Ï³Ý³ã ï³ñ³ÍùÝ»ñáõÙ /10ëÙ Ñ³ëï./</w:t>
            </w:r>
          </w:p>
        </w:tc>
        <w:tc>
          <w:tcPr>
            <w:tcW w:w="590" w:type="dxa"/>
            <w:vMerge w:val="restart"/>
            <w:shd w:val="clear" w:color="000000" w:fill="FFFFFF"/>
            <w:vAlign w:val="center"/>
            <w:hideMark/>
          </w:tcPr>
          <w:p w14:paraId="0EF4AF7A"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Ù</w:t>
            </w:r>
            <w:r w:rsidRPr="003A3C19">
              <w:rPr>
                <w:rFonts w:ascii="Arial Armenian" w:hAnsi="Arial Armenian" w:cs="Arial"/>
                <w:color w:val="000000" w:themeColor="text1"/>
                <w:sz w:val="16"/>
                <w:szCs w:val="16"/>
                <w:vertAlign w:val="superscript"/>
                <w:lang w:eastAsia="ru-RU"/>
              </w:rPr>
              <w:t>2</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м</w:t>
            </w:r>
            <w:r w:rsidRPr="003A3C19">
              <w:rPr>
                <w:rFonts w:ascii="Arial Armenian" w:hAnsi="Arial Armenian"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5BFC8E6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142,0</w:t>
            </w:r>
          </w:p>
        </w:tc>
        <w:tc>
          <w:tcPr>
            <w:tcW w:w="894" w:type="dxa"/>
            <w:vMerge w:val="restart"/>
            <w:shd w:val="clear" w:color="000000" w:fill="FFFFFF"/>
            <w:noWrap/>
            <w:vAlign w:val="center"/>
            <w:hideMark/>
          </w:tcPr>
          <w:p w14:paraId="02F09A6F"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2,11</w:t>
            </w:r>
          </w:p>
        </w:tc>
        <w:tc>
          <w:tcPr>
            <w:tcW w:w="1007" w:type="dxa"/>
            <w:vMerge w:val="restart"/>
            <w:shd w:val="clear" w:color="000000" w:fill="FFFFFF"/>
            <w:noWrap/>
            <w:vAlign w:val="center"/>
            <w:hideMark/>
          </w:tcPr>
          <w:p w14:paraId="6361359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300,21</w:t>
            </w:r>
          </w:p>
        </w:tc>
      </w:tr>
      <w:tr w:rsidR="00782E4C" w:rsidRPr="003A3C19" w14:paraId="3759ECFE" w14:textId="77777777" w:rsidTr="00782E4C">
        <w:trPr>
          <w:trHeight w:val="507"/>
          <w:jc w:val="center"/>
        </w:trPr>
        <w:tc>
          <w:tcPr>
            <w:tcW w:w="448" w:type="dxa"/>
            <w:vMerge/>
            <w:vAlign w:val="center"/>
            <w:hideMark/>
          </w:tcPr>
          <w:p w14:paraId="1554D9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32521A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7287F5D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4EEA5D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25D5BF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29DB5F2"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5C7FA09" w14:textId="77777777" w:rsidTr="00782E4C">
        <w:trPr>
          <w:trHeight w:val="507"/>
          <w:jc w:val="center"/>
        </w:trPr>
        <w:tc>
          <w:tcPr>
            <w:tcW w:w="448" w:type="dxa"/>
            <w:vMerge/>
            <w:vAlign w:val="center"/>
            <w:hideMark/>
          </w:tcPr>
          <w:p w14:paraId="0FE58B3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1A86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8ABE3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552A98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F3E51A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4CF0A38"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8241CBB" w14:textId="77777777" w:rsidTr="00782E4C">
        <w:trPr>
          <w:trHeight w:val="276"/>
          <w:jc w:val="center"/>
        </w:trPr>
        <w:tc>
          <w:tcPr>
            <w:tcW w:w="448" w:type="dxa"/>
            <w:vMerge/>
            <w:vAlign w:val="center"/>
            <w:hideMark/>
          </w:tcPr>
          <w:p w14:paraId="03CFF02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B3BF90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26CE6A7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7D77C5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0CB2F3E"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DE0122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57D02A6" w14:textId="77777777" w:rsidTr="00782E4C">
        <w:trPr>
          <w:trHeight w:val="507"/>
          <w:jc w:val="center"/>
        </w:trPr>
        <w:tc>
          <w:tcPr>
            <w:tcW w:w="448" w:type="dxa"/>
            <w:vMerge w:val="restart"/>
            <w:shd w:val="clear" w:color="000000" w:fill="DCE6F1"/>
            <w:noWrap/>
            <w:vAlign w:val="center"/>
            <w:hideMark/>
          </w:tcPr>
          <w:p w14:paraId="4C6F25B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5F077FC0"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3DBCDC8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11647FC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5786EE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6E7C66B4"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2366,52</w:t>
            </w:r>
          </w:p>
        </w:tc>
      </w:tr>
      <w:tr w:rsidR="00782E4C" w:rsidRPr="003A3C19" w14:paraId="1793E01B" w14:textId="77777777" w:rsidTr="00782E4C">
        <w:trPr>
          <w:trHeight w:val="507"/>
          <w:jc w:val="center"/>
        </w:trPr>
        <w:tc>
          <w:tcPr>
            <w:tcW w:w="448" w:type="dxa"/>
            <w:vMerge/>
            <w:vAlign w:val="center"/>
            <w:hideMark/>
          </w:tcPr>
          <w:p w14:paraId="17DB6C8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7DE4E4E"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066EDE1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664A73A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14334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1A38FECE"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5F2FDBF8" w14:textId="77777777" w:rsidTr="00782E4C">
        <w:trPr>
          <w:trHeight w:val="507"/>
          <w:jc w:val="center"/>
        </w:trPr>
        <w:tc>
          <w:tcPr>
            <w:tcW w:w="448" w:type="dxa"/>
            <w:vMerge/>
            <w:vAlign w:val="center"/>
            <w:hideMark/>
          </w:tcPr>
          <w:p w14:paraId="1F0939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FE77851"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2DFF8A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F67966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401255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B02381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3238C08B" w14:textId="77777777" w:rsidTr="00782E4C">
        <w:trPr>
          <w:trHeight w:val="276"/>
          <w:jc w:val="center"/>
        </w:trPr>
        <w:tc>
          <w:tcPr>
            <w:tcW w:w="448" w:type="dxa"/>
            <w:vMerge/>
            <w:vAlign w:val="center"/>
            <w:hideMark/>
          </w:tcPr>
          <w:p w14:paraId="4A16A9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279852E"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AF71C4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5050F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E402C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0F0AF3D4"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038B39AB" w14:textId="77777777" w:rsidTr="00782E4C">
        <w:trPr>
          <w:trHeight w:val="507"/>
          <w:jc w:val="center"/>
        </w:trPr>
        <w:tc>
          <w:tcPr>
            <w:tcW w:w="448" w:type="dxa"/>
            <w:vMerge w:val="restart"/>
            <w:shd w:val="clear" w:color="000000" w:fill="DCE6F1"/>
            <w:noWrap/>
            <w:vAlign w:val="center"/>
            <w:hideMark/>
          </w:tcPr>
          <w:p w14:paraId="463F54A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069EB747"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11E9CBE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51401DB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23C16D5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4E8C9DB6"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13,03%</w:t>
            </w:r>
          </w:p>
        </w:tc>
      </w:tr>
      <w:tr w:rsidR="00782E4C" w:rsidRPr="003A3C19" w14:paraId="3025C65B" w14:textId="77777777" w:rsidTr="00782E4C">
        <w:trPr>
          <w:trHeight w:val="507"/>
          <w:jc w:val="center"/>
        </w:trPr>
        <w:tc>
          <w:tcPr>
            <w:tcW w:w="448" w:type="dxa"/>
            <w:vMerge/>
            <w:vAlign w:val="center"/>
            <w:hideMark/>
          </w:tcPr>
          <w:p w14:paraId="0F3013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275D3DB"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D4D4D9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9A6ED0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3DF13F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00D7A9D"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E991215" w14:textId="77777777" w:rsidTr="00782E4C">
        <w:trPr>
          <w:trHeight w:val="507"/>
          <w:jc w:val="center"/>
        </w:trPr>
        <w:tc>
          <w:tcPr>
            <w:tcW w:w="448" w:type="dxa"/>
            <w:vMerge/>
            <w:vAlign w:val="center"/>
            <w:hideMark/>
          </w:tcPr>
          <w:p w14:paraId="34376B6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D20EA52"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02CA2EB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16E338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BBB020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04ABF48"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62F7D6E5" w14:textId="77777777" w:rsidTr="00782E4C">
        <w:trPr>
          <w:trHeight w:val="276"/>
          <w:jc w:val="center"/>
        </w:trPr>
        <w:tc>
          <w:tcPr>
            <w:tcW w:w="448" w:type="dxa"/>
            <w:vMerge/>
            <w:vAlign w:val="center"/>
            <w:hideMark/>
          </w:tcPr>
          <w:p w14:paraId="5157A33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A1E65DB"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B363E5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B02DA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8888E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2BF7F828"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31228C58" w14:textId="77777777" w:rsidTr="00782E4C">
        <w:trPr>
          <w:trHeight w:val="507"/>
          <w:jc w:val="center"/>
        </w:trPr>
        <w:tc>
          <w:tcPr>
            <w:tcW w:w="448" w:type="dxa"/>
            <w:vMerge w:val="restart"/>
            <w:shd w:val="clear" w:color="000000" w:fill="FFFFFF"/>
            <w:noWrap/>
            <w:vAlign w:val="center"/>
            <w:hideMark/>
          </w:tcPr>
          <w:p w14:paraId="58FBEA2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FFFFFF"/>
            <w:vAlign w:val="center"/>
            <w:hideMark/>
          </w:tcPr>
          <w:p w14:paraId="5352C7A3"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Ասֆալտբետոնյա</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աշխատանքներ</w:t>
            </w:r>
            <w:proofErr w:type="spellEnd"/>
          </w:p>
        </w:tc>
        <w:tc>
          <w:tcPr>
            <w:tcW w:w="590" w:type="dxa"/>
            <w:vMerge w:val="restart"/>
            <w:shd w:val="clear" w:color="000000" w:fill="FFFFFF"/>
            <w:noWrap/>
            <w:vAlign w:val="center"/>
            <w:hideMark/>
          </w:tcPr>
          <w:p w14:paraId="29C1A08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FFFFFF"/>
            <w:noWrap/>
            <w:vAlign w:val="center"/>
            <w:hideMark/>
          </w:tcPr>
          <w:p w14:paraId="0437BBC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FFFFFF"/>
            <w:noWrap/>
            <w:vAlign w:val="center"/>
            <w:hideMark/>
          </w:tcPr>
          <w:p w14:paraId="692C64C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restart"/>
            <w:shd w:val="clear" w:color="000000" w:fill="FFFFFF"/>
            <w:noWrap/>
            <w:vAlign w:val="center"/>
            <w:hideMark/>
          </w:tcPr>
          <w:p w14:paraId="67227D01"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F1A7C1" w14:textId="77777777" w:rsidTr="00782E4C">
        <w:trPr>
          <w:trHeight w:val="507"/>
          <w:jc w:val="center"/>
        </w:trPr>
        <w:tc>
          <w:tcPr>
            <w:tcW w:w="448" w:type="dxa"/>
            <w:vMerge/>
            <w:vAlign w:val="center"/>
            <w:hideMark/>
          </w:tcPr>
          <w:p w14:paraId="156EE4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5A50896C"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5EB4D8B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5AEAAE3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82A1D4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2B196C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5D4B492D" w14:textId="77777777" w:rsidTr="00782E4C">
        <w:trPr>
          <w:trHeight w:val="507"/>
          <w:jc w:val="center"/>
        </w:trPr>
        <w:tc>
          <w:tcPr>
            <w:tcW w:w="448" w:type="dxa"/>
            <w:vMerge/>
            <w:vAlign w:val="center"/>
            <w:hideMark/>
          </w:tcPr>
          <w:p w14:paraId="5EBD8D0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8D918E5"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2B9CD5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ABBF2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75BABB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2D7D67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40741FB7" w14:textId="77777777" w:rsidTr="00782E4C">
        <w:trPr>
          <w:trHeight w:val="276"/>
          <w:jc w:val="center"/>
        </w:trPr>
        <w:tc>
          <w:tcPr>
            <w:tcW w:w="448" w:type="dxa"/>
            <w:vMerge/>
            <w:vAlign w:val="center"/>
            <w:hideMark/>
          </w:tcPr>
          <w:p w14:paraId="2C433B2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2A415861"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27E85BD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8179EA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D2DF67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755C50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202C2F7" w14:textId="77777777" w:rsidTr="00782E4C">
        <w:trPr>
          <w:trHeight w:val="507"/>
          <w:jc w:val="center"/>
        </w:trPr>
        <w:tc>
          <w:tcPr>
            <w:tcW w:w="448" w:type="dxa"/>
            <w:vMerge w:val="restart"/>
            <w:shd w:val="clear" w:color="000000" w:fill="FFFFFF"/>
            <w:noWrap/>
            <w:vAlign w:val="center"/>
            <w:hideMark/>
          </w:tcPr>
          <w:p w14:paraId="41F19396"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w:t>
            </w:r>
          </w:p>
        </w:tc>
        <w:tc>
          <w:tcPr>
            <w:tcW w:w="5961" w:type="dxa"/>
            <w:vMerge w:val="restart"/>
            <w:shd w:val="clear" w:color="000000" w:fill="FFFFFF"/>
            <w:vAlign w:val="center"/>
            <w:hideMark/>
          </w:tcPr>
          <w:p w14:paraId="6BB7AEBE" w14:textId="77777777" w:rsidR="00782E4C" w:rsidRPr="003A3C19" w:rsidRDefault="00782E4C" w:rsidP="001B42B0">
            <w:pPr>
              <w:jc w:val="center"/>
              <w:rPr>
                <w:rFonts w:ascii="Arial" w:hAnsi="Arial" w:cs="Arial"/>
                <w:color w:val="000000" w:themeColor="text1"/>
                <w:sz w:val="16"/>
                <w:szCs w:val="16"/>
                <w:lang w:eastAsia="ru-RU"/>
              </w:rPr>
            </w:pPr>
            <w:proofErr w:type="spellStart"/>
            <w:r w:rsidRPr="003A3C19">
              <w:rPr>
                <w:rFonts w:ascii="Arial" w:hAnsi="Arial" w:cs="Arial"/>
                <w:color w:val="000000" w:themeColor="text1"/>
                <w:sz w:val="16"/>
                <w:szCs w:val="16"/>
                <w:lang w:eastAsia="ru-RU"/>
              </w:rPr>
              <w:t>Խճային</w:t>
            </w:r>
            <w:proofErr w:type="spellEnd"/>
            <w:r w:rsidRPr="003A3C19">
              <w:rPr>
                <w:rFonts w:ascii="Arial" w:hAnsi="Arial"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հիմք</w:t>
            </w:r>
            <w:proofErr w:type="spellEnd"/>
            <w:r w:rsidRPr="003A3C19">
              <w:rPr>
                <w:rFonts w:ascii="Arial" w:hAnsi="Arial" w:cs="Arial"/>
                <w:color w:val="000000" w:themeColor="text1"/>
                <w:sz w:val="16"/>
                <w:szCs w:val="16"/>
                <w:lang w:eastAsia="ru-RU"/>
              </w:rPr>
              <w:t xml:space="preserve">   H=12սմ</w:t>
            </w:r>
          </w:p>
        </w:tc>
        <w:tc>
          <w:tcPr>
            <w:tcW w:w="590" w:type="dxa"/>
            <w:vMerge w:val="restart"/>
            <w:shd w:val="clear" w:color="000000" w:fill="FFFFFF"/>
            <w:vAlign w:val="center"/>
            <w:hideMark/>
          </w:tcPr>
          <w:p w14:paraId="00B79348"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մ</w:t>
            </w:r>
            <w:r w:rsidRPr="003A3C19">
              <w:rPr>
                <w:rFonts w:ascii="Arial" w:hAnsi="Arial" w:cs="Arial"/>
                <w:color w:val="000000" w:themeColor="text1"/>
                <w:sz w:val="16"/>
                <w:szCs w:val="16"/>
                <w:vertAlign w:val="superscript"/>
                <w:lang w:eastAsia="ru-RU"/>
              </w:rPr>
              <w:t>2</w:t>
            </w:r>
            <w:r w:rsidRPr="003A3C19">
              <w:rPr>
                <w:rFonts w:ascii="Arial" w:hAnsi="Arial" w:cs="Arial"/>
                <w:color w:val="000000" w:themeColor="text1"/>
                <w:sz w:val="16"/>
                <w:szCs w:val="16"/>
                <w:lang w:eastAsia="ru-RU"/>
              </w:rPr>
              <w:br/>
              <w:t>м</w:t>
            </w:r>
            <w:r w:rsidRPr="003A3C19">
              <w:rPr>
                <w:rFonts w:ascii="Arial" w:hAnsi="Arial"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1D99E622"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135</w:t>
            </w:r>
          </w:p>
        </w:tc>
        <w:tc>
          <w:tcPr>
            <w:tcW w:w="894" w:type="dxa"/>
            <w:vMerge w:val="restart"/>
            <w:shd w:val="clear" w:color="000000" w:fill="FFFFFF"/>
            <w:noWrap/>
            <w:vAlign w:val="center"/>
            <w:hideMark/>
          </w:tcPr>
          <w:p w14:paraId="341E69F0"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1,46</w:t>
            </w:r>
          </w:p>
        </w:tc>
        <w:tc>
          <w:tcPr>
            <w:tcW w:w="1007" w:type="dxa"/>
            <w:vMerge w:val="restart"/>
            <w:shd w:val="clear" w:color="000000" w:fill="FFFFFF"/>
            <w:noWrap/>
            <w:vAlign w:val="center"/>
            <w:hideMark/>
          </w:tcPr>
          <w:p w14:paraId="0DD2FB6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197,12</w:t>
            </w:r>
          </w:p>
        </w:tc>
      </w:tr>
      <w:tr w:rsidR="00782E4C" w:rsidRPr="003A3C19" w14:paraId="41EBB0F9" w14:textId="77777777" w:rsidTr="00782E4C">
        <w:trPr>
          <w:trHeight w:val="507"/>
          <w:jc w:val="center"/>
        </w:trPr>
        <w:tc>
          <w:tcPr>
            <w:tcW w:w="448" w:type="dxa"/>
            <w:vMerge/>
            <w:vAlign w:val="center"/>
            <w:hideMark/>
          </w:tcPr>
          <w:p w14:paraId="6EFE76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316E859"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10DC722E"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74150C0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67A4C2A"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7CC8E44F"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00AEC39" w14:textId="77777777" w:rsidTr="00782E4C">
        <w:trPr>
          <w:trHeight w:val="507"/>
          <w:jc w:val="center"/>
        </w:trPr>
        <w:tc>
          <w:tcPr>
            <w:tcW w:w="448" w:type="dxa"/>
            <w:vMerge/>
            <w:vAlign w:val="center"/>
            <w:hideMark/>
          </w:tcPr>
          <w:p w14:paraId="09F1071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EAAC863"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78D66A88"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54C1EB4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2E6ADC3B"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548F7F1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627FCED" w14:textId="77777777" w:rsidTr="00782E4C">
        <w:trPr>
          <w:trHeight w:val="276"/>
          <w:jc w:val="center"/>
        </w:trPr>
        <w:tc>
          <w:tcPr>
            <w:tcW w:w="448" w:type="dxa"/>
            <w:vMerge/>
            <w:vAlign w:val="center"/>
            <w:hideMark/>
          </w:tcPr>
          <w:p w14:paraId="5E1504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6769BC40" w14:textId="77777777" w:rsidR="00782E4C" w:rsidRPr="003A3C19" w:rsidRDefault="00782E4C" w:rsidP="001B42B0">
            <w:pPr>
              <w:jc w:val="center"/>
              <w:rPr>
                <w:rFonts w:ascii="Arial" w:hAnsi="Arial" w:cs="Arial"/>
                <w:color w:val="000000" w:themeColor="text1"/>
                <w:sz w:val="16"/>
                <w:szCs w:val="16"/>
                <w:lang w:eastAsia="ru-RU"/>
              </w:rPr>
            </w:pPr>
          </w:p>
        </w:tc>
        <w:tc>
          <w:tcPr>
            <w:tcW w:w="590" w:type="dxa"/>
            <w:vMerge/>
            <w:vAlign w:val="center"/>
            <w:hideMark/>
          </w:tcPr>
          <w:p w14:paraId="5E67D524"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5068A38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955C5D6"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4A937623"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7181A384" w14:textId="77777777" w:rsidTr="00782E4C">
        <w:trPr>
          <w:trHeight w:val="507"/>
          <w:jc w:val="center"/>
        </w:trPr>
        <w:tc>
          <w:tcPr>
            <w:tcW w:w="448" w:type="dxa"/>
            <w:vMerge w:val="restart"/>
            <w:shd w:val="clear" w:color="000000" w:fill="FFFFFF"/>
            <w:noWrap/>
            <w:vAlign w:val="center"/>
            <w:hideMark/>
          </w:tcPr>
          <w:p w14:paraId="171ECC45"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2</w:t>
            </w:r>
          </w:p>
        </w:tc>
        <w:tc>
          <w:tcPr>
            <w:tcW w:w="5961" w:type="dxa"/>
            <w:vMerge w:val="restart"/>
            <w:shd w:val="clear" w:color="000000" w:fill="FFFFFF"/>
            <w:vAlign w:val="center"/>
            <w:hideMark/>
          </w:tcPr>
          <w:p w14:paraId="138F2113"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Բիտումի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լցում</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խճի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վրա</w:t>
            </w:r>
            <w:proofErr w:type="spellEnd"/>
            <w:r w:rsidRPr="003A3C19">
              <w:rPr>
                <w:rFonts w:ascii="Arial Armenian" w:hAnsi="Arial Armenian" w:cs="Arial"/>
                <w:color w:val="000000" w:themeColor="text1"/>
                <w:sz w:val="16"/>
                <w:szCs w:val="16"/>
                <w:lang w:eastAsia="ru-RU"/>
              </w:rPr>
              <w:t xml:space="preserve">  135 </w:t>
            </w:r>
            <w:r w:rsidRPr="003A3C19">
              <w:rPr>
                <w:rFonts w:ascii="Arial" w:hAnsi="Arial" w:cs="Arial"/>
                <w:color w:val="000000" w:themeColor="text1"/>
                <w:sz w:val="16"/>
                <w:szCs w:val="16"/>
                <w:lang w:eastAsia="ru-RU"/>
              </w:rPr>
              <w:t>մ</w:t>
            </w:r>
            <w:r w:rsidRPr="003A3C19">
              <w:rPr>
                <w:rFonts w:ascii="Arial Armenian" w:hAnsi="Arial Armenian" w:cs="Arial"/>
                <w:color w:val="000000" w:themeColor="text1"/>
                <w:sz w:val="16"/>
                <w:szCs w:val="16"/>
                <w:lang w:eastAsia="ru-RU"/>
              </w:rPr>
              <w:t>2 (4.12</w:t>
            </w:r>
            <w:r w:rsidRPr="003A3C19">
              <w:rPr>
                <w:rFonts w:ascii="Arial" w:hAnsi="Arial" w:cs="Arial"/>
                <w:color w:val="000000" w:themeColor="text1"/>
                <w:sz w:val="16"/>
                <w:szCs w:val="16"/>
                <w:lang w:eastAsia="ru-RU"/>
              </w:rPr>
              <w:t>տ</w:t>
            </w:r>
            <w:r w:rsidRPr="003A3C19">
              <w:rPr>
                <w:rFonts w:ascii="Arial Armenian" w:hAnsi="Arial Armenian" w:cs="Arial"/>
                <w:color w:val="000000" w:themeColor="text1"/>
                <w:sz w:val="16"/>
                <w:szCs w:val="16"/>
                <w:lang w:eastAsia="ru-RU"/>
              </w:rPr>
              <w:t>/1000</w:t>
            </w:r>
            <w:r w:rsidRPr="003A3C19">
              <w:rPr>
                <w:rFonts w:ascii="Arial" w:hAnsi="Arial" w:cs="Arial"/>
                <w:color w:val="000000" w:themeColor="text1"/>
                <w:sz w:val="16"/>
                <w:szCs w:val="16"/>
                <w:lang w:eastAsia="ru-RU"/>
              </w:rPr>
              <w:t>մ</w:t>
            </w:r>
            <w:r w:rsidRPr="003A3C19">
              <w:rPr>
                <w:rFonts w:ascii="Arial Armenian" w:hAnsi="Arial Armenian" w:cs="Arial"/>
                <w:color w:val="000000" w:themeColor="text1"/>
                <w:sz w:val="16"/>
                <w:szCs w:val="16"/>
                <w:lang w:eastAsia="ru-RU"/>
              </w:rPr>
              <w:t>2)</w:t>
            </w:r>
          </w:p>
        </w:tc>
        <w:tc>
          <w:tcPr>
            <w:tcW w:w="590" w:type="dxa"/>
            <w:vMerge w:val="restart"/>
            <w:shd w:val="clear" w:color="000000" w:fill="FFFFFF"/>
            <w:vAlign w:val="center"/>
            <w:hideMark/>
          </w:tcPr>
          <w:p w14:paraId="74F49D9B"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ï</w:t>
            </w:r>
            <w:r w:rsidRPr="003A3C19">
              <w:rPr>
                <w:rFonts w:ascii="Arial Armenian" w:hAnsi="Arial Armenian" w:cs="Arial"/>
                <w:color w:val="000000" w:themeColor="text1"/>
                <w:sz w:val="16"/>
                <w:szCs w:val="16"/>
                <w:lang w:eastAsia="ru-RU"/>
              </w:rPr>
              <w:br/>
            </w:r>
            <w:r w:rsidRPr="003A3C19">
              <w:rPr>
                <w:rFonts w:ascii="Calibri" w:hAnsi="Calibri" w:cs="Calibri"/>
                <w:color w:val="000000" w:themeColor="text1"/>
                <w:sz w:val="16"/>
                <w:szCs w:val="16"/>
                <w:lang w:eastAsia="ru-RU"/>
              </w:rPr>
              <w:t>т</w:t>
            </w:r>
          </w:p>
        </w:tc>
        <w:tc>
          <w:tcPr>
            <w:tcW w:w="795" w:type="dxa"/>
            <w:vMerge w:val="restart"/>
            <w:shd w:val="clear" w:color="000000" w:fill="FFFFFF"/>
            <w:noWrap/>
            <w:vAlign w:val="center"/>
            <w:hideMark/>
          </w:tcPr>
          <w:p w14:paraId="674F3CFD"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0,556</w:t>
            </w:r>
          </w:p>
        </w:tc>
        <w:tc>
          <w:tcPr>
            <w:tcW w:w="894" w:type="dxa"/>
            <w:vMerge w:val="restart"/>
            <w:shd w:val="clear" w:color="000000" w:fill="FFFFFF"/>
            <w:noWrap/>
            <w:vAlign w:val="center"/>
            <w:hideMark/>
          </w:tcPr>
          <w:p w14:paraId="65E3B583"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258,39</w:t>
            </w:r>
          </w:p>
        </w:tc>
        <w:tc>
          <w:tcPr>
            <w:tcW w:w="1007" w:type="dxa"/>
            <w:vMerge w:val="restart"/>
            <w:shd w:val="clear" w:color="000000" w:fill="FFFFFF"/>
            <w:noWrap/>
            <w:vAlign w:val="center"/>
            <w:hideMark/>
          </w:tcPr>
          <w:p w14:paraId="6BB7493D"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143,72</w:t>
            </w:r>
          </w:p>
        </w:tc>
      </w:tr>
      <w:tr w:rsidR="00782E4C" w:rsidRPr="003A3C19" w14:paraId="2510D7D6" w14:textId="77777777" w:rsidTr="00782E4C">
        <w:trPr>
          <w:trHeight w:val="507"/>
          <w:jc w:val="center"/>
        </w:trPr>
        <w:tc>
          <w:tcPr>
            <w:tcW w:w="448" w:type="dxa"/>
            <w:vMerge/>
            <w:vAlign w:val="center"/>
            <w:hideMark/>
          </w:tcPr>
          <w:p w14:paraId="156AF09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29DCC5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3AB60C5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50519E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FC0D0F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31DB0B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15886461" w14:textId="77777777" w:rsidTr="00782E4C">
        <w:trPr>
          <w:trHeight w:val="507"/>
          <w:jc w:val="center"/>
        </w:trPr>
        <w:tc>
          <w:tcPr>
            <w:tcW w:w="448" w:type="dxa"/>
            <w:vMerge/>
            <w:vAlign w:val="center"/>
            <w:hideMark/>
          </w:tcPr>
          <w:p w14:paraId="1234FC8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5C93C2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414C3C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0BA8C5C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4B81425"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E9B9C5"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DB0763B" w14:textId="77777777" w:rsidTr="00782E4C">
        <w:trPr>
          <w:trHeight w:val="276"/>
          <w:jc w:val="center"/>
        </w:trPr>
        <w:tc>
          <w:tcPr>
            <w:tcW w:w="448" w:type="dxa"/>
            <w:vMerge/>
            <w:vAlign w:val="center"/>
            <w:hideMark/>
          </w:tcPr>
          <w:p w14:paraId="2C7F9E5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6EAB69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56C8FA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0D00C1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186C3243"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9D0E366"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2744F0DF" w14:textId="77777777" w:rsidTr="00782E4C">
        <w:trPr>
          <w:trHeight w:val="507"/>
          <w:jc w:val="center"/>
        </w:trPr>
        <w:tc>
          <w:tcPr>
            <w:tcW w:w="448" w:type="dxa"/>
            <w:vMerge w:val="restart"/>
            <w:shd w:val="clear" w:color="000000" w:fill="FFFFFF"/>
            <w:noWrap/>
            <w:vAlign w:val="center"/>
            <w:hideMark/>
          </w:tcPr>
          <w:p w14:paraId="65B4756C"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3</w:t>
            </w:r>
          </w:p>
        </w:tc>
        <w:tc>
          <w:tcPr>
            <w:tcW w:w="5961" w:type="dxa"/>
            <w:vMerge w:val="restart"/>
            <w:shd w:val="clear" w:color="000000" w:fill="FFFFFF"/>
            <w:vAlign w:val="center"/>
            <w:hideMark/>
          </w:tcPr>
          <w:p w14:paraId="57098EB8" w14:textId="77777777" w:rsidR="00782E4C" w:rsidRPr="003A3C19" w:rsidRDefault="00782E4C" w:rsidP="001B42B0">
            <w:pPr>
              <w:jc w:val="center"/>
              <w:rPr>
                <w:rFonts w:ascii="Arial Armenian" w:hAnsi="Arial Armenian" w:cs="Arial"/>
                <w:color w:val="000000" w:themeColor="text1"/>
                <w:sz w:val="16"/>
                <w:szCs w:val="16"/>
                <w:lang w:eastAsia="ru-RU"/>
              </w:rPr>
            </w:pPr>
            <w:proofErr w:type="spellStart"/>
            <w:r w:rsidRPr="003A3C19">
              <w:rPr>
                <w:rFonts w:ascii="Arial" w:hAnsi="Arial" w:cs="Arial"/>
                <w:color w:val="000000" w:themeColor="text1"/>
                <w:sz w:val="16"/>
                <w:szCs w:val="16"/>
                <w:lang w:eastAsia="ru-RU"/>
              </w:rPr>
              <w:t>Մանրահատիկ</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ասֆալտբետոնե</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ծածկույթի</w:t>
            </w:r>
            <w:proofErr w:type="spellEnd"/>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իրականացում</w:t>
            </w:r>
            <w:proofErr w:type="spellEnd"/>
            <w:r w:rsidRPr="003A3C19">
              <w:rPr>
                <w:rFonts w:ascii="Arial Armenian" w:hAnsi="Arial Armenian" w:cs="Arial"/>
                <w:color w:val="000000" w:themeColor="text1"/>
                <w:sz w:val="16"/>
                <w:szCs w:val="16"/>
                <w:lang w:eastAsia="ru-RU"/>
              </w:rPr>
              <w:t xml:space="preserve"> 5</w:t>
            </w:r>
            <w:r w:rsidRPr="003A3C19">
              <w:rPr>
                <w:rFonts w:ascii="Arial" w:hAnsi="Arial" w:cs="Arial"/>
                <w:color w:val="000000" w:themeColor="text1"/>
                <w:sz w:val="16"/>
                <w:szCs w:val="16"/>
                <w:lang w:eastAsia="ru-RU"/>
              </w:rPr>
              <w:t>սմ</w:t>
            </w:r>
            <w:r w:rsidRPr="003A3C19">
              <w:rPr>
                <w:rFonts w:ascii="Arial Armenian" w:hAnsi="Arial Armenian" w:cs="Arial"/>
                <w:color w:val="000000" w:themeColor="text1"/>
                <w:sz w:val="16"/>
                <w:szCs w:val="16"/>
                <w:lang w:eastAsia="ru-RU"/>
              </w:rPr>
              <w:t xml:space="preserve"> </w:t>
            </w:r>
            <w:proofErr w:type="spellStart"/>
            <w:r w:rsidRPr="003A3C19">
              <w:rPr>
                <w:rFonts w:ascii="Arial" w:hAnsi="Arial" w:cs="Arial"/>
                <w:color w:val="000000" w:themeColor="text1"/>
                <w:sz w:val="16"/>
                <w:szCs w:val="16"/>
                <w:lang w:eastAsia="ru-RU"/>
              </w:rPr>
              <w:t>հաստությամբ</w:t>
            </w:r>
            <w:proofErr w:type="spellEnd"/>
            <w:r w:rsidRPr="003A3C19">
              <w:rPr>
                <w:rFonts w:ascii="Arial Armenian" w:hAnsi="Arial Armenian" w:cs="Arial"/>
                <w:color w:val="000000" w:themeColor="text1"/>
                <w:sz w:val="16"/>
                <w:szCs w:val="16"/>
                <w:lang w:eastAsia="ru-RU"/>
              </w:rPr>
              <w:t xml:space="preserve">    </w:t>
            </w:r>
            <w:r w:rsidRPr="003A3C19">
              <w:rPr>
                <w:rFonts w:ascii="Arial Armenian" w:hAnsi="Arial Armenian" w:cs="Arial"/>
                <w:color w:val="000000" w:themeColor="text1"/>
                <w:sz w:val="16"/>
                <w:szCs w:val="16"/>
                <w:lang w:eastAsia="ru-RU"/>
              </w:rPr>
              <w:br w:type="page"/>
            </w:r>
          </w:p>
        </w:tc>
        <w:tc>
          <w:tcPr>
            <w:tcW w:w="590" w:type="dxa"/>
            <w:vMerge w:val="restart"/>
            <w:shd w:val="clear" w:color="000000" w:fill="FFFFFF"/>
            <w:vAlign w:val="center"/>
            <w:hideMark/>
          </w:tcPr>
          <w:p w14:paraId="24B5048F" w14:textId="77777777" w:rsidR="00782E4C" w:rsidRPr="003A3C19" w:rsidRDefault="00782E4C" w:rsidP="001B42B0">
            <w:pPr>
              <w:jc w:val="center"/>
              <w:rPr>
                <w:rFonts w:ascii="Arial" w:hAnsi="Arial" w:cs="Arial"/>
                <w:color w:val="000000" w:themeColor="text1"/>
                <w:sz w:val="16"/>
                <w:szCs w:val="16"/>
                <w:lang w:eastAsia="ru-RU"/>
              </w:rPr>
            </w:pPr>
            <w:r w:rsidRPr="003A3C19">
              <w:rPr>
                <w:rFonts w:ascii="Arial" w:hAnsi="Arial" w:cs="Arial"/>
                <w:color w:val="000000" w:themeColor="text1"/>
                <w:sz w:val="16"/>
                <w:szCs w:val="16"/>
                <w:lang w:eastAsia="ru-RU"/>
              </w:rPr>
              <w:t>մ</w:t>
            </w:r>
            <w:r w:rsidRPr="003A3C19">
              <w:rPr>
                <w:rFonts w:ascii="Arial" w:hAnsi="Arial" w:cs="Arial"/>
                <w:color w:val="000000" w:themeColor="text1"/>
                <w:sz w:val="16"/>
                <w:szCs w:val="16"/>
                <w:vertAlign w:val="superscript"/>
                <w:lang w:eastAsia="ru-RU"/>
              </w:rPr>
              <w:t>2</w:t>
            </w:r>
            <w:r w:rsidRPr="003A3C19">
              <w:rPr>
                <w:rFonts w:ascii="Arial" w:hAnsi="Arial" w:cs="Arial"/>
                <w:color w:val="000000" w:themeColor="text1"/>
                <w:sz w:val="16"/>
                <w:szCs w:val="16"/>
                <w:lang w:eastAsia="ru-RU"/>
              </w:rPr>
              <w:br w:type="page"/>
              <w:t>м</w:t>
            </w:r>
            <w:r w:rsidRPr="003A3C19">
              <w:rPr>
                <w:rFonts w:ascii="Arial" w:hAnsi="Arial" w:cs="Arial"/>
                <w:color w:val="000000" w:themeColor="text1"/>
                <w:sz w:val="16"/>
                <w:szCs w:val="16"/>
                <w:vertAlign w:val="superscript"/>
                <w:lang w:eastAsia="ru-RU"/>
              </w:rPr>
              <w:t>2</w:t>
            </w:r>
          </w:p>
        </w:tc>
        <w:tc>
          <w:tcPr>
            <w:tcW w:w="795" w:type="dxa"/>
            <w:vMerge w:val="restart"/>
            <w:shd w:val="clear" w:color="000000" w:fill="FFFFFF"/>
            <w:noWrap/>
            <w:vAlign w:val="center"/>
            <w:hideMark/>
          </w:tcPr>
          <w:p w14:paraId="4F7CA203" w14:textId="77777777" w:rsidR="00782E4C" w:rsidRPr="003A3C19" w:rsidRDefault="00782E4C" w:rsidP="001B42B0">
            <w:pPr>
              <w:jc w:val="center"/>
              <w:rPr>
                <w:rFonts w:ascii="Arial Armenian" w:hAnsi="Arial Armenian" w:cs="Arial"/>
                <w:color w:val="000000" w:themeColor="text1"/>
                <w:sz w:val="16"/>
                <w:szCs w:val="16"/>
                <w:lang w:eastAsia="ru-RU"/>
              </w:rPr>
            </w:pPr>
            <w:r w:rsidRPr="003A3C19">
              <w:rPr>
                <w:rFonts w:ascii="Arial Armenian" w:hAnsi="Arial Armenian" w:cs="Arial"/>
                <w:color w:val="000000" w:themeColor="text1"/>
                <w:sz w:val="16"/>
                <w:szCs w:val="16"/>
                <w:lang w:eastAsia="ru-RU"/>
              </w:rPr>
              <w:t>135</w:t>
            </w:r>
          </w:p>
        </w:tc>
        <w:tc>
          <w:tcPr>
            <w:tcW w:w="894" w:type="dxa"/>
            <w:vMerge w:val="restart"/>
            <w:shd w:val="clear" w:color="000000" w:fill="FFFFFF"/>
            <w:noWrap/>
            <w:vAlign w:val="center"/>
            <w:hideMark/>
          </w:tcPr>
          <w:p w14:paraId="7B60328A"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4,96</w:t>
            </w:r>
          </w:p>
        </w:tc>
        <w:tc>
          <w:tcPr>
            <w:tcW w:w="1007" w:type="dxa"/>
            <w:vMerge w:val="restart"/>
            <w:shd w:val="clear" w:color="000000" w:fill="FFFFFF"/>
            <w:noWrap/>
            <w:vAlign w:val="center"/>
            <w:hideMark/>
          </w:tcPr>
          <w:p w14:paraId="347FD617" w14:textId="77777777" w:rsidR="00782E4C" w:rsidRPr="003A3C19" w:rsidRDefault="00782E4C" w:rsidP="001B42B0">
            <w:pPr>
              <w:jc w:val="center"/>
              <w:rPr>
                <w:rFonts w:ascii="Arial Armenian" w:hAnsi="Arial Armenian" w:cs="Arial"/>
                <w:color w:val="000000" w:themeColor="text1"/>
                <w:sz w:val="20"/>
                <w:szCs w:val="20"/>
                <w:lang w:eastAsia="ru-RU"/>
              </w:rPr>
            </w:pPr>
            <w:r w:rsidRPr="003A3C19">
              <w:rPr>
                <w:rFonts w:ascii="Arial Armenian" w:hAnsi="Arial Armenian" w:cs="Arial"/>
                <w:color w:val="000000" w:themeColor="text1"/>
                <w:sz w:val="20"/>
                <w:szCs w:val="20"/>
                <w:lang w:eastAsia="ru-RU"/>
              </w:rPr>
              <w:t>670,21</w:t>
            </w:r>
          </w:p>
        </w:tc>
      </w:tr>
      <w:tr w:rsidR="00782E4C" w:rsidRPr="003A3C19" w14:paraId="4F538B63" w14:textId="77777777" w:rsidTr="00782E4C">
        <w:trPr>
          <w:trHeight w:val="507"/>
          <w:jc w:val="center"/>
        </w:trPr>
        <w:tc>
          <w:tcPr>
            <w:tcW w:w="448" w:type="dxa"/>
            <w:vMerge/>
            <w:vAlign w:val="center"/>
            <w:hideMark/>
          </w:tcPr>
          <w:p w14:paraId="1AD95D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FE6A91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6EF19A0A"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45AF64C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4BAC6F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3C70D2CB"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0AAC6B06" w14:textId="77777777" w:rsidTr="00782E4C">
        <w:trPr>
          <w:trHeight w:val="507"/>
          <w:jc w:val="center"/>
        </w:trPr>
        <w:tc>
          <w:tcPr>
            <w:tcW w:w="448" w:type="dxa"/>
            <w:vMerge/>
            <w:vAlign w:val="center"/>
            <w:hideMark/>
          </w:tcPr>
          <w:p w14:paraId="53174668"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3EF4DDC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52ECAE2D"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5CE2C57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2BF681D"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409E540"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673D5A55" w14:textId="77777777" w:rsidTr="00782E4C">
        <w:trPr>
          <w:trHeight w:val="276"/>
          <w:jc w:val="center"/>
        </w:trPr>
        <w:tc>
          <w:tcPr>
            <w:tcW w:w="448" w:type="dxa"/>
            <w:vMerge/>
            <w:vAlign w:val="center"/>
            <w:hideMark/>
          </w:tcPr>
          <w:p w14:paraId="1392741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47BE29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0" w:type="dxa"/>
            <w:vMerge/>
            <w:vAlign w:val="center"/>
            <w:hideMark/>
          </w:tcPr>
          <w:p w14:paraId="4FB14839" w14:textId="77777777" w:rsidR="00782E4C" w:rsidRPr="003A3C19" w:rsidRDefault="00782E4C" w:rsidP="001B42B0">
            <w:pPr>
              <w:jc w:val="center"/>
              <w:rPr>
                <w:rFonts w:ascii="Arial" w:hAnsi="Arial" w:cs="Arial"/>
                <w:color w:val="000000" w:themeColor="text1"/>
                <w:sz w:val="16"/>
                <w:szCs w:val="16"/>
                <w:lang w:eastAsia="ru-RU"/>
              </w:rPr>
            </w:pPr>
          </w:p>
        </w:tc>
        <w:tc>
          <w:tcPr>
            <w:tcW w:w="795" w:type="dxa"/>
            <w:vMerge/>
            <w:vAlign w:val="center"/>
            <w:hideMark/>
          </w:tcPr>
          <w:p w14:paraId="5F2C8C8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4B18A888"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vMerge/>
            <w:vAlign w:val="center"/>
            <w:hideMark/>
          </w:tcPr>
          <w:p w14:paraId="0C0642CD" w14:textId="77777777" w:rsidR="00782E4C" w:rsidRPr="003A3C19" w:rsidRDefault="00782E4C" w:rsidP="001B42B0">
            <w:pPr>
              <w:jc w:val="center"/>
              <w:rPr>
                <w:rFonts w:ascii="Arial Armenian" w:hAnsi="Arial Armenian" w:cs="Arial"/>
                <w:color w:val="000000" w:themeColor="text1"/>
                <w:sz w:val="20"/>
                <w:szCs w:val="20"/>
                <w:lang w:eastAsia="ru-RU"/>
              </w:rPr>
            </w:pPr>
          </w:p>
        </w:tc>
      </w:tr>
      <w:tr w:rsidR="00782E4C" w:rsidRPr="003A3C19" w14:paraId="3671D442" w14:textId="77777777" w:rsidTr="00782E4C">
        <w:trPr>
          <w:trHeight w:val="507"/>
          <w:jc w:val="center"/>
        </w:trPr>
        <w:tc>
          <w:tcPr>
            <w:tcW w:w="448" w:type="dxa"/>
            <w:vMerge w:val="restart"/>
            <w:shd w:val="clear" w:color="000000" w:fill="DCE6F1"/>
            <w:noWrap/>
            <w:vAlign w:val="center"/>
            <w:hideMark/>
          </w:tcPr>
          <w:p w14:paraId="37BF60F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43F8E29D"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Ընդամենը</w:t>
            </w:r>
            <w:proofErr w:type="spellEnd"/>
          </w:p>
        </w:tc>
        <w:tc>
          <w:tcPr>
            <w:tcW w:w="590" w:type="dxa"/>
            <w:vMerge w:val="restart"/>
            <w:shd w:val="clear" w:color="000000" w:fill="DCE6F1"/>
            <w:noWrap/>
            <w:vAlign w:val="center"/>
            <w:hideMark/>
          </w:tcPr>
          <w:p w14:paraId="3E1A81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19F6E8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3051487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39561509"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1011,05</w:t>
            </w:r>
          </w:p>
        </w:tc>
      </w:tr>
      <w:tr w:rsidR="00782E4C" w:rsidRPr="003A3C19" w14:paraId="0020FB72" w14:textId="77777777" w:rsidTr="00782E4C">
        <w:trPr>
          <w:trHeight w:val="507"/>
          <w:jc w:val="center"/>
        </w:trPr>
        <w:tc>
          <w:tcPr>
            <w:tcW w:w="448" w:type="dxa"/>
            <w:vMerge/>
            <w:vAlign w:val="center"/>
            <w:hideMark/>
          </w:tcPr>
          <w:p w14:paraId="47E8C7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483D96A4"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7DC8E08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E5B6C4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345668D1"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71FFDF28"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F788356" w14:textId="77777777" w:rsidTr="00782E4C">
        <w:trPr>
          <w:trHeight w:val="507"/>
          <w:jc w:val="center"/>
        </w:trPr>
        <w:tc>
          <w:tcPr>
            <w:tcW w:w="448" w:type="dxa"/>
            <w:vMerge/>
            <w:vAlign w:val="center"/>
            <w:hideMark/>
          </w:tcPr>
          <w:p w14:paraId="0C5AE5E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632D68B"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75D4B8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11268D96"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0F127D1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355039D"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094BEFF" w14:textId="77777777" w:rsidTr="00782E4C">
        <w:trPr>
          <w:trHeight w:val="276"/>
          <w:jc w:val="center"/>
        </w:trPr>
        <w:tc>
          <w:tcPr>
            <w:tcW w:w="448" w:type="dxa"/>
            <w:vMerge/>
            <w:vAlign w:val="center"/>
            <w:hideMark/>
          </w:tcPr>
          <w:p w14:paraId="4D536A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205519"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76D61D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7A506DEB"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7A95BC4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D646C1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02DC325B" w14:textId="77777777" w:rsidTr="00782E4C">
        <w:trPr>
          <w:trHeight w:val="507"/>
          <w:jc w:val="center"/>
        </w:trPr>
        <w:tc>
          <w:tcPr>
            <w:tcW w:w="448" w:type="dxa"/>
            <w:vMerge w:val="restart"/>
            <w:shd w:val="clear" w:color="000000" w:fill="DCE6F1"/>
            <w:noWrap/>
            <w:vAlign w:val="center"/>
            <w:hideMark/>
          </w:tcPr>
          <w:p w14:paraId="15701F6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restart"/>
            <w:shd w:val="clear" w:color="000000" w:fill="DCE6F1"/>
            <w:vAlign w:val="center"/>
            <w:hideMark/>
          </w:tcPr>
          <w:p w14:paraId="097128C2" w14:textId="77777777" w:rsidR="00782E4C" w:rsidRPr="003A3C19" w:rsidRDefault="00782E4C" w:rsidP="001B42B0">
            <w:pPr>
              <w:jc w:val="center"/>
              <w:rPr>
                <w:rFonts w:ascii="Arial Armenian" w:hAnsi="Arial Armenian" w:cs="Arial"/>
                <w:b/>
                <w:bCs/>
                <w:color w:val="000000" w:themeColor="text1"/>
                <w:sz w:val="16"/>
                <w:szCs w:val="16"/>
                <w:lang w:eastAsia="ru-RU"/>
              </w:rPr>
            </w:pPr>
            <w:proofErr w:type="spellStart"/>
            <w:r w:rsidRPr="003A3C19">
              <w:rPr>
                <w:rFonts w:ascii="Arial" w:hAnsi="Arial" w:cs="Arial"/>
                <w:b/>
                <w:bCs/>
                <w:color w:val="000000" w:themeColor="text1"/>
                <w:sz w:val="16"/>
                <w:szCs w:val="16"/>
                <w:lang w:eastAsia="ru-RU"/>
              </w:rPr>
              <w:t>Տոկոսը</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ամբողջի</w:t>
            </w:r>
            <w:proofErr w:type="spellEnd"/>
            <w:r w:rsidRPr="003A3C19">
              <w:rPr>
                <w:rFonts w:ascii="Arial Armenian" w:hAnsi="Arial Armenian" w:cs="Arial"/>
                <w:b/>
                <w:bCs/>
                <w:color w:val="000000" w:themeColor="text1"/>
                <w:sz w:val="16"/>
                <w:szCs w:val="16"/>
                <w:lang w:eastAsia="ru-RU"/>
              </w:rPr>
              <w:t xml:space="preserve"> </w:t>
            </w:r>
            <w:proofErr w:type="spellStart"/>
            <w:r w:rsidRPr="003A3C19">
              <w:rPr>
                <w:rFonts w:ascii="Arial" w:hAnsi="Arial" w:cs="Arial"/>
                <w:b/>
                <w:bCs/>
                <w:color w:val="000000" w:themeColor="text1"/>
                <w:sz w:val="16"/>
                <w:szCs w:val="16"/>
                <w:lang w:eastAsia="ru-RU"/>
              </w:rPr>
              <w:t>համեմատ</w:t>
            </w:r>
            <w:proofErr w:type="spellEnd"/>
          </w:p>
        </w:tc>
        <w:tc>
          <w:tcPr>
            <w:tcW w:w="590" w:type="dxa"/>
            <w:vMerge w:val="restart"/>
            <w:shd w:val="clear" w:color="000000" w:fill="DCE6F1"/>
            <w:noWrap/>
            <w:vAlign w:val="center"/>
            <w:hideMark/>
          </w:tcPr>
          <w:p w14:paraId="55353D6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restart"/>
            <w:shd w:val="clear" w:color="000000" w:fill="DCE6F1"/>
            <w:noWrap/>
            <w:vAlign w:val="center"/>
            <w:hideMark/>
          </w:tcPr>
          <w:p w14:paraId="768117E4"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restart"/>
            <w:shd w:val="clear" w:color="000000" w:fill="DCE6F1"/>
            <w:vAlign w:val="center"/>
            <w:hideMark/>
          </w:tcPr>
          <w:p w14:paraId="517E7B9D"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restart"/>
            <w:shd w:val="clear" w:color="000000" w:fill="DCE6F1"/>
            <w:vAlign w:val="center"/>
            <w:hideMark/>
          </w:tcPr>
          <w:p w14:paraId="7C59248D"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5,57%</w:t>
            </w:r>
          </w:p>
        </w:tc>
      </w:tr>
      <w:tr w:rsidR="00782E4C" w:rsidRPr="003A3C19" w14:paraId="1986472B" w14:textId="77777777" w:rsidTr="00782E4C">
        <w:trPr>
          <w:trHeight w:val="507"/>
          <w:jc w:val="center"/>
        </w:trPr>
        <w:tc>
          <w:tcPr>
            <w:tcW w:w="448" w:type="dxa"/>
            <w:vMerge/>
            <w:vAlign w:val="center"/>
            <w:hideMark/>
          </w:tcPr>
          <w:p w14:paraId="54848DB9"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C3DC2AE"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6862813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603624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6ADD6AEC"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4B5BBD9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7DAA4848" w14:textId="77777777" w:rsidTr="00782E4C">
        <w:trPr>
          <w:trHeight w:val="507"/>
          <w:jc w:val="center"/>
        </w:trPr>
        <w:tc>
          <w:tcPr>
            <w:tcW w:w="448" w:type="dxa"/>
            <w:vMerge/>
            <w:vAlign w:val="center"/>
            <w:hideMark/>
          </w:tcPr>
          <w:p w14:paraId="4F64FE4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707B084F"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3AFAB2D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3EABAA9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ABB229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582AD13F"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6C07B093" w14:textId="77777777" w:rsidTr="00782E4C">
        <w:trPr>
          <w:trHeight w:val="507"/>
          <w:jc w:val="center"/>
        </w:trPr>
        <w:tc>
          <w:tcPr>
            <w:tcW w:w="448" w:type="dxa"/>
            <w:vMerge/>
            <w:vAlign w:val="center"/>
            <w:hideMark/>
          </w:tcPr>
          <w:p w14:paraId="08A3EFA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5961" w:type="dxa"/>
            <w:vMerge/>
            <w:vAlign w:val="center"/>
            <w:hideMark/>
          </w:tcPr>
          <w:p w14:paraId="142E09D4" w14:textId="77777777" w:rsidR="00782E4C" w:rsidRPr="003A3C19" w:rsidRDefault="00782E4C" w:rsidP="001B42B0">
            <w:pPr>
              <w:jc w:val="center"/>
              <w:rPr>
                <w:rFonts w:ascii="Arial Armenian" w:hAnsi="Arial Armenian" w:cs="Arial"/>
                <w:b/>
                <w:bCs/>
                <w:color w:val="000000" w:themeColor="text1"/>
                <w:sz w:val="16"/>
                <w:szCs w:val="16"/>
                <w:lang w:eastAsia="ru-RU"/>
              </w:rPr>
            </w:pPr>
          </w:p>
        </w:tc>
        <w:tc>
          <w:tcPr>
            <w:tcW w:w="590" w:type="dxa"/>
            <w:vMerge/>
            <w:vAlign w:val="center"/>
            <w:hideMark/>
          </w:tcPr>
          <w:p w14:paraId="453BBEE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95" w:type="dxa"/>
            <w:vMerge/>
            <w:vAlign w:val="center"/>
            <w:hideMark/>
          </w:tcPr>
          <w:p w14:paraId="2017F9FE"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894" w:type="dxa"/>
            <w:vMerge/>
            <w:vAlign w:val="center"/>
            <w:hideMark/>
          </w:tcPr>
          <w:p w14:paraId="52DE36BA"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vMerge/>
            <w:vAlign w:val="center"/>
            <w:hideMark/>
          </w:tcPr>
          <w:p w14:paraId="31E652EA" w14:textId="77777777" w:rsidR="00782E4C" w:rsidRPr="003A3C19" w:rsidRDefault="00782E4C" w:rsidP="001B42B0">
            <w:pPr>
              <w:jc w:val="center"/>
              <w:rPr>
                <w:rFonts w:ascii="Arial Armenian" w:hAnsi="Arial Armenian" w:cs="Arial"/>
                <w:b/>
                <w:bCs/>
                <w:color w:val="000000" w:themeColor="text1"/>
                <w:sz w:val="16"/>
                <w:szCs w:val="16"/>
                <w:lang w:eastAsia="ru-RU"/>
              </w:rPr>
            </w:pPr>
          </w:p>
        </w:tc>
      </w:tr>
      <w:tr w:rsidR="00782E4C" w:rsidRPr="003A3C19" w14:paraId="609C7245" w14:textId="77777777" w:rsidTr="00782E4C">
        <w:trPr>
          <w:trHeight w:val="585"/>
          <w:jc w:val="center"/>
        </w:trPr>
        <w:tc>
          <w:tcPr>
            <w:tcW w:w="448" w:type="dxa"/>
            <w:shd w:val="clear" w:color="000000" w:fill="B8CCE4"/>
            <w:noWrap/>
            <w:vAlign w:val="center"/>
            <w:hideMark/>
          </w:tcPr>
          <w:p w14:paraId="7E0DE1D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346" w:type="dxa"/>
            <w:gridSpan w:val="3"/>
            <w:shd w:val="clear" w:color="000000" w:fill="B8CCE4"/>
            <w:vAlign w:val="center"/>
            <w:hideMark/>
          </w:tcPr>
          <w:p w14:paraId="759F2C8F" w14:textId="77777777" w:rsidR="00782E4C" w:rsidRPr="003A3C19" w:rsidRDefault="00782E4C" w:rsidP="001B42B0">
            <w:pPr>
              <w:jc w:val="center"/>
              <w:rPr>
                <w:rFonts w:ascii="Arial Armenian" w:hAnsi="Arial Armenian" w:cs="Arial"/>
                <w:b/>
                <w:bCs/>
                <w:color w:val="000000" w:themeColor="text1"/>
                <w:sz w:val="20"/>
                <w:szCs w:val="20"/>
                <w:lang w:eastAsia="ru-RU"/>
              </w:rPr>
            </w:pPr>
            <w:proofErr w:type="spellStart"/>
            <w:r w:rsidRPr="003A3C19">
              <w:rPr>
                <w:rFonts w:ascii="Arial" w:hAnsi="Arial" w:cs="Arial"/>
                <w:b/>
                <w:bCs/>
                <w:color w:val="000000" w:themeColor="text1"/>
                <w:sz w:val="20"/>
                <w:szCs w:val="20"/>
                <w:lang w:eastAsia="ru-RU"/>
              </w:rPr>
              <w:t>Ընդհանուրը</w:t>
            </w:r>
            <w:proofErr w:type="spellEnd"/>
          </w:p>
        </w:tc>
        <w:tc>
          <w:tcPr>
            <w:tcW w:w="894" w:type="dxa"/>
            <w:shd w:val="clear" w:color="000000" w:fill="B8CCE4"/>
            <w:noWrap/>
            <w:vAlign w:val="center"/>
            <w:hideMark/>
          </w:tcPr>
          <w:p w14:paraId="767D5039" w14:textId="77777777" w:rsidR="00782E4C" w:rsidRPr="003A3C19" w:rsidRDefault="00782E4C" w:rsidP="001B42B0">
            <w:pPr>
              <w:jc w:val="center"/>
              <w:rPr>
                <w:rFonts w:ascii="Arial Armenian" w:hAnsi="Arial Armenian" w:cs="Arial"/>
                <w:color w:val="000000" w:themeColor="text1"/>
                <w:sz w:val="20"/>
                <w:szCs w:val="20"/>
                <w:lang w:eastAsia="ru-RU"/>
              </w:rPr>
            </w:pPr>
          </w:p>
        </w:tc>
        <w:tc>
          <w:tcPr>
            <w:tcW w:w="1007" w:type="dxa"/>
            <w:shd w:val="clear" w:color="000000" w:fill="B8CCE4"/>
            <w:noWrap/>
            <w:vAlign w:val="center"/>
            <w:hideMark/>
          </w:tcPr>
          <w:p w14:paraId="407B98A9" w14:textId="77777777" w:rsidR="00782E4C" w:rsidRPr="003A3C19" w:rsidRDefault="00782E4C" w:rsidP="001B42B0">
            <w:pPr>
              <w:jc w:val="center"/>
              <w:rPr>
                <w:rFonts w:ascii="Arial Armenian" w:hAnsi="Arial Armenian" w:cs="Arial"/>
                <w:b/>
                <w:bCs/>
                <w:color w:val="000000" w:themeColor="text1"/>
                <w:sz w:val="20"/>
                <w:szCs w:val="20"/>
                <w:lang w:eastAsia="ru-RU"/>
              </w:rPr>
            </w:pPr>
            <w:r w:rsidRPr="003A3C19">
              <w:rPr>
                <w:rFonts w:ascii="Arial Armenian" w:hAnsi="Arial Armenian" w:cs="Arial"/>
                <w:b/>
                <w:bCs/>
                <w:color w:val="000000" w:themeColor="text1"/>
                <w:sz w:val="20"/>
                <w:szCs w:val="20"/>
                <w:lang w:eastAsia="ru-RU"/>
              </w:rPr>
              <w:t>100,00%</w:t>
            </w:r>
          </w:p>
        </w:tc>
      </w:tr>
      <w:tr w:rsidR="00782E4C" w:rsidRPr="003A3C19" w14:paraId="570DA129" w14:textId="77777777" w:rsidTr="00782E4C">
        <w:trPr>
          <w:trHeight w:val="585"/>
          <w:jc w:val="center"/>
        </w:trPr>
        <w:tc>
          <w:tcPr>
            <w:tcW w:w="448" w:type="dxa"/>
            <w:shd w:val="clear" w:color="000000" w:fill="B8CCE4"/>
            <w:noWrap/>
            <w:vAlign w:val="center"/>
            <w:hideMark/>
          </w:tcPr>
          <w:p w14:paraId="6CD8A9F7"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346" w:type="dxa"/>
            <w:gridSpan w:val="3"/>
            <w:shd w:val="clear" w:color="000000" w:fill="B8CCE4"/>
            <w:vAlign w:val="center"/>
            <w:hideMark/>
          </w:tcPr>
          <w:p w14:paraId="4EFD4DF5" w14:textId="77777777" w:rsidR="00782E4C" w:rsidRPr="003A3C19" w:rsidRDefault="00782E4C" w:rsidP="001B42B0">
            <w:pPr>
              <w:jc w:val="center"/>
              <w:rPr>
                <w:rFonts w:ascii="Arial Armenian" w:hAnsi="Arial Armenian" w:cs="Arial"/>
                <w:b/>
                <w:bCs/>
                <w:color w:val="000000" w:themeColor="text1"/>
                <w:sz w:val="20"/>
                <w:szCs w:val="20"/>
                <w:lang w:eastAsia="ru-RU"/>
              </w:rPr>
            </w:pPr>
            <w:r w:rsidRPr="003A3C19">
              <w:rPr>
                <w:rFonts w:ascii="Arial Armenian" w:hAnsi="Arial Armenian" w:cs="Arial"/>
                <w:b/>
                <w:bCs/>
                <w:color w:val="000000" w:themeColor="text1"/>
                <w:sz w:val="20"/>
                <w:szCs w:val="20"/>
                <w:lang w:eastAsia="ru-RU"/>
              </w:rPr>
              <w:t>ÀÝ¹³Ù»ÝÁ</w:t>
            </w:r>
          </w:p>
        </w:tc>
        <w:tc>
          <w:tcPr>
            <w:tcW w:w="894" w:type="dxa"/>
            <w:shd w:val="clear" w:color="000000" w:fill="B8CCE4"/>
            <w:vAlign w:val="center"/>
            <w:hideMark/>
          </w:tcPr>
          <w:p w14:paraId="66A49920"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shd w:val="clear" w:color="000000" w:fill="C5D9F1"/>
            <w:vAlign w:val="center"/>
            <w:hideMark/>
          </w:tcPr>
          <w:p w14:paraId="53935AC2"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18163,41</w:t>
            </w:r>
          </w:p>
        </w:tc>
      </w:tr>
      <w:tr w:rsidR="00782E4C" w:rsidRPr="003A3C19" w14:paraId="6076F083" w14:textId="77777777" w:rsidTr="00782E4C">
        <w:trPr>
          <w:trHeight w:val="585"/>
          <w:jc w:val="center"/>
        </w:trPr>
        <w:tc>
          <w:tcPr>
            <w:tcW w:w="448" w:type="dxa"/>
            <w:shd w:val="clear" w:color="000000" w:fill="DCE6F1"/>
            <w:noWrap/>
            <w:vAlign w:val="center"/>
            <w:hideMark/>
          </w:tcPr>
          <w:p w14:paraId="40EC962F"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346" w:type="dxa"/>
            <w:gridSpan w:val="3"/>
            <w:shd w:val="clear" w:color="000000" w:fill="DCE6F1"/>
            <w:vAlign w:val="center"/>
            <w:hideMark/>
          </w:tcPr>
          <w:p w14:paraId="4F4A5F51" w14:textId="77777777" w:rsidR="00782E4C" w:rsidRPr="003A3C19" w:rsidRDefault="00782E4C" w:rsidP="001B42B0">
            <w:pPr>
              <w:jc w:val="center"/>
              <w:rPr>
                <w:rFonts w:ascii="Arial Armenian" w:hAnsi="Arial Armenian" w:cs="Arial"/>
                <w:b/>
                <w:bCs/>
                <w:color w:val="000000" w:themeColor="text1"/>
                <w:sz w:val="20"/>
                <w:szCs w:val="20"/>
                <w:lang w:eastAsia="ru-RU"/>
              </w:rPr>
            </w:pPr>
            <w:r w:rsidRPr="003A3C19">
              <w:rPr>
                <w:rFonts w:ascii="Arial Armenian" w:hAnsi="Arial Armenian" w:cs="Arial"/>
                <w:b/>
                <w:bCs/>
                <w:color w:val="000000" w:themeColor="text1"/>
                <w:sz w:val="20"/>
                <w:szCs w:val="20"/>
                <w:lang w:eastAsia="ru-RU"/>
              </w:rPr>
              <w:t>²²Ð, 20%</w:t>
            </w:r>
          </w:p>
        </w:tc>
        <w:tc>
          <w:tcPr>
            <w:tcW w:w="894" w:type="dxa"/>
            <w:shd w:val="clear" w:color="000000" w:fill="DCE6F1"/>
            <w:vAlign w:val="center"/>
            <w:hideMark/>
          </w:tcPr>
          <w:p w14:paraId="733782E2"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shd w:val="clear" w:color="000000" w:fill="DCE6F1"/>
            <w:vAlign w:val="center"/>
            <w:hideMark/>
          </w:tcPr>
          <w:p w14:paraId="33A51DDA" w14:textId="77777777" w:rsidR="00782E4C" w:rsidRPr="003A3C19" w:rsidRDefault="00782E4C" w:rsidP="001B42B0">
            <w:pPr>
              <w:jc w:val="center"/>
              <w:rPr>
                <w:rFonts w:ascii="Arial Armenian" w:hAnsi="Arial Armenian" w:cs="Arial"/>
                <w:i/>
                <w:iCs/>
                <w:color w:val="000000" w:themeColor="text1"/>
                <w:sz w:val="16"/>
                <w:szCs w:val="16"/>
                <w:lang w:eastAsia="ru-RU"/>
              </w:rPr>
            </w:pPr>
            <w:r w:rsidRPr="003A3C19">
              <w:rPr>
                <w:rFonts w:ascii="Arial Armenian" w:hAnsi="Arial Armenian" w:cs="Arial"/>
                <w:i/>
                <w:iCs/>
                <w:color w:val="000000" w:themeColor="text1"/>
                <w:sz w:val="16"/>
                <w:szCs w:val="16"/>
                <w:lang w:eastAsia="ru-RU"/>
              </w:rPr>
              <w:t>3632,68</w:t>
            </w:r>
          </w:p>
        </w:tc>
      </w:tr>
      <w:tr w:rsidR="00782E4C" w:rsidRPr="003A3C19" w14:paraId="7F9D9632" w14:textId="77777777" w:rsidTr="00782E4C">
        <w:trPr>
          <w:trHeight w:val="585"/>
          <w:jc w:val="center"/>
        </w:trPr>
        <w:tc>
          <w:tcPr>
            <w:tcW w:w="448" w:type="dxa"/>
            <w:shd w:val="clear" w:color="000000" w:fill="B8CCE4"/>
            <w:noWrap/>
            <w:vAlign w:val="center"/>
            <w:hideMark/>
          </w:tcPr>
          <w:p w14:paraId="4DF5B3E5"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7346" w:type="dxa"/>
            <w:gridSpan w:val="3"/>
            <w:shd w:val="clear" w:color="000000" w:fill="B8CCE4"/>
            <w:vAlign w:val="center"/>
            <w:hideMark/>
          </w:tcPr>
          <w:p w14:paraId="66033E04" w14:textId="77777777" w:rsidR="00782E4C" w:rsidRPr="003A3C19" w:rsidRDefault="00782E4C" w:rsidP="001B42B0">
            <w:pPr>
              <w:jc w:val="center"/>
              <w:rPr>
                <w:rFonts w:ascii="Arial Armenian" w:hAnsi="Arial Armenian" w:cs="Arial"/>
                <w:b/>
                <w:bCs/>
                <w:color w:val="000000" w:themeColor="text1"/>
                <w:sz w:val="20"/>
                <w:szCs w:val="20"/>
                <w:lang w:eastAsia="ru-RU"/>
              </w:rPr>
            </w:pPr>
            <w:r w:rsidRPr="003A3C19">
              <w:rPr>
                <w:rFonts w:ascii="Arial Armenian" w:hAnsi="Arial Armenian" w:cs="Arial"/>
                <w:b/>
                <w:bCs/>
                <w:color w:val="000000" w:themeColor="text1"/>
                <w:sz w:val="20"/>
                <w:szCs w:val="20"/>
                <w:lang w:eastAsia="ru-RU"/>
              </w:rPr>
              <w:t>ÀÝ¹³Ù»ÝÁ</w:t>
            </w:r>
          </w:p>
        </w:tc>
        <w:tc>
          <w:tcPr>
            <w:tcW w:w="894" w:type="dxa"/>
            <w:shd w:val="clear" w:color="000000" w:fill="B8CCE4"/>
            <w:vAlign w:val="center"/>
            <w:hideMark/>
          </w:tcPr>
          <w:p w14:paraId="256F19E3" w14:textId="77777777" w:rsidR="00782E4C" w:rsidRPr="003A3C19" w:rsidRDefault="00782E4C" w:rsidP="001B42B0">
            <w:pPr>
              <w:jc w:val="center"/>
              <w:rPr>
                <w:rFonts w:ascii="Arial Armenian" w:hAnsi="Arial Armenian" w:cs="Arial"/>
                <w:color w:val="000000" w:themeColor="text1"/>
                <w:sz w:val="16"/>
                <w:szCs w:val="16"/>
                <w:lang w:eastAsia="ru-RU"/>
              </w:rPr>
            </w:pPr>
          </w:p>
        </w:tc>
        <w:tc>
          <w:tcPr>
            <w:tcW w:w="1007" w:type="dxa"/>
            <w:shd w:val="clear" w:color="000000" w:fill="C5D9F1"/>
            <w:vAlign w:val="center"/>
            <w:hideMark/>
          </w:tcPr>
          <w:p w14:paraId="3240EBAA" w14:textId="77777777" w:rsidR="00782E4C" w:rsidRPr="003A3C19" w:rsidRDefault="00782E4C" w:rsidP="001B42B0">
            <w:pPr>
              <w:jc w:val="center"/>
              <w:rPr>
                <w:rFonts w:ascii="Arial Armenian" w:hAnsi="Arial Armenian" w:cs="Arial"/>
                <w:b/>
                <w:bCs/>
                <w:color w:val="000000" w:themeColor="text1"/>
                <w:sz w:val="16"/>
                <w:szCs w:val="16"/>
                <w:lang w:eastAsia="ru-RU"/>
              </w:rPr>
            </w:pPr>
            <w:r w:rsidRPr="003A3C19">
              <w:rPr>
                <w:rFonts w:ascii="Arial Armenian" w:hAnsi="Arial Armenian" w:cs="Arial"/>
                <w:b/>
                <w:bCs/>
                <w:color w:val="000000" w:themeColor="text1"/>
                <w:sz w:val="16"/>
                <w:szCs w:val="16"/>
                <w:lang w:eastAsia="ru-RU"/>
              </w:rPr>
              <w:t>21796,09</w:t>
            </w:r>
          </w:p>
        </w:tc>
      </w:tr>
    </w:tbl>
    <w:p w14:paraId="468A9189" w14:textId="77777777" w:rsidR="007127F4" w:rsidRPr="00CF1E7B" w:rsidRDefault="007127F4" w:rsidP="005A4C88">
      <w:pPr>
        <w:tabs>
          <w:tab w:val="left" w:pos="4440"/>
          <w:tab w:val="center" w:pos="5551"/>
        </w:tabs>
        <w:jc w:val="center"/>
        <w:rPr>
          <w:rFonts w:ascii="GHEA Grapalat" w:hAnsi="GHEA Grapalat" w:cs="Sylfaen"/>
          <w:bCs/>
          <w:color w:val="000000" w:themeColor="text1"/>
          <w:sz w:val="18"/>
          <w:szCs w:val="18"/>
          <w:lang w:val="hy-AM"/>
        </w:rPr>
      </w:pPr>
    </w:p>
    <w:p w14:paraId="3EC5F7F0" w14:textId="75B92D47" w:rsidR="00F400E7" w:rsidRPr="00CF1E7B" w:rsidRDefault="00F400E7" w:rsidP="00225400">
      <w:pPr>
        <w:rPr>
          <w:rFonts w:ascii="GHEA Grapalat" w:hAnsi="GHEA Grapalat"/>
          <w:i/>
          <w:color w:val="000000" w:themeColor="text1"/>
          <w:lang w:val="hy-AM"/>
        </w:rPr>
      </w:pPr>
    </w:p>
    <w:tbl>
      <w:tblPr>
        <w:tblpPr w:leftFromText="180" w:rightFromText="180" w:vertAnchor="text" w:horzAnchor="margin" w:tblpY="84"/>
        <w:tblW w:w="9639" w:type="dxa"/>
        <w:tblLayout w:type="fixed"/>
        <w:tblLook w:val="0000" w:firstRow="0" w:lastRow="0" w:firstColumn="0" w:lastColumn="0" w:noHBand="0" w:noVBand="0"/>
      </w:tblPr>
      <w:tblGrid>
        <w:gridCol w:w="4536"/>
        <w:gridCol w:w="760"/>
        <w:gridCol w:w="4343"/>
      </w:tblGrid>
      <w:tr w:rsidR="00CF1E7B" w:rsidRPr="00CF1E7B" w14:paraId="264344E7" w14:textId="77777777" w:rsidTr="00CF1E7B">
        <w:tc>
          <w:tcPr>
            <w:tcW w:w="4536" w:type="dxa"/>
          </w:tcPr>
          <w:p w14:paraId="2B126BD7" w14:textId="77777777" w:rsidR="00CF1E7B" w:rsidRPr="00CF1E7B" w:rsidRDefault="00CF1E7B" w:rsidP="00CF1E7B">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ՊԱՏՎԻՐԱՏՈՒ</w:t>
            </w:r>
          </w:p>
          <w:p w14:paraId="7CBFD957" w14:textId="77777777" w:rsidR="00CF1E7B" w:rsidRPr="00CF1E7B" w:rsidRDefault="00CF1E7B" w:rsidP="00CF1E7B">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6701CE52" w14:textId="77777777" w:rsidR="00CF1E7B" w:rsidRPr="00CF1E7B" w:rsidRDefault="00CF1E7B" w:rsidP="00CF1E7B">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4B551966" w14:textId="77777777" w:rsidR="00CF1E7B" w:rsidRPr="00CF1E7B" w:rsidRDefault="00CF1E7B" w:rsidP="00CF1E7B">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c>
          <w:tcPr>
            <w:tcW w:w="760" w:type="dxa"/>
          </w:tcPr>
          <w:p w14:paraId="1ABC3054" w14:textId="77777777" w:rsidR="00CF1E7B" w:rsidRPr="00CF1E7B" w:rsidRDefault="00CF1E7B" w:rsidP="00CF1E7B">
            <w:pPr>
              <w:spacing w:line="360" w:lineRule="auto"/>
              <w:jc w:val="center"/>
              <w:rPr>
                <w:rFonts w:ascii="GHEA Grapalat" w:hAnsi="GHEA Grapalat"/>
                <w:color w:val="000000" w:themeColor="text1"/>
                <w:lang w:val="hy-AM"/>
              </w:rPr>
            </w:pPr>
          </w:p>
        </w:tc>
        <w:tc>
          <w:tcPr>
            <w:tcW w:w="4343" w:type="dxa"/>
          </w:tcPr>
          <w:p w14:paraId="68289697" w14:textId="77777777" w:rsidR="00CF1E7B" w:rsidRPr="00CF1E7B" w:rsidRDefault="00CF1E7B" w:rsidP="00CF1E7B">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ԿԱՊԱԼԱՌՈՒ</w:t>
            </w:r>
          </w:p>
          <w:p w14:paraId="78261B75" w14:textId="77777777" w:rsidR="00CF1E7B" w:rsidRPr="00CF1E7B" w:rsidRDefault="00CF1E7B" w:rsidP="00CF1E7B">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68F85A54" w14:textId="77777777" w:rsidR="00CF1E7B" w:rsidRPr="00CF1E7B" w:rsidRDefault="00CF1E7B" w:rsidP="00CF1E7B">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1AAE280D" w14:textId="77777777" w:rsidR="00CF1E7B" w:rsidRPr="00CF1E7B" w:rsidRDefault="00CF1E7B" w:rsidP="00CF1E7B">
            <w:pPr>
              <w:jc w:val="center"/>
              <w:rPr>
                <w:rFonts w:ascii="GHEA Grapalat" w:hAnsi="GHEA Grapalat"/>
                <w:color w:val="000000" w:themeColor="text1"/>
                <w:sz w:val="22"/>
                <w:szCs w:val="22"/>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r>
    </w:tbl>
    <w:p w14:paraId="57B2F630" w14:textId="77777777" w:rsidR="00FE7098" w:rsidRPr="00CF1E7B" w:rsidRDefault="00FE7098" w:rsidP="009874A0">
      <w:pPr>
        <w:tabs>
          <w:tab w:val="left" w:pos="3750"/>
        </w:tabs>
        <w:rPr>
          <w:rFonts w:ascii="GHEA Grapalat" w:hAnsi="GHEA Grapalat" w:cs="Sylfaen"/>
          <w:color w:val="000000" w:themeColor="text1"/>
          <w:lang w:val="hy-AM"/>
        </w:rPr>
        <w:sectPr w:rsidR="00FE7098" w:rsidRPr="00CF1E7B" w:rsidSect="003B1340">
          <w:footnotePr>
            <w:pos w:val="beneathText"/>
          </w:footnotePr>
          <w:pgSz w:w="11906" w:h="16838" w:code="9"/>
          <w:pgMar w:top="533" w:right="707" w:bottom="720" w:left="663" w:header="561" w:footer="561" w:gutter="0"/>
          <w:cols w:space="720"/>
          <w:docGrid w:linePitch="326"/>
        </w:sectPr>
      </w:pPr>
    </w:p>
    <w:p w14:paraId="72224371" w14:textId="77777777" w:rsidR="009874A0" w:rsidRPr="00CF1E7B" w:rsidRDefault="009874A0" w:rsidP="00991048">
      <w:pPr>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lastRenderedPageBreak/>
        <w:t>Հավելված</w:t>
      </w:r>
      <w:r w:rsidRPr="00CF1E7B">
        <w:rPr>
          <w:rFonts w:ascii="GHEA Grapalat" w:hAnsi="GHEA Grapalat" w:cs="Arial"/>
          <w:i/>
          <w:color w:val="000000" w:themeColor="text1"/>
          <w:sz w:val="20"/>
          <w:szCs w:val="20"/>
          <w:lang w:val="hy-AM"/>
        </w:rPr>
        <w:t xml:space="preserve"> </w:t>
      </w:r>
      <w:r w:rsidRPr="00CF1E7B">
        <w:rPr>
          <w:rFonts w:ascii="GHEA Grapalat" w:hAnsi="GHEA Grapalat" w:cs="Sylfaen"/>
          <w:i/>
          <w:color w:val="000000" w:themeColor="text1"/>
          <w:sz w:val="20"/>
          <w:szCs w:val="20"/>
          <w:lang w:val="hy-AM"/>
        </w:rPr>
        <w:t>թիվ</w:t>
      </w:r>
      <w:r w:rsidRPr="00CF1E7B">
        <w:rPr>
          <w:rFonts w:ascii="GHEA Grapalat" w:hAnsi="GHEA Grapalat" w:cs="Arial"/>
          <w:i/>
          <w:color w:val="000000" w:themeColor="text1"/>
          <w:sz w:val="20"/>
          <w:szCs w:val="20"/>
          <w:lang w:val="hy-AM"/>
        </w:rPr>
        <w:t xml:space="preserve"> 2</w:t>
      </w:r>
    </w:p>
    <w:p w14:paraId="27824129" w14:textId="77777777" w:rsidR="009874A0" w:rsidRPr="00CF1E7B" w:rsidRDefault="009874A0" w:rsidP="009874A0">
      <w:pPr>
        <w:ind w:firstLine="567"/>
        <w:jc w:val="right"/>
        <w:rPr>
          <w:rFonts w:ascii="GHEA Grapalat" w:hAnsi="GHEA Grapalat" w:cs="Arial"/>
          <w:i/>
          <w:color w:val="000000" w:themeColor="text1"/>
          <w:sz w:val="20"/>
          <w:szCs w:val="20"/>
          <w:lang w:val="hy-AM"/>
        </w:rPr>
      </w:pPr>
      <w:r w:rsidRPr="00CF1E7B">
        <w:rPr>
          <w:rFonts w:ascii="GHEA Grapalat" w:hAnsi="GHEA Grapalat"/>
          <w:i/>
          <w:color w:val="000000" w:themeColor="text1"/>
          <w:sz w:val="20"/>
          <w:szCs w:val="20"/>
          <w:lang w:val="hy-AM"/>
        </w:rPr>
        <w:t xml:space="preserve">«           »                  20   </w:t>
      </w:r>
      <w:r w:rsidRPr="00CF1E7B">
        <w:rPr>
          <w:rFonts w:ascii="GHEA Grapalat" w:hAnsi="GHEA Grapalat" w:cs="Sylfaen"/>
          <w:i/>
          <w:color w:val="000000" w:themeColor="text1"/>
          <w:sz w:val="20"/>
          <w:szCs w:val="20"/>
          <w:lang w:val="hy-AM"/>
        </w:rPr>
        <w:t>թ</w:t>
      </w:r>
      <w:r w:rsidRPr="00CF1E7B">
        <w:rPr>
          <w:rFonts w:ascii="GHEA Grapalat" w:hAnsi="GHEA Grapalat" w:cs="Arial"/>
          <w:i/>
          <w:color w:val="000000" w:themeColor="text1"/>
          <w:sz w:val="20"/>
          <w:szCs w:val="20"/>
          <w:lang w:val="hy-AM"/>
        </w:rPr>
        <w:t xml:space="preserve">. </w:t>
      </w:r>
      <w:r w:rsidRPr="00CF1E7B">
        <w:rPr>
          <w:rFonts w:ascii="GHEA Grapalat" w:hAnsi="GHEA Grapalat"/>
          <w:i/>
          <w:color w:val="000000" w:themeColor="text1"/>
          <w:sz w:val="20"/>
          <w:szCs w:val="20"/>
          <w:lang w:val="hy-AM"/>
        </w:rPr>
        <w:t xml:space="preserve"> </w:t>
      </w:r>
      <w:r w:rsidRPr="00CF1E7B">
        <w:rPr>
          <w:rFonts w:ascii="GHEA Grapalat" w:hAnsi="GHEA Grapalat" w:cs="Sylfaen"/>
          <w:i/>
          <w:color w:val="000000" w:themeColor="text1"/>
          <w:sz w:val="20"/>
          <w:szCs w:val="20"/>
          <w:lang w:val="hy-AM"/>
        </w:rPr>
        <w:t>կնքված</w:t>
      </w:r>
      <w:r w:rsidRPr="00CF1E7B">
        <w:rPr>
          <w:rFonts w:ascii="GHEA Grapalat" w:hAnsi="GHEA Grapalat" w:cs="Arial"/>
          <w:i/>
          <w:color w:val="000000" w:themeColor="text1"/>
          <w:sz w:val="20"/>
          <w:szCs w:val="20"/>
          <w:lang w:val="hy-AM"/>
        </w:rPr>
        <w:t xml:space="preserve"> </w:t>
      </w:r>
    </w:p>
    <w:p w14:paraId="4B0A8627" w14:textId="77777777" w:rsidR="009874A0" w:rsidRPr="00CF1E7B" w:rsidRDefault="009874A0" w:rsidP="009874A0">
      <w:pPr>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t>ծածկագրով պայմանագրի</w:t>
      </w:r>
    </w:p>
    <w:p w14:paraId="6DC97236" w14:textId="77777777" w:rsidR="009874A0" w:rsidRPr="00CF1E7B" w:rsidRDefault="009874A0" w:rsidP="009874A0">
      <w:pPr>
        <w:jc w:val="center"/>
        <w:rPr>
          <w:rFonts w:ascii="GHEA Grapalat" w:hAnsi="GHEA Grapalat" w:cs="Sylfaen"/>
          <w:b/>
          <w:color w:val="000000" w:themeColor="text1"/>
          <w:lang w:val="hy-AM"/>
        </w:rPr>
      </w:pPr>
    </w:p>
    <w:p w14:paraId="642F7EF8" w14:textId="77777777" w:rsidR="009874A0" w:rsidRPr="00CF1E7B" w:rsidRDefault="009874A0" w:rsidP="009874A0">
      <w:pPr>
        <w:jc w:val="center"/>
        <w:rPr>
          <w:rFonts w:ascii="GHEA Grapalat" w:hAnsi="GHEA Grapalat" w:cs="Sylfaen"/>
          <w:b/>
          <w:color w:val="000000" w:themeColor="text1"/>
          <w:lang w:val="hy-AM"/>
        </w:rPr>
      </w:pPr>
    </w:p>
    <w:p w14:paraId="0D26EBF4" w14:textId="77777777" w:rsidR="009874A0" w:rsidRPr="00CF1E7B" w:rsidRDefault="009874A0" w:rsidP="009874A0">
      <w:pPr>
        <w:jc w:val="center"/>
        <w:rPr>
          <w:rFonts w:ascii="GHEA Grapalat" w:hAnsi="GHEA Grapalat"/>
          <w:b/>
          <w:color w:val="000000" w:themeColor="text1"/>
          <w:sz w:val="20"/>
          <w:szCs w:val="20"/>
          <w:lang w:val="hy-AM"/>
        </w:rPr>
      </w:pPr>
      <w:r w:rsidRPr="00CF1E7B">
        <w:rPr>
          <w:rFonts w:ascii="GHEA Grapalat" w:hAnsi="GHEA Grapalat" w:cs="Sylfaen"/>
          <w:b/>
          <w:color w:val="000000" w:themeColor="text1"/>
          <w:sz w:val="20"/>
          <w:szCs w:val="20"/>
          <w:lang w:val="hy-AM"/>
        </w:rPr>
        <w:t>ՕՐԱՑՈՒՑԱՅԻՆ</w:t>
      </w:r>
      <w:r w:rsidRPr="00CF1E7B">
        <w:rPr>
          <w:rFonts w:ascii="GHEA Grapalat" w:hAnsi="GHEA Grapalat" w:cs="Times Armenian"/>
          <w:b/>
          <w:color w:val="000000" w:themeColor="text1"/>
          <w:sz w:val="20"/>
          <w:szCs w:val="20"/>
          <w:lang w:val="hy-AM"/>
        </w:rPr>
        <w:t xml:space="preserve"> </w:t>
      </w:r>
      <w:r w:rsidRPr="00CF1E7B">
        <w:rPr>
          <w:rFonts w:ascii="GHEA Grapalat" w:hAnsi="GHEA Grapalat" w:cs="Sylfaen"/>
          <w:b/>
          <w:color w:val="000000" w:themeColor="text1"/>
          <w:sz w:val="20"/>
          <w:szCs w:val="20"/>
          <w:lang w:val="hy-AM"/>
        </w:rPr>
        <w:t>ԳՐԱՖԻԿ*</w:t>
      </w:r>
    </w:p>
    <w:p w14:paraId="2936ACC9" w14:textId="37CDB9BE" w:rsidR="009874A0" w:rsidRPr="00CF1E7B" w:rsidRDefault="003B1340" w:rsidP="009874A0">
      <w:pPr>
        <w:ind w:firstLine="567"/>
        <w:jc w:val="center"/>
        <w:rPr>
          <w:rFonts w:ascii="GHEA Grapalat" w:hAnsi="GHEA Grapalat" w:cs="Sylfaen"/>
          <w:bCs/>
          <w:color w:val="000000" w:themeColor="text1"/>
          <w:sz w:val="20"/>
          <w:szCs w:val="20"/>
          <w:lang w:val="hy-AM"/>
        </w:rPr>
      </w:pPr>
      <w:r>
        <w:rPr>
          <w:rFonts w:ascii="GHEA Grapalat" w:hAnsi="GHEA Grapalat" w:cs="Sylfaen"/>
          <w:bCs/>
          <w:color w:val="000000" w:themeColor="text1"/>
          <w:sz w:val="20"/>
          <w:szCs w:val="20"/>
          <w:lang w:val="hy-AM"/>
        </w:rPr>
        <w:t>ԵՐևԱՆ ՔԱՂԱՔԻ  ԱՐԱԲԿԻՐ ՎԱՐՉԱԿԱՆ ՇՐՋԱՆԻ ՕՐԲԵԼԻ ԵՂԲԱՅՐՆԵՐ ՓՈՂՈՑԻ Հ.4 ՇԵՆՔԻ ԲԱԿԻ ՀԵՆԱՊԱՏԻ ՀԻՄՆԱՆՈՐՈԳՄԱՆ ԱՇԽԱՏԱՆՔՆԵՐ</w:t>
      </w:r>
      <w:r w:rsidR="0036641C" w:rsidRPr="00CF1E7B">
        <w:rPr>
          <w:rFonts w:ascii="GHEA Grapalat" w:hAnsi="GHEA Grapalat" w:cs="Sylfaen"/>
          <w:bCs/>
          <w:color w:val="000000" w:themeColor="text1"/>
          <w:sz w:val="20"/>
          <w:szCs w:val="20"/>
          <w:lang w:val="hy-AM"/>
        </w:rPr>
        <w:t>Ի</w:t>
      </w:r>
      <w:r w:rsidR="00237BF6" w:rsidRPr="00CF1E7B">
        <w:rPr>
          <w:rFonts w:ascii="GHEA Grapalat" w:hAnsi="GHEA Grapalat" w:cs="Sylfaen"/>
          <w:bCs/>
          <w:color w:val="000000" w:themeColor="text1"/>
          <w:sz w:val="20"/>
          <w:szCs w:val="20"/>
          <w:lang w:val="hy-AM"/>
        </w:rPr>
        <w:t xml:space="preserve"> </w:t>
      </w:r>
      <w:r w:rsidR="009874A0" w:rsidRPr="00CF1E7B">
        <w:rPr>
          <w:rFonts w:ascii="GHEA Grapalat" w:hAnsi="GHEA Grapalat" w:cs="Sylfaen"/>
          <w:bCs/>
          <w:color w:val="000000" w:themeColor="text1"/>
          <w:sz w:val="20"/>
          <w:szCs w:val="20"/>
          <w:lang w:val="hy-AM"/>
        </w:rPr>
        <w:t>ԿԱՏԱՐՄԱՆ</w:t>
      </w:r>
    </w:p>
    <w:p w14:paraId="318F56E3" w14:textId="77777777" w:rsidR="009874A0" w:rsidRPr="00CF1E7B" w:rsidRDefault="009874A0" w:rsidP="009874A0">
      <w:pPr>
        <w:ind w:firstLine="567"/>
        <w:jc w:val="center"/>
        <w:rPr>
          <w:rFonts w:ascii="GHEA Grapalat" w:hAnsi="GHEA Grapalat"/>
          <w:b/>
          <w:color w:val="000000" w:themeColor="text1"/>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3690"/>
        <w:gridCol w:w="2250"/>
      </w:tblGrid>
      <w:tr w:rsidR="00CF1E7B" w:rsidRPr="00CF1E7B" w14:paraId="42BC2A1A" w14:textId="77777777" w:rsidTr="006F651D">
        <w:trPr>
          <w:cantSplit/>
          <w:jc w:val="center"/>
        </w:trPr>
        <w:tc>
          <w:tcPr>
            <w:tcW w:w="540" w:type="dxa"/>
            <w:vMerge w:val="restart"/>
            <w:vAlign w:val="center"/>
          </w:tcPr>
          <w:p w14:paraId="63052152"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Չ/Հ</w:t>
            </w:r>
          </w:p>
        </w:tc>
        <w:tc>
          <w:tcPr>
            <w:tcW w:w="3505" w:type="dxa"/>
            <w:vMerge w:val="restart"/>
            <w:vAlign w:val="center"/>
          </w:tcPr>
          <w:p w14:paraId="56DC4558"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Կապալառուի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կողմից</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կատարվելիք</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աշխատանքների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առանձին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տեսակների</w:t>
            </w:r>
          </w:p>
          <w:p w14:paraId="5B5D12CA"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անվանումներ</w:t>
            </w:r>
          </w:p>
        </w:tc>
        <w:tc>
          <w:tcPr>
            <w:tcW w:w="5940" w:type="dxa"/>
            <w:gridSpan w:val="2"/>
            <w:vAlign w:val="center"/>
          </w:tcPr>
          <w:p w14:paraId="1CA6B6B6"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Աշխատանքների</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կատարման</w:t>
            </w:r>
            <w:r w:rsidRPr="00CF1E7B">
              <w:rPr>
                <w:rFonts w:ascii="GHEA Grapalat" w:hAnsi="GHEA Grapalat" w:cs="Times Armenian"/>
                <w:color w:val="000000" w:themeColor="text1"/>
                <w:sz w:val="20"/>
                <w:szCs w:val="20"/>
                <w:lang w:val="hy-AM"/>
              </w:rPr>
              <w:t xml:space="preserve"> </w:t>
            </w:r>
            <w:r w:rsidRPr="00CF1E7B">
              <w:rPr>
                <w:rFonts w:ascii="GHEA Grapalat" w:hAnsi="GHEA Grapalat" w:cs="Sylfaen"/>
                <w:color w:val="000000" w:themeColor="text1"/>
                <w:sz w:val="20"/>
                <w:szCs w:val="20"/>
                <w:lang w:val="hy-AM"/>
              </w:rPr>
              <w:t>ժամկետը</w:t>
            </w:r>
          </w:p>
        </w:tc>
      </w:tr>
      <w:tr w:rsidR="00CF1E7B" w:rsidRPr="00CF1E7B" w14:paraId="42CBFA9D" w14:textId="77777777" w:rsidTr="006F651D">
        <w:trPr>
          <w:cantSplit/>
          <w:trHeight w:val="586"/>
          <w:jc w:val="center"/>
        </w:trPr>
        <w:tc>
          <w:tcPr>
            <w:tcW w:w="540" w:type="dxa"/>
            <w:vMerge/>
            <w:vAlign w:val="center"/>
          </w:tcPr>
          <w:p w14:paraId="47A7F3F2" w14:textId="77777777" w:rsidR="009874A0" w:rsidRPr="00CF1E7B" w:rsidRDefault="009874A0" w:rsidP="006F651D">
            <w:pPr>
              <w:jc w:val="both"/>
              <w:rPr>
                <w:rFonts w:ascii="GHEA Grapalat" w:hAnsi="GHEA Grapalat"/>
                <w:color w:val="000000" w:themeColor="text1"/>
                <w:sz w:val="20"/>
                <w:szCs w:val="20"/>
                <w:lang w:val="hy-AM"/>
              </w:rPr>
            </w:pPr>
          </w:p>
        </w:tc>
        <w:tc>
          <w:tcPr>
            <w:tcW w:w="3505" w:type="dxa"/>
            <w:vMerge/>
          </w:tcPr>
          <w:p w14:paraId="11467637" w14:textId="77777777" w:rsidR="009874A0" w:rsidRPr="00CF1E7B" w:rsidRDefault="009874A0" w:rsidP="006F651D">
            <w:pPr>
              <w:rPr>
                <w:rFonts w:ascii="GHEA Grapalat" w:hAnsi="GHEA Grapalat"/>
                <w:color w:val="000000" w:themeColor="text1"/>
                <w:sz w:val="20"/>
                <w:szCs w:val="20"/>
                <w:lang w:val="hy-AM"/>
              </w:rPr>
            </w:pPr>
          </w:p>
        </w:tc>
        <w:tc>
          <w:tcPr>
            <w:tcW w:w="3690" w:type="dxa"/>
            <w:vAlign w:val="center"/>
          </w:tcPr>
          <w:p w14:paraId="5731D3A7"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Սկիզբը</w:t>
            </w:r>
          </w:p>
        </w:tc>
        <w:tc>
          <w:tcPr>
            <w:tcW w:w="2250" w:type="dxa"/>
            <w:vAlign w:val="center"/>
          </w:tcPr>
          <w:p w14:paraId="2D9185EF" w14:textId="77777777" w:rsidR="009874A0" w:rsidRPr="00CF1E7B" w:rsidRDefault="009874A0" w:rsidP="006F651D">
            <w:pPr>
              <w:jc w:val="center"/>
              <w:rPr>
                <w:rFonts w:ascii="GHEA Grapalat" w:hAnsi="GHEA Grapalat"/>
                <w:color w:val="000000" w:themeColor="text1"/>
                <w:sz w:val="20"/>
                <w:szCs w:val="20"/>
                <w:lang w:val="hy-AM"/>
              </w:rPr>
            </w:pPr>
            <w:r w:rsidRPr="00CF1E7B">
              <w:rPr>
                <w:rFonts w:ascii="GHEA Grapalat" w:hAnsi="GHEA Grapalat" w:cs="Sylfaen"/>
                <w:color w:val="000000" w:themeColor="text1"/>
                <w:sz w:val="20"/>
                <w:szCs w:val="20"/>
                <w:lang w:val="hy-AM"/>
              </w:rPr>
              <w:t>Ավարտը</w:t>
            </w:r>
          </w:p>
        </w:tc>
      </w:tr>
      <w:tr w:rsidR="00CF1E7B" w:rsidRPr="00CF1E7B" w14:paraId="421273D5" w14:textId="77777777" w:rsidTr="005A4C88">
        <w:trPr>
          <w:trHeight w:val="1167"/>
          <w:jc w:val="center"/>
        </w:trPr>
        <w:tc>
          <w:tcPr>
            <w:tcW w:w="540" w:type="dxa"/>
            <w:vAlign w:val="center"/>
          </w:tcPr>
          <w:p w14:paraId="265A3C3E" w14:textId="77777777" w:rsidR="009874A0" w:rsidRPr="00CF1E7B" w:rsidRDefault="009874A0" w:rsidP="006F651D">
            <w:pPr>
              <w:jc w:val="center"/>
              <w:rPr>
                <w:rFonts w:ascii="GHEA Grapalat" w:hAnsi="GHEA Grapalat" w:cs="Calibri"/>
                <w:color w:val="000000" w:themeColor="text1"/>
                <w:sz w:val="18"/>
                <w:szCs w:val="18"/>
                <w:lang w:val="hy-AM"/>
              </w:rPr>
            </w:pPr>
            <w:r w:rsidRPr="00CF1E7B">
              <w:rPr>
                <w:rFonts w:ascii="GHEA Grapalat" w:hAnsi="GHEA Grapalat" w:cs="Calibri"/>
                <w:color w:val="000000" w:themeColor="text1"/>
                <w:sz w:val="18"/>
                <w:szCs w:val="18"/>
                <w:lang w:val="hy-AM"/>
              </w:rPr>
              <w:t>1</w:t>
            </w:r>
          </w:p>
        </w:tc>
        <w:tc>
          <w:tcPr>
            <w:tcW w:w="3505" w:type="dxa"/>
            <w:vAlign w:val="center"/>
          </w:tcPr>
          <w:p w14:paraId="6EC5DCE1" w14:textId="457CC356" w:rsidR="009874A0" w:rsidRPr="00CF1E7B" w:rsidRDefault="003B1340" w:rsidP="006F651D">
            <w:pPr>
              <w:jc w:val="center"/>
              <w:rPr>
                <w:rFonts w:ascii="GHEA Grapalat" w:hAnsi="GHEA Grapalat"/>
                <w:color w:val="000000" w:themeColor="text1"/>
                <w:sz w:val="20"/>
                <w:szCs w:val="20"/>
                <w:lang w:val="hy-AM"/>
              </w:rPr>
            </w:pPr>
            <w:r>
              <w:rPr>
                <w:rFonts w:ascii="GHEA Grapalat" w:hAnsi="GHEA Grapalat" w:cs="Calibri"/>
                <w:color w:val="000000" w:themeColor="text1"/>
                <w:sz w:val="18"/>
                <w:szCs w:val="18"/>
                <w:lang w:val="hy-AM"/>
              </w:rPr>
              <w:t>Երևան քաղաքի  Արաբկիր վարչական շրջանի Օրբելի Եղբայրներ փողոցի հ.4 շենքի բակի հենապատի հիմնանորոգման աշխատանքներ</w:t>
            </w:r>
          </w:p>
        </w:tc>
        <w:tc>
          <w:tcPr>
            <w:tcW w:w="3690" w:type="dxa"/>
            <w:vAlign w:val="center"/>
          </w:tcPr>
          <w:p w14:paraId="36298A8F" w14:textId="32F8F66F" w:rsidR="009874A0" w:rsidRPr="00CF1E7B" w:rsidRDefault="00C02179" w:rsidP="006F651D">
            <w:pPr>
              <w:jc w:val="center"/>
              <w:rPr>
                <w:rFonts w:ascii="GHEA Grapalat" w:hAnsi="GHEA Grapalat"/>
                <w:color w:val="000000" w:themeColor="text1"/>
                <w:sz w:val="20"/>
                <w:szCs w:val="20"/>
                <w:lang w:val="hy-AM"/>
              </w:rPr>
            </w:pPr>
            <w:r w:rsidRPr="00CF1E7B">
              <w:rPr>
                <w:rFonts w:ascii="GHEA Grapalat" w:hAnsi="GHEA Grapalat"/>
                <w:color w:val="000000" w:themeColor="text1"/>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p w14:paraId="37B79315" w14:textId="0ACE7BCB" w:rsidR="00E3474A" w:rsidRPr="00CF1E7B" w:rsidRDefault="00E3474A" w:rsidP="006F651D">
            <w:pPr>
              <w:jc w:val="center"/>
              <w:rPr>
                <w:rFonts w:ascii="GHEA Grapalat" w:hAnsi="GHEA Grapalat" w:cs="Calibri"/>
                <w:color w:val="000000" w:themeColor="text1"/>
                <w:sz w:val="18"/>
                <w:szCs w:val="18"/>
                <w:lang w:val="hy-AM"/>
              </w:rPr>
            </w:pPr>
          </w:p>
        </w:tc>
        <w:tc>
          <w:tcPr>
            <w:tcW w:w="2250" w:type="dxa"/>
            <w:vAlign w:val="center"/>
          </w:tcPr>
          <w:p w14:paraId="03D4B313" w14:textId="652F14CE" w:rsidR="00E3474A" w:rsidRPr="00CF1E7B" w:rsidRDefault="00E3474A" w:rsidP="00F400E7">
            <w:pPr>
              <w:jc w:val="center"/>
              <w:rPr>
                <w:rFonts w:ascii="GHEA Grapalat" w:hAnsi="GHEA Grapalat" w:cs="Sylfaen"/>
                <w:color w:val="000000" w:themeColor="text1"/>
                <w:sz w:val="18"/>
                <w:szCs w:val="18"/>
                <w:lang w:val="hy-AM"/>
              </w:rPr>
            </w:pPr>
            <w:r w:rsidRPr="00CF1E7B">
              <w:rPr>
                <w:rFonts w:ascii="GHEA Grapalat" w:hAnsi="GHEA Grapalat" w:cs="Sylfaen"/>
                <w:color w:val="000000" w:themeColor="text1"/>
                <w:sz w:val="18"/>
                <w:szCs w:val="18"/>
                <w:lang w:val="hy-AM"/>
              </w:rPr>
              <w:t>մինչև</w:t>
            </w:r>
            <w:r w:rsidR="00F400E7" w:rsidRPr="00CF1E7B">
              <w:rPr>
                <w:rFonts w:ascii="GHEA Grapalat" w:hAnsi="GHEA Grapalat" w:cs="Sylfaen"/>
                <w:color w:val="000000" w:themeColor="text1"/>
                <w:sz w:val="18"/>
                <w:szCs w:val="18"/>
                <w:lang w:val="hy-AM"/>
              </w:rPr>
              <w:t xml:space="preserve"> </w:t>
            </w:r>
            <w:r w:rsidR="003B1340">
              <w:rPr>
                <w:rFonts w:ascii="GHEA Grapalat" w:hAnsi="GHEA Grapalat" w:cs="Sylfaen"/>
                <w:color w:val="000000" w:themeColor="text1"/>
                <w:sz w:val="18"/>
                <w:szCs w:val="18"/>
                <w:lang w:val="hy-AM"/>
              </w:rPr>
              <w:t xml:space="preserve">31.07.2026թ. </w:t>
            </w:r>
            <w:r w:rsidR="00F400E7" w:rsidRPr="00CF1E7B">
              <w:rPr>
                <w:rFonts w:ascii="GHEA Grapalat" w:hAnsi="GHEA Grapalat" w:cs="Sylfaen"/>
                <w:color w:val="000000" w:themeColor="text1"/>
                <w:sz w:val="18"/>
                <w:szCs w:val="18"/>
                <w:lang w:val="hy-AM"/>
              </w:rPr>
              <w:t xml:space="preserve">ներառյալ </w:t>
            </w:r>
          </w:p>
          <w:p w14:paraId="46F50D77" w14:textId="40819277" w:rsidR="00E81791" w:rsidRPr="00CF1E7B" w:rsidRDefault="00E81791" w:rsidP="00E5046A">
            <w:pPr>
              <w:jc w:val="center"/>
              <w:rPr>
                <w:rFonts w:ascii="GHEA Grapalat" w:hAnsi="GHEA Grapalat" w:cs="Calibri"/>
                <w:color w:val="000000" w:themeColor="text1"/>
                <w:sz w:val="18"/>
                <w:szCs w:val="18"/>
                <w:lang w:val="hy-AM"/>
              </w:rPr>
            </w:pPr>
          </w:p>
        </w:tc>
      </w:tr>
    </w:tbl>
    <w:p w14:paraId="58F297E8" w14:textId="77777777" w:rsidR="009874A0" w:rsidRPr="00CF1E7B" w:rsidRDefault="009874A0" w:rsidP="009874A0">
      <w:pPr>
        <w:keepNext/>
        <w:jc w:val="both"/>
        <w:outlineLvl w:val="3"/>
        <w:rPr>
          <w:rFonts w:ascii="GHEA Grapalat" w:hAnsi="GHEA Grapalat"/>
          <w:i/>
          <w:color w:val="000000" w:themeColor="text1"/>
          <w:sz w:val="32"/>
          <w:lang w:val="hy-AM"/>
        </w:rPr>
      </w:pPr>
    </w:p>
    <w:p w14:paraId="6DBA7DD7" w14:textId="77777777" w:rsidR="009874A0" w:rsidRPr="00CF1E7B" w:rsidRDefault="009874A0" w:rsidP="009874A0">
      <w:pPr>
        <w:keepNext/>
        <w:jc w:val="both"/>
        <w:outlineLvl w:val="3"/>
        <w:rPr>
          <w:rFonts w:ascii="GHEA Grapalat" w:hAnsi="GHEA Grapalat"/>
          <w:i/>
          <w:color w:val="000000" w:themeColor="text1"/>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CF1E7B" w14:paraId="15D842B8" w14:textId="77777777" w:rsidTr="006F651D">
        <w:trPr>
          <w:jc w:val="center"/>
        </w:trPr>
        <w:tc>
          <w:tcPr>
            <w:tcW w:w="4536" w:type="dxa"/>
          </w:tcPr>
          <w:p w14:paraId="267A83CA" w14:textId="77777777" w:rsidR="009874A0" w:rsidRPr="00CF1E7B" w:rsidRDefault="009874A0" w:rsidP="006F651D">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ՊԱՏՎԻՐԱՏՈՒ</w:t>
            </w:r>
          </w:p>
          <w:p w14:paraId="451E9867" w14:textId="77777777" w:rsidR="009874A0" w:rsidRPr="00CF1E7B" w:rsidRDefault="009874A0" w:rsidP="006F651D">
            <w:pPr>
              <w:rPr>
                <w:rFonts w:ascii="GHEA Grapalat" w:hAnsi="GHEA Grapalat"/>
                <w:color w:val="000000" w:themeColor="text1"/>
                <w:sz w:val="22"/>
                <w:szCs w:val="22"/>
                <w:lang w:val="hy-AM"/>
              </w:rPr>
            </w:pPr>
          </w:p>
          <w:p w14:paraId="41C96DDA" w14:textId="77777777" w:rsidR="009874A0" w:rsidRPr="00CF1E7B" w:rsidRDefault="009874A0" w:rsidP="006F651D">
            <w:pPr>
              <w:rPr>
                <w:rFonts w:ascii="GHEA Grapalat" w:hAnsi="GHEA Grapalat"/>
                <w:color w:val="000000" w:themeColor="text1"/>
                <w:lang w:val="hy-AM"/>
              </w:rPr>
            </w:pPr>
          </w:p>
          <w:p w14:paraId="67881424" w14:textId="77777777" w:rsidR="009874A0" w:rsidRPr="00CF1E7B" w:rsidRDefault="009874A0" w:rsidP="006F651D">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6A79A203"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57492D5F"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c>
          <w:tcPr>
            <w:tcW w:w="760" w:type="dxa"/>
          </w:tcPr>
          <w:p w14:paraId="2D5E7F03" w14:textId="77777777" w:rsidR="009874A0" w:rsidRPr="00CF1E7B" w:rsidRDefault="009874A0" w:rsidP="006F651D">
            <w:pPr>
              <w:spacing w:line="360" w:lineRule="auto"/>
              <w:jc w:val="center"/>
              <w:rPr>
                <w:rFonts w:ascii="GHEA Grapalat" w:hAnsi="GHEA Grapalat"/>
                <w:color w:val="000000" w:themeColor="text1"/>
                <w:lang w:val="hy-AM"/>
              </w:rPr>
            </w:pPr>
          </w:p>
        </w:tc>
        <w:tc>
          <w:tcPr>
            <w:tcW w:w="4343" w:type="dxa"/>
          </w:tcPr>
          <w:p w14:paraId="1D3B6657" w14:textId="77777777" w:rsidR="009874A0" w:rsidRPr="00CF1E7B" w:rsidRDefault="009874A0" w:rsidP="006F651D">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ԿԱՊԱԼԱՌՈՒ</w:t>
            </w:r>
          </w:p>
          <w:p w14:paraId="0AD1DFB1" w14:textId="77777777" w:rsidR="009874A0" w:rsidRPr="00CF1E7B" w:rsidRDefault="009874A0" w:rsidP="006F651D">
            <w:pPr>
              <w:jc w:val="center"/>
              <w:rPr>
                <w:rFonts w:ascii="GHEA Grapalat" w:hAnsi="GHEA Grapalat"/>
                <w:color w:val="000000" w:themeColor="text1"/>
                <w:lang w:val="hy-AM"/>
              </w:rPr>
            </w:pPr>
          </w:p>
          <w:p w14:paraId="307F32BD" w14:textId="77777777" w:rsidR="009874A0" w:rsidRPr="00CF1E7B" w:rsidRDefault="009874A0" w:rsidP="006F651D">
            <w:pPr>
              <w:jc w:val="center"/>
              <w:rPr>
                <w:rFonts w:ascii="GHEA Grapalat" w:hAnsi="GHEA Grapalat"/>
                <w:color w:val="000000" w:themeColor="text1"/>
                <w:lang w:val="hy-AM"/>
              </w:rPr>
            </w:pPr>
          </w:p>
          <w:p w14:paraId="1ACA414C" w14:textId="77777777" w:rsidR="009874A0" w:rsidRPr="00CF1E7B" w:rsidRDefault="009874A0" w:rsidP="006F651D">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5C37C2C5"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6237E850" w14:textId="77777777" w:rsidR="009874A0" w:rsidRPr="00CF1E7B" w:rsidRDefault="009874A0" w:rsidP="006F651D">
            <w:pPr>
              <w:jc w:val="center"/>
              <w:rPr>
                <w:rFonts w:ascii="GHEA Grapalat" w:hAnsi="GHEA Grapalat"/>
                <w:color w:val="000000" w:themeColor="text1"/>
                <w:sz w:val="22"/>
                <w:szCs w:val="22"/>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r>
    </w:tbl>
    <w:p w14:paraId="248457C6" w14:textId="77777777" w:rsidR="009874A0" w:rsidRPr="00CF1E7B" w:rsidRDefault="009874A0" w:rsidP="009874A0">
      <w:pPr>
        <w:jc w:val="both"/>
        <w:rPr>
          <w:rFonts w:ascii="GHEA Grapalat" w:hAnsi="GHEA Grapalat"/>
          <w:color w:val="000000" w:themeColor="text1"/>
          <w:lang w:val="hy-AM"/>
        </w:rPr>
      </w:pPr>
    </w:p>
    <w:p w14:paraId="042812FC" w14:textId="77777777" w:rsidR="009874A0" w:rsidRPr="00CF1E7B" w:rsidRDefault="009874A0" w:rsidP="009874A0">
      <w:pPr>
        <w:tabs>
          <w:tab w:val="left" w:pos="8789"/>
        </w:tabs>
        <w:jc w:val="both"/>
        <w:rPr>
          <w:rFonts w:ascii="GHEA Grapalat" w:hAnsi="GHEA Grapalat"/>
          <w:color w:val="000000" w:themeColor="text1"/>
          <w:lang w:val="hy-AM"/>
        </w:rPr>
      </w:pPr>
    </w:p>
    <w:p w14:paraId="106D0F0A" w14:textId="77777777" w:rsidR="009874A0" w:rsidRPr="00CF1E7B" w:rsidRDefault="009874A0" w:rsidP="009874A0">
      <w:pPr>
        <w:tabs>
          <w:tab w:val="left" w:pos="1080"/>
        </w:tabs>
        <w:ind w:right="-7" w:firstLine="567"/>
        <w:jc w:val="both"/>
        <w:rPr>
          <w:rFonts w:ascii="GHEA Grapalat" w:hAnsi="GHEA Grapalat"/>
          <w:color w:val="000000" w:themeColor="text1"/>
          <w:lang w:val="hy-AM"/>
        </w:rPr>
      </w:pPr>
    </w:p>
    <w:p w14:paraId="42E69CAB" w14:textId="77777777" w:rsidR="009874A0" w:rsidRPr="00CF1E7B" w:rsidRDefault="009874A0" w:rsidP="009874A0">
      <w:pPr>
        <w:rPr>
          <w:rFonts w:ascii="GHEA Grapalat" w:hAnsi="GHEA Grapalat"/>
          <w:color w:val="000000" w:themeColor="text1"/>
          <w:lang w:val="hy-AM"/>
        </w:rPr>
      </w:pPr>
    </w:p>
    <w:p w14:paraId="24152224" w14:textId="77777777" w:rsidR="009874A0" w:rsidRPr="00CF1E7B" w:rsidRDefault="009874A0" w:rsidP="009874A0">
      <w:pPr>
        <w:jc w:val="both"/>
        <w:rPr>
          <w:rFonts w:asciiTheme="minorHAnsi" w:hAnsiTheme="minorHAnsi"/>
          <w:color w:val="000000" w:themeColor="text1"/>
          <w:lang w:val="hy-AM"/>
        </w:rPr>
      </w:pPr>
      <w:r w:rsidRPr="00CF1E7B">
        <w:rPr>
          <w:rFonts w:ascii="GHEA Grapalat" w:hAnsi="GHEA Grapalat" w:cs="Sylfaen"/>
          <w:i/>
          <w:color w:val="000000" w:themeColor="text1"/>
          <w:sz w:val="18"/>
          <w:szCs w:val="18"/>
          <w:lang w:val="hy-AM"/>
        </w:rPr>
        <w:t>* 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59CB86A2" w14:textId="77777777" w:rsidR="009874A0" w:rsidRPr="00CF1E7B" w:rsidRDefault="009874A0" w:rsidP="009874A0">
      <w:pPr>
        <w:jc w:val="both"/>
        <w:rPr>
          <w:rFonts w:ascii="GHEA Grapalat" w:hAnsi="GHEA Grapalat"/>
          <w:i/>
          <w:color w:val="000000" w:themeColor="text1"/>
          <w:sz w:val="18"/>
          <w:szCs w:val="18"/>
          <w:lang w:val="hy-AM"/>
        </w:rPr>
      </w:pPr>
      <w:r w:rsidRPr="00CF1E7B">
        <w:rPr>
          <w:rFonts w:ascii="GHEA Grapalat" w:hAnsi="GHEA Grapalat"/>
          <w:i/>
          <w:color w:val="000000" w:themeColor="text1"/>
          <w:sz w:val="18"/>
          <w:szCs w:val="18"/>
          <w:lang w:val="hy-AM"/>
        </w:rPr>
        <w:t xml:space="preserve">** </w:t>
      </w:r>
      <w:r w:rsidRPr="00CF1E7B">
        <w:rPr>
          <w:rFonts w:ascii="GHEA Grapalat" w:hAnsi="GHEA Grapalat" w:cs="Sylfaen"/>
          <w:i/>
          <w:color w:val="000000" w:themeColor="text1"/>
          <w:sz w:val="18"/>
          <w:szCs w:val="18"/>
          <w:lang w:val="hy-AM"/>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 իսկ «Ավարտը»  սյունակում կատարման ժամկետը սահմանվում է օրացուցային օրերով:</w:t>
      </w:r>
    </w:p>
    <w:p w14:paraId="6FF8E099" w14:textId="77777777" w:rsidR="009874A0" w:rsidRPr="00CF1E7B" w:rsidRDefault="009874A0" w:rsidP="009874A0">
      <w:pPr>
        <w:ind w:firstLine="567"/>
        <w:jc w:val="right"/>
        <w:rPr>
          <w:rFonts w:ascii="GHEA Grapalat" w:hAnsi="GHEA Grapalat"/>
          <w:i/>
          <w:color w:val="000000" w:themeColor="text1"/>
          <w:lang w:val="hy-AM"/>
        </w:rPr>
      </w:pPr>
    </w:p>
    <w:p w14:paraId="39CD2F10" w14:textId="77777777" w:rsidR="009874A0" w:rsidRPr="00CF1E7B" w:rsidRDefault="009874A0" w:rsidP="009874A0">
      <w:pPr>
        <w:ind w:firstLine="567"/>
        <w:jc w:val="right"/>
        <w:rPr>
          <w:rFonts w:ascii="GHEA Grapalat" w:hAnsi="GHEA Grapalat"/>
          <w:i/>
          <w:color w:val="000000" w:themeColor="text1"/>
          <w:lang w:val="hy-AM"/>
        </w:rPr>
      </w:pPr>
      <w:r w:rsidRPr="00CF1E7B">
        <w:rPr>
          <w:rFonts w:ascii="GHEA Grapalat" w:hAnsi="GHEA Grapalat"/>
          <w:i/>
          <w:color w:val="000000" w:themeColor="text1"/>
          <w:lang w:val="hy-AM"/>
        </w:rPr>
        <w:br w:type="page"/>
      </w:r>
    </w:p>
    <w:p w14:paraId="0F935ECB" w14:textId="77777777" w:rsidR="009874A0" w:rsidRPr="00CF1E7B" w:rsidRDefault="009874A0" w:rsidP="009874A0">
      <w:pPr>
        <w:ind w:firstLine="567"/>
        <w:jc w:val="right"/>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lastRenderedPageBreak/>
        <w:t>Հավելված N 3</w:t>
      </w:r>
    </w:p>
    <w:p w14:paraId="23A84D64" w14:textId="77777777" w:rsidR="009874A0" w:rsidRPr="00CF1E7B" w:rsidRDefault="009874A0" w:rsidP="009874A0">
      <w:pPr>
        <w:ind w:firstLine="567"/>
        <w:jc w:val="right"/>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t xml:space="preserve">«         »              20  թ. կնքված </w:t>
      </w:r>
    </w:p>
    <w:p w14:paraId="0AADBF49" w14:textId="77777777" w:rsidR="009874A0" w:rsidRPr="00CF1E7B" w:rsidRDefault="009874A0" w:rsidP="009874A0">
      <w:pPr>
        <w:ind w:firstLine="567"/>
        <w:jc w:val="right"/>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t xml:space="preserve">                      ծածկագրով պայմանագրի</w:t>
      </w:r>
    </w:p>
    <w:p w14:paraId="469011B6" w14:textId="77777777" w:rsidR="009874A0" w:rsidRPr="00CF1E7B" w:rsidRDefault="009874A0" w:rsidP="009874A0">
      <w:pPr>
        <w:tabs>
          <w:tab w:val="left" w:pos="9540"/>
        </w:tabs>
        <w:rPr>
          <w:rFonts w:ascii="GHEA Grapalat" w:hAnsi="GHEA Grapalat"/>
          <w:color w:val="000000" w:themeColor="text1"/>
          <w:sz w:val="20"/>
          <w:lang w:val="hy-AM"/>
        </w:rPr>
      </w:pPr>
    </w:p>
    <w:p w14:paraId="200443D1" w14:textId="77777777" w:rsidR="009874A0" w:rsidRPr="00CF1E7B" w:rsidRDefault="009874A0" w:rsidP="009874A0">
      <w:pPr>
        <w:tabs>
          <w:tab w:val="left" w:pos="9540"/>
        </w:tabs>
        <w:rPr>
          <w:rFonts w:ascii="GHEA Grapalat" w:hAnsi="GHEA Grapalat"/>
          <w:color w:val="000000" w:themeColor="text1"/>
          <w:sz w:val="20"/>
          <w:lang w:val="hy-AM"/>
        </w:rPr>
      </w:pPr>
    </w:p>
    <w:p w14:paraId="5EAA7474" w14:textId="77777777" w:rsidR="009874A0" w:rsidRPr="00CF1E7B" w:rsidRDefault="009874A0" w:rsidP="009874A0">
      <w:pPr>
        <w:jc w:val="center"/>
        <w:rPr>
          <w:rFonts w:ascii="GHEA Grapalat" w:hAnsi="GHEA Grapalat"/>
          <w:color w:val="000000" w:themeColor="text1"/>
          <w:sz w:val="20"/>
          <w:lang w:val="hy-AM"/>
        </w:rPr>
      </w:pP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s="Sylfaen"/>
          <w:b/>
          <w:color w:val="000000" w:themeColor="text1"/>
          <w:sz w:val="22"/>
          <w:szCs w:val="22"/>
          <w:lang w:val="hy-AM"/>
        </w:rPr>
        <w:softHyphen/>
      </w:r>
      <w:r w:rsidRPr="00CF1E7B">
        <w:rPr>
          <w:rFonts w:ascii="GHEA Grapalat" w:hAnsi="GHEA Grapalat"/>
          <w:color w:val="000000" w:themeColor="text1"/>
          <w:sz w:val="20"/>
          <w:lang w:val="hy-AM"/>
        </w:rPr>
        <w:t>ՎՃԱՐՄԱՆ ԺԱՄԱՆԱԿԱՑՈՒՅՑ*</w:t>
      </w:r>
    </w:p>
    <w:p w14:paraId="4C426393" w14:textId="77777777" w:rsidR="009874A0" w:rsidRPr="00CF1E7B" w:rsidRDefault="009874A0" w:rsidP="009874A0">
      <w:pPr>
        <w:jc w:val="right"/>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w:t>
      </w:r>
      <w:r w:rsidRPr="00CF1E7B">
        <w:rPr>
          <w:rFonts w:ascii="GHEA Grapalat" w:hAnsi="GHEA Grapalat" w:cs="Sylfaen"/>
          <w:color w:val="000000" w:themeColor="text1"/>
          <w:sz w:val="18"/>
          <w:lang w:val="hy-AM"/>
        </w:rPr>
        <w:t>ՀՀ դրամ</w:t>
      </w:r>
    </w:p>
    <w:tbl>
      <w:tblPr>
        <w:tblW w:w="11160" w:type="dxa"/>
        <w:tblInd w:w="-275" w:type="dxa"/>
        <w:tblLayout w:type="fixed"/>
        <w:tblLook w:val="04A0" w:firstRow="1" w:lastRow="0" w:firstColumn="1" w:lastColumn="0" w:noHBand="0" w:noVBand="1"/>
      </w:tblPr>
      <w:tblGrid>
        <w:gridCol w:w="537"/>
        <w:gridCol w:w="1702"/>
        <w:gridCol w:w="2331"/>
        <w:gridCol w:w="537"/>
        <w:gridCol w:w="537"/>
        <w:gridCol w:w="537"/>
        <w:gridCol w:w="537"/>
        <w:gridCol w:w="589"/>
        <w:gridCol w:w="448"/>
        <w:gridCol w:w="482"/>
        <w:gridCol w:w="537"/>
        <w:gridCol w:w="537"/>
        <w:gridCol w:w="537"/>
        <w:gridCol w:w="448"/>
        <w:gridCol w:w="448"/>
        <w:gridCol w:w="416"/>
      </w:tblGrid>
      <w:tr w:rsidR="00CF1E7B" w:rsidRPr="00CF1E7B" w14:paraId="674712B3" w14:textId="77777777" w:rsidTr="00F400E7">
        <w:trPr>
          <w:trHeight w:val="525"/>
        </w:trPr>
        <w:tc>
          <w:tcPr>
            <w:tcW w:w="11160" w:type="dxa"/>
            <w:gridSpan w:val="16"/>
            <w:tcBorders>
              <w:top w:val="single" w:sz="4" w:space="0" w:color="auto"/>
              <w:left w:val="single" w:sz="4" w:space="0" w:color="auto"/>
              <w:bottom w:val="single" w:sz="4" w:space="0" w:color="auto"/>
              <w:right w:val="single" w:sz="4" w:space="0" w:color="auto"/>
            </w:tcBorders>
          </w:tcPr>
          <w:p w14:paraId="29F2EBA6" w14:textId="77777777" w:rsidR="009874A0" w:rsidRPr="00CF1E7B" w:rsidRDefault="009874A0" w:rsidP="006F651D">
            <w:pPr>
              <w:jc w:val="center"/>
              <w:rPr>
                <w:rFonts w:ascii="GHEA Grapalat" w:hAnsi="GHEA Grapalat" w:cs="Arial"/>
                <w:color w:val="000000" w:themeColor="text1"/>
                <w:lang w:val="hy-AM"/>
              </w:rPr>
            </w:pPr>
            <w:r w:rsidRPr="00CF1E7B">
              <w:rPr>
                <w:rFonts w:ascii="GHEA Grapalat" w:hAnsi="GHEA Grapalat" w:cs="Arial"/>
                <w:color w:val="000000" w:themeColor="text1"/>
                <w:sz w:val="20"/>
                <w:szCs w:val="20"/>
                <w:lang w:val="hy-AM"/>
              </w:rPr>
              <w:t>Աշխատանքների</w:t>
            </w:r>
          </w:p>
        </w:tc>
      </w:tr>
      <w:tr w:rsidR="00CF1E7B" w:rsidRPr="00F63BD2" w14:paraId="3972FF94" w14:textId="77777777" w:rsidTr="00F400E7">
        <w:trPr>
          <w:trHeight w:val="540"/>
        </w:trPr>
        <w:tc>
          <w:tcPr>
            <w:tcW w:w="537" w:type="dxa"/>
            <w:vMerge w:val="restart"/>
            <w:tcBorders>
              <w:top w:val="nil"/>
              <w:left w:val="single" w:sz="4" w:space="0" w:color="auto"/>
              <w:bottom w:val="single" w:sz="4" w:space="0" w:color="auto"/>
              <w:right w:val="single" w:sz="4" w:space="0" w:color="auto"/>
            </w:tcBorders>
            <w:vAlign w:val="center"/>
            <w:hideMark/>
          </w:tcPr>
          <w:p w14:paraId="2CA53D3D" w14:textId="77777777" w:rsidR="009874A0" w:rsidRPr="00CF1E7B" w:rsidRDefault="009874A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Չ/Հ</w:t>
            </w:r>
          </w:p>
        </w:tc>
        <w:tc>
          <w:tcPr>
            <w:tcW w:w="1702" w:type="dxa"/>
            <w:vMerge w:val="restart"/>
            <w:tcBorders>
              <w:top w:val="nil"/>
              <w:left w:val="single" w:sz="4" w:space="0" w:color="auto"/>
              <w:right w:val="single" w:sz="4" w:space="0" w:color="auto"/>
            </w:tcBorders>
          </w:tcPr>
          <w:p w14:paraId="5A2B0954" w14:textId="77777777" w:rsidR="009874A0" w:rsidRPr="00CF1E7B" w:rsidRDefault="009874A0" w:rsidP="006F651D">
            <w:pPr>
              <w:jc w:val="center"/>
              <w:rPr>
                <w:rFonts w:ascii="GHEA Grapalat" w:hAnsi="GHEA Grapalat" w:cs="Arial"/>
                <w:color w:val="000000" w:themeColor="text1"/>
                <w:sz w:val="16"/>
                <w:szCs w:val="16"/>
                <w:lang w:val="hy-AM"/>
              </w:rPr>
            </w:pPr>
          </w:p>
          <w:p w14:paraId="4011AFE3" w14:textId="77777777" w:rsidR="009874A0" w:rsidRPr="00CF1E7B" w:rsidRDefault="009874A0" w:rsidP="006F651D">
            <w:pPr>
              <w:jc w:val="center"/>
              <w:rPr>
                <w:rFonts w:ascii="GHEA Grapalat" w:hAnsi="GHEA Grapalat" w:cs="Arial"/>
                <w:color w:val="000000" w:themeColor="text1"/>
                <w:sz w:val="16"/>
                <w:szCs w:val="16"/>
                <w:lang w:val="hy-AM"/>
              </w:rPr>
            </w:pPr>
            <w:r w:rsidRPr="00CF1E7B">
              <w:rPr>
                <w:rFonts w:ascii="GHEA Grapalat" w:hAnsi="GHEA Grapalat" w:cs="Arial"/>
                <w:color w:val="000000" w:themeColor="text1"/>
                <w:sz w:val="16"/>
                <w:szCs w:val="16"/>
                <w:lang w:val="hy-AM"/>
              </w:rPr>
              <w:t>Գնումների պլանով նախատեսված միջանցիկ ծածկագիրը` ըստ ԳՄԱ դասակարգման (CPV)</w:t>
            </w:r>
          </w:p>
        </w:tc>
        <w:tc>
          <w:tcPr>
            <w:tcW w:w="2331" w:type="dxa"/>
            <w:vMerge w:val="restart"/>
            <w:tcBorders>
              <w:top w:val="nil"/>
              <w:left w:val="single" w:sz="4" w:space="0" w:color="auto"/>
              <w:bottom w:val="single" w:sz="4" w:space="0" w:color="auto"/>
              <w:right w:val="single" w:sz="4" w:space="0" w:color="auto"/>
            </w:tcBorders>
            <w:vAlign w:val="center"/>
            <w:hideMark/>
          </w:tcPr>
          <w:p w14:paraId="01955F2D" w14:textId="77777777" w:rsidR="009874A0" w:rsidRPr="00CF1E7B" w:rsidRDefault="009874A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անվանումը</w:t>
            </w:r>
          </w:p>
        </w:tc>
        <w:tc>
          <w:tcPr>
            <w:tcW w:w="6590" w:type="dxa"/>
            <w:gridSpan w:val="13"/>
            <w:tcBorders>
              <w:top w:val="single" w:sz="4" w:space="0" w:color="auto"/>
              <w:left w:val="nil"/>
              <w:bottom w:val="single" w:sz="4" w:space="0" w:color="auto"/>
              <w:right w:val="single" w:sz="4" w:space="0" w:color="auto"/>
            </w:tcBorders>
            <w:vAlign w:val="center"/>
            <w:hideMark/>
          </w:tcPr>
          <w:p w14:paraId="5A70EE4E" w14:textId="13B91364" w:rsidR="009874A0" w:rsidRPr="00CF1E7B" w:rsidRDefault="009874A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դիմաց վճարումները նախատեսվում է իրականացնել 202</w:t>
            </w:r>
            <w:r w:rsidR="00401E6C" w:rsidRPr="00CF1E7B">
              <w:rPr>
                <w:rFonts w:ascii="GHEA Grapalat" w:hAnsi="GHEA Grapalat" w:cs="Arial"/>
                <w:color w:val="000000" w:themeColor="text1"/>
                <w:sz w:val="20"/>
                <w:szCs w:val="20"/>
                <w:lang w:val="hy-AM"/>
              </w:rPr>
              <w:t>6</w:t>
            </w:r>
            <w:r w:rsidRPr="00CF1E7B">
              <w:rPr>
                <w:rFonts w:ascii="GHEA Grapalat" w:hAnsi="GHEA Grapalat" w:cs="Arial"/>
                <w:color w:val="000000" w:themeColor="text1"/>
                <w:sz w:val="20"/>
                <w:szCs w:val="20"/>
                <w:lang w:val="hy-AM"/>
              </w:rPr>
              <w:t>թ-ին` ըստ ամիսների, այդ թվում**</w:t>
            </w:r>
          </w:p>
        </w:tc>
      </w:tr>
      <w:tr w:rsidR="00CF1E7B" w:rsidRPr="00CF1E7B" w14:paraId="61BE7F23" w14:textId="77777777" w:rsidTr="00F400E7">
        <w:trPr>
          <w:trHeight w:val="1529"/>
        </w:trPr>
        <w:tc>
          <w:tcPr>
            <w:tcW w:w="537" w:type="dxa"/>
            <w:vMerge/>
            <w:tcBorders>
              <w:top w:val="nil"/>
              <w:left w:val="single" w:sz="4" w:space="0" w:color="auto"/>
              <w:bottom w:val="single" w:sz="4" w:space="0" w:color="auto"/>
              <w:right w:val="single" w:sz="4" w:space="0" w:color="auto"/>
            </w:tcBorders>
            <w:vAlign w:val="center"/>
            <w:hideMark/>
          </w:tcPr>
          <w:p w14:paraId="0BC39C86" w14:textId="77777777" w:rsidR="00543B70" w:rsidRPr="00CF1E7B" w:rsidRDefault="00543B70" w:rsidP="006F651D">
            <w:pPr>
              <w:rPr>
                <w:rFonts w:ascii="GHEA Grapalat" w:hAnsi="GHEA Grapalat" w:cs="Arial"/>
                <w:color w:val="000000" w:themeColor="text1"/>
                <w:sz w:val="20"/>
                <w:szCs w:val="20"/>
                <w:lang w:val="hy-AM"/>
              </w:rPr>
            </w:pPr>
          </w:p>
        </w:tc>
        <w:tc>
          <w:tcPr>
            <w:tcW w:w="1702" w:type="dxa"/>
            <w:vMerge/>
            <w:tcBorders>
              <w:left w:val="single" w:sz="4" w:space="0" w:color="auto"/>
              <w:bottom w:val="single" w:sz="4" w:space="0" w:color="auto"/>
              <w:right w:val="single" w:sz="4" w:space="0" w:color="auto"/>
            </w:tcBorders>
          </w:tcPr>
          <w:p w14:paraId="6A58664B" w14:textId="77777777" w:rsidR="00543B70" w:rsidRPr="00CF1E7B" w:rsidRDefault="00543B70" w:rsidP="006F651D">
            <w:pPr>
              <w:rPr>
                <w:rFonts w:ascii="GHEA Grapalat" w:hAnsi="GHEA Grapalat" w:cs="Arial"/>
                <w:color w:val="000000" w:themeColor="text1"/>
                <w:sz w:val="20"/>
                <w:szCs w:val="20"/>
                <w:lang w:val="hy-AM"/>
              </w:rPr>
            </w:pPr>
          </w:p>
        </w:tc>
        <w:tc>
          <w:tcPr>
            <w:tcW w:w="2331" w:type="dxa"/>
            <w:vMerge/>
            <w:tcBorders>
              <w:top w:val="nil"/>
              <w:left w:val="single" w:sz="4" w:space="0" w:color="auto"/>
              <w:bottom w:val="single" w:sz="4" w:space="0" w:color="auto"/>
              <w:right w:val="single" w:sz="4" w:space="0" w:color="auto"/>
            </w:tcBorders>
            <w:vAlign w:val="center"/>
            <w:hideMark/>
          </w:tcPr>
          <w:p w14:paraId="5C592C21" w14:textId="77777777" w:rsidR="00543B70" w:rsidRPr="00CF1E7B" w:rsidRDefault="00543B70" w:rsidP="006F651D">
            <w:pPr>
              <w:rPr>
                <w:rFonts w:ascii="GHEA Grapalat" w:hAnsi="GHEA Grapalat" w:cs="Arial"/>
                <w:color w:val="000000" w:themeColor="text1"/>
                <w:sz w:val="20"/>
                <w:szCs w:val="20"/>
                <w:lang w:val="hy-AM"/>
              </w:rPr>
            </w:pPr>
          </w:p>
        </w:tc>
        <w:tc>
          <w:tcPr>
            <w:tcW w:w="537" w:type="dxa"/>
            <w:tcBorders>
              <w:top w:val="nil"/>
              <w:left w:val="nil"/>
              <w:bottom w:val="single" w:sz="4" w:space="0" w:color="auto"/>
              <w:right w:val="single" w:sz="4" w:space="0" w:color="auto"/>
            </w:tcBorders>
            <w:textDirection w:val="btLr"/>
            <w:vAlign w:val="center"/>
            <w:hideMark/>
          </w:tcPr>
          <w:p w14:paraId="63FEC281"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հունվար</w:t>
            </w:r>
          </w:p>
        </w:tc>
        <w:tc>
          <w:tcPr>
            <w:tcW w:w="537" w:type="dxa"/>
            <w:tcBorders>
              <w:top w:val="nil"/>
              <w:left w:val="nil"/>
              <w:bottom w:val="single" w:sz="4" w:space="0" w:color="auto"/>
              <w:right w:val="single" w:sz="4" w:space="0" w:color="auto"/>
            </w:tcBorders>
            <w:textDirection w:val="btLr"/>
            <w:vAlign w:val="center"/>
            <w:hideMark/>
          </w:tcPr>
          <w:p w14:paraId="3F78CADF"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փետրվար</w:t>
            </w:r>
          </w:p>
        </w:tc>
        <w:tc>
          <w:tcPr>
            <w:tcW w:w="537" w:type="dxa"/>
            <w:tcBorders>
              <w:top w:val="nil"/>
              <w:left w:val="nil"/>
              <w:bottom w:val="single" w:sz="4" w:space="0" w:color="auto"/>
              <w:right w:val="single" w:sz="4" w:space="0" w:color="auto"/>
            </w:tcBorders>
            <w:textDirection w:val="btLr"/>
            <w:vAlign w:val="center"/>
            <w:hideMark/>
          </w:tcPr>
          <w:p w14:paraId="180B9818"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մարտ</w:t>
            </w:r>
          </w:p>
        </w:tc>
        <w:tc>
          <w:tcPr>
            <w:tcW w:w="537" w:type="dxa"/>
            <w:tcBorders>
              <w:top w:val="nil"/>
              <w:left w:val="nil"/>
              <w:bottom w:val="single" w:sz="4" w:space="0" w:color="auto"/>
              <w:right w:val="single" w:sz="4" w:space="0" w:color="auto"/>
            </w:tcBorders>
            <w:textDirection w:val="btLr"/>
            <w:vAlign w:val="center"/>
            <w:hideMark/>
          </w:tcPr>
          <w:p w14:paraId="0FD68459"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ապրիլ</w:t>
            </w:r>
          </w:p>
        </w:tc>
        <w:tc>
          <w:tcPr>
            <w:tcW w:w="589" w:type="dxa"/>
            <w:tcBorders>
              <w:top w:val="nil"/>
              <w:left w:val="nil"/>
              <w:bottom w:val="single" w:sz="4" w:space="0" w:color="auto"/>
              <w:right w:val="single" w:sz="4" w:space="0" w:color="auto"/>
            </w:tcBorders>
            <w:textDirection w:val="btLr"/>
            <w:vAlign w:val="center"/>
            <w:hideMark/>
          </w:tcPr>
          <w:p w14:paraId="33A00394"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մայիս</w:t>
            </w:r>
          </w:p>
        </w:tc>
        <w:tc>
          <w:tcPr>
            <w:tcW w:w="448" w:type="dxa"/>
            <w:tcBorders>
              <w:top w:val="nil"/>
              <w:left w:val="nil"/>
              <w:bottom w:val="single" w:sz="4" w:space="0" w:color="auto"/>
              <w:right w:val="single" w:sz="4" w:space="0" w:color="auto"/>
            </w:tcBorders>
            <w:textDirection w:val="btLr"/>
            <w:vAlign w:val="center"/>
            <w:hideMark/>
          </w:tcPr>
          <w:p w14:paraId="1CB615EA"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հունիս</w:t>
            </w:r>
          </w:p>
        </w:tc>
        <w:tc>
          <w:tcPr>
            <w:tcW w:w="482" w:type="dxa"/>
            <w:tcBorders>
              <w:top w:val="nil"/>
              <w:left w:val="nil"/>
              <w:bottom w:val="single" w:sz="4" w:space="0" w:color="auto"/>
              <w:right w:val="single" w:sz="4" w:space="0" w:color="auto"/>
            </w:tcBorders>
            <w:textDirection w:val="btLr"/>
            <w:vAlign w:val="center"/>
            <w:hideMark/>
          </w:tcPr>
          <w:p w14:paraId="107380FC"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հուլիս</w:t>
            </w:r>
          </w:p>
        </w:tc>
        <w:tc>
          <w:tcPr>
            <w:tcW w:w="537" w:type="dxa"/>
            <w:tcBorders>
              <w:top w:val="nil"/>
              <w:left w:val="nil"/>
              <w:bottom w:val="single" w:sz="4" w:space="0" w:color="auto"/>
              <w:right w:val="single" w:sz="4" w:space="0" w:color="auto"/>
            </w:tcBorders>
            <w:textDirection w:val="btLr"/>
            <w:vAlign w:val="center"/>
            <w:hideMark/>
          </w:tcPr>
          <w:p w14:paraId="3A280842"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օգոստոս</w:t>
            </w:r>
          </w:p>
        </w:tc>
        <w:tc>
          <w:tcPr>
            <w:tcW w:w="537" w:type="dxa"/>
            <w:tcBorders>
              <w:top w:val="nil"/>
              <w:left w:val="nil"/>
              <w:bottom w:val="single" w:sz="4" w:space="0" w:color="auto"/>
              <w:right w:val="single" w:sz="4" w:space="0" w:color="auto"/>
            </w:tcBorders>
            <w:textDirection w:val="btLr"/>
            <w:vAlign w:val="center"/>
            <w:hideMark/>
          </w:tcPr>
          <w:p w14:paraId="2CD1951C"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սեպտեմբեր</w:t>
            </w:r>
          </w:p>
        </w:tc>
        <w:tc>
          <w:tcPr>
            <w:tcW w:w="537" w:type="dxa"/>
            <w:tcBorders>
              <w:top w:val="nil"/>
              <w:left w:val="nil"/>
              <w:bottom w:val="single" w:sz="4" w:space="0" w:color="auto"/>
              <w:right w:val="single" w:sz="4" w:space="0" w:color="auto"/>
            </w:tcBorders>
            <w:textDirection w:val="btLr"/>
            <w:vAlign w:val="center"/>
            <w:hideMark/>
          </w:tcPr>
          <w:p w14:paraId="7F52116F"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հոկտեմբեր</w:t>
            </w:r>
          </w:p>
        </w:tc>
        <w:tc>
          <w:tcPr>
            <w:tcW w:w="448" w:type="dxa"/>
            <w:tcBorders>
              <w:top w:val="nil"/>
              <w:left w:val="nil"/>
              <w:bottom w:val="single" w:sz="4" w:space="0" w:color="auto"/>
              <w:right w:val="single" w:sz="4" w:space="0" w:color="auto"/>
            </w:tcBorders>
            <w:textDirection w:val="btLr"/>
            <w:vAlign w:val="center"/>
            <w:hideMark/>
          </w:tcPr>
          <w:p w14:paraId="0A73CD5B"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նոյեմբեր</w:t>
            </w:r>
          </w:p>
        </w:tc>
        <w:tc>
          <w:tcPr>
            <w:tcW w:w="448" w:type="dxa"/>
            <w:tcBorders>
              <w:top w:val="nil"/>
              <w:left w:val="nil"/>
              <w:bottom w:val="single" w:sz="4" w:space="0" w:color="auto"/>
              <w:right w:val="single" w:sz="4" w:space="0" w:color="auto"/>
            </w:tcBorders>
            <w:textDirection w:val="btLr"/>
            <w:vAlign w:val="center"/>
            <w:hideMark/>
          </w:tcPr>
          <w:p w14:paraId="1799E39E"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դեկտեմբեր</w:t>
            </w:r>
          </w:p>
        </w:tc>
        <w:tc>
          <w:tcPr>
            <w:tcW w:w="416" w:type="dxa"/>
            <w:tcBorders>
              <w:top w:val="nil"/>
              <w:left w:val="nil"/>
              <w:bottom w:val="single" w:sz="4" w:space="0" w:color="auto"/>
              <w:right w:val="single" w:sz="4" w:space="0" w:color="auto"/>
            </w:tcBorders>
            <w:textDirection w:val="btLr"/>
            <w:vAlign w:val="center"/>
            <w:hideMark/>
          </w:tcPr>
          <w:p w14:paraId="05BDE9C9" w14:textId="77777777" w:rsidR="00543B70" w:rsidRPr="00CF1E7B" w:rsidRDefault="00543B70" w:rsidP="006F651D">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Ընդամենը</w:t>
            </w:r>
          </w:p>
        </w:tc>
      </w:tr>
      <w:tr w:rsidR="00CF1E7B" w:rsidRPr="00CF1E7B" w14:paraId="274B6282" w14:textId="0E8A6820" w:rsidTr="00F400E7">
        <w:trPr>
          <w:cantSplit/>
          <w:trHeight w:val="1695"/>
        </w:trPr>
        <w:tc>
          <w:tcPr>
            <w:tcW w:w="537" w:type="dxa"/>
            <w:tcBorders>
              <w:top w:val="single" w:sz="4" w:space="0" w:color="auto"/>
              <w:left w:val="single" w:sz="4" w:space="0" w:color="auto"/>
              <w:bottom w:val="single" w:sz="4" w:space="0" w:color="auto"/>
              <w:right w:val="single" w:sz="4" w:space="0" w:color="auto"/>
            </w:tcBorders>
            <w:vAlign w:val="center"/>
            <w:hideMark/>
          </w:tcPr>
          <w:p w14:paraId="6420479E" w14:textId="77777777" w:rsidR="00F400E7" w:rsidRPr="00CF1E7B" w:rsidRDefault="00F400E7" w:rsidP="00F400E7">
            <w:pPr>
              <w:jc w:val="center"/>
              <w:rPr>
                <w:rFonts w:ascii="GHEA Grapalat" w:hAnsi="GHEA Grapalat" w:cs="Arial"/>
                <w:color w:val="000000" w:themeColor="text1"/>
                <w:sz w:val="20"/>
                <w:szCs w:val="20"/>
                <w:lang w:val="hy-AM"/>
              </w:rPr>
            </w:pPr>
            <w:r w:rsidRPr="00CF1E7B">
              <w:rPr>
                <w:rFonts w:ascii="GHEA Grapalat" w:hAnsi="GHEA Grapalat" w:cs="Arial"/>
                <w:color w:val="000000" w:themeColor="text1"/>
                <w:sz w:val="20"/>
                <w:szCs w:val="20"/>
                <w:lang w:val="hy-AM"/>
              </w:rPr>
              <w:t>1</w:t>
            </w:r>
          </w:p>
        </w:tc>
        <w:tc>
          <w:tcPr>
            <w:tcW w:w="1702" w:type="dxa"/>
            <w:tcBorders>
              <w:top w:val="single" w:sz="4" w:space="0" w:color="auto"/>
              <w:left w:val="nil"/>
              <w:bottom w:val="single" w:sz="4" w:space="0" w:color="auto"/>
              <w:right w:val="single" w:sz="4" w:space="0" w:color="auto"/>
            </w:tcBorders>
            <w:vAlign w:val="center"/>
          </w:tcPr>
          <w:p w14:paraId="45685370" w14:textId="77777777" w:rsidR="00F400E7" w:rsidRPr="00CF1E7B" w:rsidRDefault="00F400E7" w:rsidP="00F400E7">
            <w:pPr>
              <w:rPr>
                <w:rFonts w:ascii="GHEA Grapalat" w:hAnsi="GHEA Grapalat" w:cs="Calibri"/>
                <w:color w:val="000000" w:themeColor="text1"/>
                <w:sz w:val="20"/>
                <w:szCs w:val="20"/>
                <w:lang w:val="hy-AM"/>
              </w:rPr>
            </w:pPr>
            <w:r w:rsidRPr="00CF1E7B">
              <w:rPr>
                <w:rFonts w:ascii="GHEA Grapalat" w:hAnsi="GHEA Grapalat" w:cs="Calibri"/>
                <w:color w:val="000000" w:themeColor="text1"/>
                <w:sz w:val="20"/>
                <w:szCs w:val="20"/>
                <w:lang w:val="hy-AM"/>
              </w:rPr>
              <w:t xml:space="preserve">  </w:t>
            </w:r>
          </w:p>
          <w:p w14:paraId="4E55BDC3" w14:textId="1B26304A" w:rsidR="00F400E7" w:rsidRPr="00CF1E7B" w:rsidRDefault="003B1340" w:rsidP="00F400E7">
            <w:pPr>
              <w:ind w:left="-84"/>
              <w:jc w:val="center"/>
              <w:rPr>
                <w:rFonts w:ascii="GHEA Grapalat" w:hAnsi="GHEA Grapalat" w:cs="Calibri"/>
                <w:color w:val="000000" w:themeColor="text1"/>
                <w:sz w:val="18"/>
                <w:szCs w:val="18"/>
                <w:lang w:val="hy-AM"/>
              </w:rPr>
            </w:pPr>
            <w:r>
              <w:rPr>
                <w:rFonts w:ascii="GHEA Grapalat" w:hAnsi="GHEA Grapalat" w:cs="Calibri"/>
                <w:color w:val="000000" w:themeColor="text1"/>
                <w:sz w:val="18"/>
                <w:szCs w:val="18"/>
                <w:lang w:val="hy-AM"/>
              </w:rPr>
              <w:t>45411100/1</w:t>
            </w:r>
          </w:p>
          <w:p w14:paraId="4A5DC605" w14:textId="77777777" w:rsidR="00F400E7" w:rsidRPr="00CF1E7B" w:rsidRDefault="00F400E7" w:rsidP="00F400E7">
            <w:pPr>
              <w:jc w:val="center"/>
              <w:rPr>
                <w:rFonts w:ascii="GHEA Grapalat" w:hAnsi="GHEA Grapalat" w:cs="Arial"/>
                <w:color w:val="000000" w:themeColor="text1"/>
                <w:sz w:val="20"/>
                <w:szCs w:val="20"/>
                <w:lang w:val="hy-AM"/>
              </w:rPr>
            </w:pPr>
          </w:p>
        </w:tc>
        <w:tc>
          <w:tcPr>
            <w:tcW w:w="2331" w:type="dxa"/>
            <w:tcBorders>
              <w:top w:val="single" w:sz="4" w:space="0" w:color="auto"/>
              <w:left w:val="nil"/>
              <w:bottom w:val="single" w:sz="4" w:space="0" w:color="auto"/>
              <w:right w:val="single" w:sz="4" w:space="0" w:color="auto"/>
            </w:tcBorders>
            <w:vAlign w:val="center"/>
          </w:tcPr>
          <w:p w14:paraId="0A82820A" w14:textId="6FC51FE2" w:rsidR="00F400E7" w:rsidRPr="00CF1E7B" w:rsidRDefault="003B1340" w:rsidP="00F400E7">
            <w:pPr>
              <w:ind w:left="-84"/>
              <w:jc w:val="center"/>
              <w:rPr>
                <w:rFonts w:ascii="GHEA Grapalat" w:hAnsi="GHEA Grapalat" w:cs="Arial"/>
                <w:color w:val="000000" w:themeColor="text1"/>
                <w:sz w:val="20"/>
                <w:szCs w:val="20"/>
                <w:lang w:val="hy-AM"/>
              </w:rPr>
            </w:pPr>
            <w:r>
              <w:rPr>
                <w:rFonts w:ascii="GHEA Grapalat" w:hAnsi="GHEA Grapalat" w:cs="Calibri"/>
                <w:color w:val="000000" w:themeColor="text1"/>
                <w:sz w:val="18"/>
                <w:szCs w:val="18"/>
                <w:lang w:val="hy-AM"/>
              </w:rPr>
              <w:t>Երևան քաղաքի  Արաբկիր վարչական շրջանի Օրբելի Եղբայրներ փողոցի հ.4 շենքի բակի հենապատի հիմնանորոգման աշխատանքներ</w:t>
            </w:r>
          </w:p>
        </w:tc>
        <w:tc>
          <w:tcPr>
            <w:tcW w:w="537" w:type="dxa"/>
            <w:tcBorders>
              <w:top w:val="single" w:sz="4" w:space="0" w:color="auto"/>
              <w:left w:val="nil"/>
              <w:bottom w:val="single" w:sz="4" w:space="0" w:color="auto"/>
              <w:right w:val="single" w:sz="4" w:space="0" w:color="auto"/>
            </w:tcBorders>
            <w:textDirection w:val="btLr"/>
            <w:vAlign w:val="center"/>
            <w:hideMark/>
          </w:tcPr>
          <w:p w14:paraId="4BC37367" w14:textId="79959564" w:rsidR="00F400E7" w:rsidRPr="00CF1E7B" w:rsidRDefault="00F400E7" w:rsidP="00F400E7">
            <w:pPr>
              <w:ind w:left="113" w:right="113"/>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537" w:type="dxa"/>
            <w:tcBorders>
              <w:top w:val="single" w:sz="4" w:space="0" w:color="auto"/>
              <w:left w:val="nil"/>
              <w:bottom w:val="single" w:sz="4" w:space="0" w:color="auto"/>
              <w:right w:val="single" w:sz="4" w:space="0" w:color="auto"/>
            </w:tcBorders>
            <w:textDirection w:val="btLr"/>
            <w:vAlign w:val="center"/>
            <w:hideMark/>
          </w:tcPr>
          <w:p w14:paraId="242F11FB" w14:textId="2943FD77" w:rsidR="00F400E7" w:rsidRPr="00CF1E7B" w:rsidRDefault="00F400E7" w:rsidP="00F400E7">
            <w:pPr>
              <w:ind w:left="113" w:right="113"/>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537" w:type="dxa"/>
            <w:tcBorders>
              <w:top w:val="single" w:sz="4" w:space="0" w:color="auto"/>
              <w:left w:val="nil"/>
              <w:bottom w:val="single" w:sz="4" w:space="0" w:color="auto"/>
              <w:right w:val="single" w:sz="4" w:space="0" w:color="auto"/>
            </w:tcBorders>
            <w:textDirection w:val="btLr"/>
            <w:vAlign w:val="center"/>
            <w:hideMark/>
          </w:tcPr>
          <w:p w14:paraId="3CD1A2AD" w14:textId="5E203ECC"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537" w:type="dxa"/>
            <w:tcBorders>
              <w:top w:val="single" w:sz="4" w:space="0" w:color="auto"/>
              <w:left w:val="nil"/>
              <w:bottom w:val="single" w:sz="4" w:space="0" w:color="auto"/>
              <w:right w:val="single" w:sz="4" w:space="0" w:color="auto"/>
            </w:tcBorders>
            <w:textDirection w:val="btLr"/>
            <w:vAlign w:val="center"/>
            <w:hideMark/>
          </w:tcPr>
          <w:p w14:paraId="515A8E2E" w14:textId="62C2E5AB" w:rsidR="00F400E7" w:rsidRPr="00CF1E7B" w:rsidRDefault="003B1340" w:rsidP="00F400E7">
            <w:pPr>
              <w:jc w:val="center"/>
              <w:rPr>
                <w:rFonts w:ascii="GHEA Grapalat" w:hAnsi="GHEA Grapalat" w:cs="Arial"/>
                <w:color w:val="000000" w:themeColor="text1"/>
                <w:sz w:val="18"/>
                <w:szCs w:val="18"/>
                <w:lang w:val="hy-AM"/>
              </w:rPr>
            </w:pPr>
            <w:r>
              <w:rPr>
                <w:rFonts w:ascii="GHEA Grapalat" w:hAnsi="GHEA Grapalat" w:cs="Arial"/>
                <w:color w:val="000000" w:themeColor="text1"/>
                <w:sz w:val="28"/>
                <w:szCs w:val="28"/>
                <w:vertAlign w:val="superscript"/>
                <w:lang w:val="hy-AM"/>
              </w:rPr>
              <w:t>4</w:t>
            </w:r>
            <w:r w:rsidR="00F400E7" w:rsidRPr="00CF1E7B">
              <w:rPr>
                <w:rFonts w:ascii="GHEA Grapalat" w:hAnsi="GHEA Grapalat" w:cs="Arial"/>
                <w:color w:val="000000" w:themeColor="text1"/>
                <w:sz w:val="28"/>
                <w:szCs w:val="28"/>
                <w:vertAlign w:val="superscript"/>
              </w:rPr>
              <w:t>0%</w:t>
            </w:r>
          </w:p>
        </w:tc>
        <w:tc>
          <w:tcPr>
            <w:tcW w:w="589" w:type="dxa"/>
            <w:tcBorders>
              <w:top w:val="single" w:sz="4" w:space="0" w:color="auto"/>
              <w:left w:val="nil"/>
              <w:bottom w:val="single" w:sz="4" w:space="0" w:color="auto"/>
              <w:right w:val="single" w:sz="4" w:space="0" w:color="auto"/>
            </w:tcBorders>
            <w:textDirection w:val="btLr"/>
            <w:vAlign w:val="center"/>
          </w:tcPr>
          <w:p w14:paraId="1A0D518E" w14:textId="78E1DDE5" w:rsidR="00F400E7" w:rsidRPr="00CF1E7B" w:rsidRDefault="003B1340" w:rsidP="00F400E7">
            <w:pPr>
              <w:ind w:left="113" w:right="113"/>
              <w:jc w:val="center"/>
              <w:rPr>
                <w:rFonts w:ascii="GHEA Grapalat" w:hAnsi="GHEA Grapalat" w:cs="Arial"/>
                <w:color w:val="000000" w:themeColor="text1"/>
                <w:sz w:val="18"/>
                <w:szCs w:val="18"/>
                <w:lang w:val="hy-AM"/>
              </w:rPr>
            </w:pPr>
            <w:r>
              <w:rPr>
                <w:rFonts w:ascii="GHEA Grapalat" w:hAnsi="GHEA Grapalat" w:cs="Arial"/>
                <w:color w:val="000000" w:themeColor="text1"/>
                <w:sz w:val="28"/>
                <w:szCs w:val="28"/>
                <w:vertAlign w:val="superscript"/>
                <w:lang w:val="hy-AM"/>
              </w:rPr>
              <w:t>4</w:t>
            </w:r>
            <w:r w:rsidR="00F400E7" w:rsidRPr="00CF1E7B">
              <w:rPr>
                <w:rFonts w:ascii="GHEA Grapalat" w:hAnsi="GHEA Grapalat" w:cs="Arial"/>
                <w:color w:val="000000" w:themeColor="text1"/>
                <w:sz w:val="28"/>
                <w:szCs w:val="28"/>
                <w:vertAlign w:val="superscript"/>
                <w:lang w:val="ru-RU"/>
              </w:rPr>
              <w:t>0</w:t>
            </w:r>
            <w:r w:rsidR="00F400E7" w:rsidRPr="00CF1E7B">
              <w:rPr>
                <w:rFonts w:ascii="GHEA Grapalat" w:hAnsi="GHEA Grapalat" w:cs="Arial"/>
                <w:color w:val="000000" w:themeColor="text1"/>
                <w:sz w:val="28"/>
                <w:szCs w:val="28"/>
                <w:vertAlign w:val="superscript"/>
                <w:lang w:val="pt-BR"/>
              </w:rPr>
              <w:t>%</w:t>
            </w:r>
          </w:p>
        </w:tc>
        <w:tc>
          <w:tcPr>
            <w:tcW w:w="448" w:type="dxa"/>
            <w:tcBorders>
              <w:top w:val="single" w:sz="4" w:space="0" w:color="auto"/>
              <w:left w:val="nil"/>
              <w:bottom w:val="single" w:sz="4" w:space="0" w:color="auto"/>
              <w:right w:val="single" w:sz="4" w:space="0" w:color="auto"/>
            </w:tcBorders>
            <w:textDirection w:val="btLr"/>
            <w:vAlign w:val="center"/>
          </w:tcPr>
          <w:p w14:paraId="0BFE7C12" w14:textId="0E56207E" w:rsidR="00F400E7" w:rsidRPr="00CF1E7B" w:rsidRDefault="003B1340" w:rsidP="00F400E7">
            <w:pPr>
              <w:ind w:left="113" w:right="113"/>
              <w:jc w:val="center"/>
              <w:rPr>
                <w:rFonts w:ascii="GHEA Grapalat" w:hAnsi="GHEA Grapalat" w:cs="Arial"/>
                <w:color w:val="000000" w:themeColor="text1"/>
                <w:sz w:val="18"/>
                <w:szCs w:val="18"/>
                <w:lang w:val="hy-AM"/>
              </w:rPr>
            </w:pPr>
            <w:r>
              <w:rPr>
                <w:rFonts w:ascii="GHEA Grapalat" w:hAnsi="GHEA Grapalat" w:cs="Arial"/>
                <w:color w:val="000000" w:themeColor="text1"/>
                <w:sz w:val="28"/>
                <w:szCs w:val="28"/>
                <w:vertAlign w:val="superscript"/>
                <w:lang w:val="hy-AM"/>
              </w:rPr>
              <w:t>4</w:t>
            </w:r>
            <w:r w:rsidR="00F400E7" w:rsidRPr="00CF1E7B">
              <w:rPr>
                <w:rFonts w:ascii="GHEA Grapalat" w:hAnsi="GHEA Grapalat" w:cs="Arial"/>
                <w:color w:val="000000" w:themeColor="text1"/>
                <w:sz w:val="28"/>
                <w:szCs w:val="28"/>
                <w:vertAlign w:val="superscript"/>
                <w:lang w:val="pt-BR"/>
              </w:rPr>
              <w:t>0%</w:t>
            </w:r>
          </w:p>
        </w:tc>
        <w:tc>
          <w:tcPr>
            <w:tcW w:w="482" w:type="dxa"/>
            <w:tcBorders>
              <w:top w:val="single" w:sz="4" w:space="0" w:color="auto"/>
              <w:left w:val="nil"/>
              <w:bottom w:val="single" w:sz="4" w:space="0" w:color="auto"/>
              <w:right w:val="single" w:sz="4" w:space="0" w:color="auto"/>
            </w:tcBorders>
            <w:textDirection w:val="btLr"/>
            <w:vAlign w:val="center"/>
          </w:tcPr>
          <w:p w14:paraId="3CEA7CF4" w14:textId="11B711BB"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537" w:type="dxa"/>
            <w:tcBorders>
              <w:top w:val="single" w:sz="4" w:space="0" w:color="auto"/>
              <w:left w:val="nil"/>
              <w:bottom w:val="single" w:sz="4" w:space="0" w:color="auto"/>
              <w:right w:val="single" w:sz="4" w:space="0" w:color="auto"/>
            </w:tcBorders>
            <w:textDirection w:val="btLr"/>
            <w:vAlign w:val="center"/>
          </w:tcPr>
          <w:p w14:paraId="0AC8823F" w14:textId="4461F369"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537" w:type="dxa"/>
            <w:tcBorders>
              <w:top w:val="single" w:sz="4" w:space="0" w:color="auto"/>
              <w:left w:val="nil"/>
              <w:bottom w:val="single" w:sz="4" w:space="0" w:color="auto"/>
              <w:right w:val="single" w:sz="4" w:space="0" w:color="auto"/>
            </w:tcBorders>
            <w:textDirection w:val="btLr"/>
            <w:vAlign w:val="center"/>
          </w:tcPr>
          <w:p w14:paraId="49396A0D" w14:textId="753CB3EA"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c>
          <w:tcPr>
            <w:tcW w:w="537" w:type="dxa"/>
            <w:tcBorders>
              <w:top w:val="single" w:sz="4" w:space="0" w:color="auto"/>
              <w:left w:val="nil"/>
              <w:bottom w:val="single" w:sz="4" w:space="0" w:color="auto"/>
              <w:right w:val="single" w:sz="4" w:space="0" w:color="auto"/>
            </w:tcBorders>
            <w:textDirection w:val="btLr"/>
            <w:vAlign w:val="center"/>
            <w:hideMark/>
          </w:tcPr>
          <w:p w14:paraId="3AA65348" w14:textId="1A1BEEA7"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448" w:type="dxa"/>
            <w:tcBorders>
              <w:top w:val="single" w:sz="4" w:space="0" w:color="auto"/>
              <w:left w:val="nil"/>
              <w:bottom w:val="single" w:sz="4" w:space="0" w:color="auto"/>
              <w:right w:val="single" w:sz="4" w:space="0" w:color="auto"/>
            </w:tcBorders>
            <w:textDirection w:val="btLr"/>
            <w:vAlign w:val="center"/>
            <w:hideMark/>
          </w:tcPr>
          <w:p w14:paraId="19D5D3D7" w14:textId="464B1BF8"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448" w:type="dxa"/>
            <w:tcBorders>
              <w:top w:val="single" w:sz="4" w:space="0" w:color="auto"/>
              <w:left w:val="nil"/>
              <w:bottom w:val="single" w:sz="4" w:space="0" w:color="auto"/>
              <w:right w:val="single" w:sz="4" w:space="0" w:color="auto"/>
            </w:tcBorders>
            <w:textDirection w:val="btLr"/>
            <w:vAlign w:val="center"/>
            <w:hideMark/>
          </w:tcPr>
          <w:p w14:paraId="3B2C9B0C" w14:textId="34CF010F"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c>
          <w:tcPr>
            <w:tcW w:w="416" w:type="dxa"/>
            <w:tcBorders>
              <w:top w:val="single" w:sz="4" w:space="0" w:color="auto"/>
              <w:left w:val="nil"/>
              <w:bottom w:val="single" w:sz="4" w:space="0" w:color="auto"/>
              <w:right w:val="single" w:sz="4" w:space="0" w:color="auto"/>
            </w:tcBorders>
            <w:textDirection w:val="btLr"/>
            <w:vAlign w:val="center"/>
            <w:hideMark/>
          </w:tcPr>
          <w:p w14:paraId="39450130" w14:textId="7A0803B4" w:rsidR="00F400E7" w:rsidRPr="00CF1E7B" w:rsidRDefault="00F400E7" w:rsidP="00F400E7">
            <w:pPr>
              <w:jc w:val="center"/>
              <w:rPr>
                <w:rFonts w:ascii="GHEA Grapalat" w:hAnsi="GHEA Grapalat" w:cs="Arial"/>
                <w:color w:val="000000" w:themeColor="text1"/>
                <w:sz w:val="18"/>
                <w:szCs w:val="18"/>
                <w:lang w:val="hy-AM"/>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r>
    </w:tbl>
    <w:p w14:paraId="120EE76D" w14:textId="77777777" w:rsidR="009874A0" w:rsidRPr="00CF1E7B" w:rsidRDefault="009874A0" w:rsidP="009874A0">
      <w:pPr>
        <w:rPr>
          <w:rFonts w:ascii="GHEA Grapalat" w:hAnsi="GHEA Grapalat"/>
          <w:i/>
          <w:color w:val="000000" w:themeColor="text1"/>
          <w:sz w:val="18"/>
          <w:szCs w:val="18"/>
          <w:lang w:val="hy-AM"/>
        </w:rPr>
      </w:pPr>
    </w:p>
    <w:p w14:paraId="1AF887E5" w14:textId="64F1730E" w:rsidR="00C02179" w:rsidRPr="00CF1E7B" w:rsidRDefault="00C02179" w:rsidP="00543B70">
      <w:pPr>
        <w:rPr>
          <w:rFonts w:ascii="GHEA Grapalat" w:hAnsi="GHEA Grapalat"/>
          <w:color w:val="000000" w:themeColor="text1"/>
          <w:sz w:val="20"/>
          <w:lang w:val="hy-AM"/>
        </w:rPr>
      </w:pPr>
      <w:r w:rsidRPr="00CF1E7B">
        <w:rPr>
          <w:rFonts w:ascii="GHEA Grapalat" w:hAnsi="GHEA Grapalat" w:cs="Sylfaen"/>
          <w:i/>
          <w:color w:val="000000" w:themeColor="text1"/>
          <w:sz w:val="18"/>
          <w:szCs w:val="18"/>
          <w:lang w:val="hy-AM"/>
        </w:rPr>
        <w:t>* Վճարման ենթակա գումարները ներկայացվում են աճողական կարգով</w:t>
      </w:r>
      <w:r w:rsidR="00543B70" w:rsidRPr="00CF1E7B">
        <w:rPr>
          <w:rFonts w:ascii="GHEA Grapalat" w:hAnsi="GHEA Grapalat" w:cs="Sylfaen"/>
          <w:i/>
          <w:color w:val="000000" w:themeColor="text1"/>
          <w:sz w:val="18"/>
          <w:szCs w:val="18"/>
          <w:lang w:val="hy-AM"/>
        </w:rPr>
        <w:t>.</w:t>
      </w:r>
      <w:r w:rsidRPr="00CF1E7B">
        <w:rPr>
          <w:rFonts w:ascii="GHEA Grapalat" w:hAnsi="GHEA Grapalat" w:cs="Sylfaen"/>
          <w:i/>
          <w:color w:val="000000" w:themeColor="text1"/>
          <w:sz w:val="18"/>
          <w:szCs w:val="18"/>
          <w:lang w:val="hy-AM"/>
        </w:rPr>
        <w:t xml:space="preserve"> </w:t>
      </w:r>
    </w:p>
    <w:p w14:paraId="61D83A40" w14:textId="77777777" w:rsidR="009874A0" w:rsidRPr="00CF1E7B" w:rsidRDefault="009874A0" w:rsidP="009874A0">
      <w:pPr>
        <w:jc w:val="center"/>
        <w:rPr>
          <w:rFonts w:ascii="GHEA Grapalat" w:hAnsi="GHEA Grapalat"/>
          <w:color w:val="000000" w:themeColor="text1"/>
          <w:sz w:val="20"/>
          <w:lang w:val="hy-AM"/>
        </w:rPr>
      </w:pPr>
    </w:p>
    <w:p w14:paraId="3F3F82F1" w14:textId="77777777" w:rsidR="009874A0" w:rsidRPr="00CF1E7B" w:rsidRDefault="009874A0" w:rsidP="009874A0">
      <w:pPr>
        <w:jc w:val="right"/>
        <w:rPr>
          <w:rFonts w:ascii="GHEA Grapalat" w:hAnsi="GHEA Grapalat"/>
          <w:color w:val="000000" w:themeColor="text1"/>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CF1E7B" w14:paraId="056C1207" w14:textId="77777777" w:rsidTr="006F651D">
        <w:trPr>
          <w:jc w:val="center"/>
        </w:trPr>
        <w:tc>
          <w:tcPr>
            <w:tcW w:w="4536" w:type="dxa"/>
          </w:tcPr>
          <w:p w14:paraId="028F1B4A" w14:textId="77777777" w:rsidR="009874A0" w:rsidRPr="00CF1E7B" w:rsidRDefault="009874A0" w:rsidP="006F651D">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ՊԱՏՎԻՐԱՏՈՒ</w:t>
            </w:r>
          </w:p>
          <w:p w14:paraId="4716A127" w14:textId="77777777" w:rsidR="009874A0" w:rsidRPr="00CF1E7B" w:rsidRDefault="009874A0" w:rsidP="006F651D">
            <w:pPr>
              <w:rPr>
                <w:rFonts w:ascii="GHEA Grapalat" w:hAnsi="GHEA Grapalat"/>
                <w:color w:val="000000" w:themeColor="text1"/>
                <w:sz w:val="22"/>
                <w:szCs w:val="22"/>
                <w:lang w:val="hy-AM"/>
              </w:rPr>
            </w:pPr>
          </w:p>
          <w:p w14:paraId="4A3122A5" w14:textId="77777777" w:rsidR="009874A0" w:rsidRPr="00CF1E7B" w:rsidRDefault="009874A0" w:rsidP="006F651D">
            <w:pPr>
              <w:rPr>
                <w:rFonts w:ascii="GHEA Grapalat" w:hAnsi="GHEA Grapalat"/>
                <w:color w:val="000000" w:themeColor="text1"/>
                <w:lang w:val="hy-AM"/>
              </w:rPr>
            </w:pPr>
          </w:p>
          <w:p w14:paraId="5A0AFDBD" w14:textId="77777777" w:rsidR="009874A0" w:rsidRPr="00CF1E7B" w:rsidRDefault="009874A0" w:rsidP="006F651D">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72B527C7"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2AC4019E"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c>
          <w:tcPr>
            <w:tcW w:w="760" w:type="dxa"/>
          </w:tcPr>
          <w:p w14:paraId="3C7EDBD9" w14:textId="77777777" w:rsidR="009874A0" w:rsidRPr="00CF1E7B" w:rsidRDefault="009874A0" w:rsidP="006F651D">
            <w:pPr>
              <w:spacing w:line="360" w:lineRule="auto"/>
              <w:jc w:val="center"/>
              <w:rPr>
                <w:rFonts w:ascii="GHEA Grapalat" w:hAnsi="GHEA Grapalat"/>
                <w:color w:val="000000" w:themeColor="text1"/>
                <w:lang w:val="hy-AM"/>
              </w:rPr>
            </w:pPr>
          </w:p>
        </w:tc>
        <w:tc>
          <w:tcPr>
            <w:tcW w:w="4343" w:type="dxa"/>
          </w:tcPr>
          <w:p w14:paraId="69C4D850" w14:textId="77777777" w:rsidR="009874A0" w:rsidRPr="00CF1E7B" w:rsidRDefault="009874A0" w:rsidP="006F651D">
            <w:pPr>
              <w:spacing w:line="360" w:lineRule="auto"/>
              <w:jc w:val="center"/>
              <w:rPr>
                <w:rFonts w:ascii="GHEA Grapalat" w:hAnsi="GHEA Grapalat" w:cs="Sylfaen"/>
                <w:b/>
                <w:bCs/>
                <w:color w:val="000000" w:themeColor="text1"/>
                <w:lang w:val="hy-AM"/>
              </w:rPr>
            </w:pPr>
            <w:r w:rsidRPr="00CF1E7B">
              <w:rPr>
                <w:rFonts w:ascii="GHEA Grapalat" w:hAnsi="GHEA Grapalat" w:cs="Sylfaen"/>
                <w:b/>
                <w:bCs/>
                <w:color w:val="000000" w:themeColor="text1"/>
                <w:lang w:val="hy-AM"/>
              </w:rPr>
              <w:t>ԿԱՊԱԼԱՌՈՒ</w:t>
            </w:r>
          </w:p>
          <w:p w14:paraId="3FAB7604" w14:textId="77777777" w:rsidR="009874A0" w:rsidRPr="00CF1E7B" w:rsidRDefault="009874A0" w:rsidP="006F651D">
            <w:pPr>
              <w:jc w:val="center"/>
              <w:rPr>
                <w:rFonts w:ascii="GHEA Grapalat" w:hAnsi="GHEA Grapalat"/>
                <w:color w:val="000000" w:themeColor="text1"/>
                <w:lang w:val="hy-AM"/>
              </w:rPr>
            </w:pPr>
          </w:p>
          <w:p w14:paraId="2FDB4215" w14:textId="77777777" w:rsidR="009874A0" w:rsidRPr="00CF1E7B" w:rsidRDefault="009874A0" w:rsidP="006F651D">
            <w:pPr>
              <w:jc w:val="center"/>
              <w:rPr>
                <w:rFonts w:ascii="GHEA Grapalat" w:hAnsi="GHEA Grapalat"/>
                <w:color w:val="000000" w:themeColor="text1"/>
                <w:lang w:val="hy-AM"/>
              </w:rPr>
            </w:pPr>
          </w:p>
          <w:p w14:paraId="0982F62D" w14:textId="77777777" w:rsidR="009874A0" w:rsidRPr="00CF1E7B" w:rsidRDefault="009874A0" w:rsidP="006F651D">
            <w:pPr>
              <w:jc w:val="center"/>
              <w:rPr>
                <w:rFonts w:ascii="GHEA Grapalat" w:hAnsi="GHEA Grapalat"/>
                <w:color w:val="000000" w:themeColor="text1"/>
                <w:lang w:val="hy-AM"/>
              </w:rPr>
            </w:pPr>
            <w:r w:rsidRPr="00CF1E7B">
              <w:rPr>
                <w:rFonts w:ascii="GHEA Grapalat" w:hAnsi="GHEA Grapalat"/>
                <w:color w:val="000000" w:themeColor="text1"/>
                <w:lang w:val="hy-AM"/>
              </w:rPr>
              <w:t>---------------------------------</w:t>
            </w:r>
          </w:p>
          <w:p w14:paraId="002AC7F6"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ստորագրություն</w:t>
            </w:r>
            <w:r w:rsidRPr="00CF1E7B">
              <w:rPr>
                <w:rFonts w:ascii="GHEA Grapalat" w:hAnsi="GHEA Grapalat"/>
                <w:color w:val="000000" w:themeColor="text1"/>
                <w:sz w:val="18"/>
                <w:szCs w:val="18"/>
                <w:lang w:val="hy-AM"/>
              </w:rPr>
              <w:t>/</w:t>
            </w:r>
          </w:p>
          <w:p w14:paraId="0445D0E8" w14:textId="77777777" w:rsidR="009874A0" w:rsidRPr="00CF1E7B" w:rsidRDefault="009874A0" w:rsidP="006F651D">
            <w:pPr>
              <w:jc w:val="center"/>
              <w:rPr>
                <w:rFonts w:ascii="GHEA Grapalat" w:hAnsi="GHEA Grapalat"/>
                <w:color w:val="000000" w:themeColor="text1"/>
                <w:sz w:val="22"/>
                <w:szCs w:val="22"/>
                <w:lang w:val="hy-AM"/>
              </w:rPr>
            </w:pPr>
            <w:r w:rsidRPr="00CF1E7B">
              <w:rPr>
                <w:rFonts w:ascii="GHEA Grapalat" w:hAnsi="GHEA Grapalat" w:cs="Sylfaen"/>
                <w:color w:val="000000" w:themeColor="text1"/>
                <w:sz w:val="18"/>
                <w:szCs w:val="18"/>
                <w:lang w:val="hy-AM"/>
              </w:rPr>
              <w:t>Կ</w:t>
            </w:r>
            <w:r w:rsidRPr="00CF1E7B">
              <w:rPr>
                <w:rFonts w:ascii="GHEA Grapalat" w:hAnsi="GHEA Grapalat"/>
                <w:color w:val="000000" w:themeColor="text1"/>
                <w:sz w:val="18"/>
                <w:szCs w:val="18"/>
                <w:lang w:val="hy-AM"/>
              </w:rPr>
              <w:t>.</w:t>
            </w:r>
            <w:r w:rsidRPr="00CF1E7B">
              <w:rPr>
                <w:rFonts w:ascii="GHEA Grapalat" w:hAnsi="GHEA Grapalat" w:cs="Sylfaen"/>
                <w:color w:val="000000" w:themeColor="text1"/>
                <w:sz w:val="18"/>
                <w:szCs w:val="18"/>
                <w:lang w:val="hy-AM"/>
              </w:rPr>
              <w:t>Տ</w:t>
            </w:r>
          </w:p>
        </w:tc>
      </w:tr>
    </w:tbl>
    <w:p w14:paraId="1DFC4BCE" w14:textId="77777777" w:rsidR="009874A0" w:rsidRPr="00CF1E7B" w:rsidRDefault="009874A0" w:rsidP="009874A0">
      <w:pPr>
        <w:rPr>
          <w:rFonts w:ascii="GHEA Grapalat" w:hAnsi="GHEA Grapalat"/>
          <w:color w:val="000000" w:themeColor="text1"/>
          <w:sz w:val="20"/>
          <w:lang w:val="hy-AM"/>
        </w:rPr>
        <w:sectPr w:rsidR="009874A0" w:rsidRPr="00CF1E7B" w:rsidSect="009874A0">
          <w:footnotePr>
            <w:pos w:val="beneathText"/>
          </w:footnotePr>
          <w:pgSz w:w="11906" w:h="16838" w:code="9"/>
          <w:pgMar w:top="533" w:right="707" w:bottom="720" w:left="663" w:header="561" w:footer="561" w:gutter="0"/>
          <w:cols w:space="720"/>
          <w:docGrid w:linePitch="326"/>
        </w:sectPr>
      </w:pPr>
    </w:p>
    <w:p w14:paraId="72F4E668" w14:textId="77777777" w:rsidR="009874A0" w:rsidRPr="00CF1E7B" w:rsidRDefault="009874A0" w:rsidP="009874A0">
      <w:pPr>
        <w:ind w:firstLine="567"/>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lastRenderedPageBreak/>
        <w:t>Հավելված</w:t>
      </w:r>
      <w:r w:rsidRPr="00CF1E7B">
        <w:rPr>
          <w:rFonts w:ascii="GHEA Grapalat" w:hAnsi="GHEA Grapalat" w:cs="Arial"/>
          <w:i/>
          <w:color w:val="000000" w:themeColor="text1"/>
          <w:sz w:val="20"/>
          <w:szCs w:val="20"/>
          <w:lang w:val="hy-AM"/>
        </w:rPr>
        <w:t xml:space="preserve"> </w:t>
      </w:r>
      <w:r w:rsidRPr="00CF1E7B">
        <w:rPr>
          <w:rFonts w:ascii="GHEA Grapalat" w:hAnsi="GHEA Grapalat" w:cs="Sylfaen"/>
          <w:i/>
          <w:color w:val="000000" w:themeColor="text1"/>
          <w:sz w:val="20"/>
          <w:szCs w:val="20"/>
          <w:lang w:val="hy-AM"/>
        </w:rPr>
        <w:t>թիվ</w:t>
      </w:r>
      <w:r w:rsidRPr="00CF1E7B">
        <w:rPr>
          <w:rFonts w:ascii="GHEA Grapalat" w:hAnsi="GHEA Grapalat" w:cs="Arial"/>
          <w:i/>
          <w:color w:val="000000" w:themeColor="text1"/>
          <w:sz w:val="20"/>
          <w:szCs w:val="20"/>
          <w:lang w:val="hy-AM"/>
        </w:rPr>
        <w:t xml:space="preserve"> 4</w:t>
      </w:r>
    </w:p>
    <w:p w14:paraId="38381556" w14:textId="77777777" w:rsidR="009874A0" w:rsidRPr="00CF1E7B" w:rsidRDefault="009874A0" w:rsidP="009874A0">
      <w:pPr>
        <w:ind w:firstLine="567"/>
        <w:jc w:val="right"/>
        <w:rPr>
          <w:rFonts w:ascii="GHEA Grapalat" w:hAnsi="GHEA Grapalat" w:cs="Arial"/>
          <w:i/>
          <w:color w:val="000000" w:themeColor="text1"/>
          <w:sz w:val="20"/>
          <w:szCs w:val="20"/>
          <w:lang w:val="hy-AM"/>
        </w:rPr>
      </w:pPr>
      <w:r w:rsidRPr="00CF1E7B">
        <w:rPr>
          <w:rFonts w:ascii="GHEA Grapalat" w:hAnsi="GHEA Grapalat"/>
          <w:i/>
          <w:color w:val="000000" w:themeColor="text1"/>
          <w:sz w:val="20"/>
          <w:szCs w:val="20"/>
          <w:lang w:val="hy-AM"/>
        </w:rPr>
        <w:t xml:space="preserve">«           »                  20   </w:t>
      </w:r>
      <w:r w:rsidRPr="00CF1E7B">
        <w:rPr>
          <w:rFonts w:ascii="GHEA Grapalat" w:hAnsi="GHEA Grapalat" w:cs="Sylfaen"/>
          <w:i/>
          <w:color w:val="000000" w:themeColor="text1"/>
          <w:sz w:val="20"/>
          <w:szCs w:val="20"/>
          <w:lang w:val="hy-AM"/>
        </w:rPr>
        <w:t>թ</w:t>
      </w:r>
      <w:r w:rsidRPr="00CF1E7B">
        <w:rPr>
          <w:rFonts w:ascii="GHEA Grapalat" w:hAnsi="GHEA Grapalat" w:cs="Arial"/>
          <w:i/>
          <w:color w:val="000000" w:themeColor="text1"/>
          <w:sz w:val="20"/>
          <w:szCs w:val="20"/>
          <w:lang w:val="hy-AM"/>
        </w:rPr>
        <w:t xml:space="preserve">. </w:t>
      </w:r>
      <w:r w:rsidRPr="00CF1E7B">
        <w:rPr>
          <w:rFonts w:ascii="GHEA Grapalat" w:hAnsi="GHEA Grapalat"/>
          <w:i/>
          <w:color w:val="000000" w:themeColor="text1"/>
          <w:sz w:val="20"/>
          <w:szCs w:val="20"/>
          <w:lang w:val="hy-AM"/>
        </w:rPr>
        <w:t xml:space="preserve"> </w:t>
      </w:r>
      <w:r w:rsidRPr="00CF1E7B">
        <w:rPr>
          <w:rFonts w:ascii="GHEA Grapalat" w:hAnsi="GHEA Grapalat" w:cs="Sylfaen"/>
          <w:i/>
          <w:color w:val="000000" w:themeColor="text1"/>
          <w:sz w:val="20"/>
          <w:szCs w:val="20"/>
          <w:lang w:val="hy-AM"/>
        </w:rPr>
        <w:t>կնքված</w:t>
      </w:r>
      <w:r w:rsidRPr="00CF1E7B">
        <w:rPr>
          <w:rFonts w:ascii="GHEA Grapalat" w:hAnsi="GHEA Grapalat" w:cs="Arial"/>
          <w:i/>
          <w:color w:val="000000" w:themeColor="text1"/>
          <w:sz w:val="20"/>
          <w:szCs w:val="20"/>
          <w:lang w:val="hy-AM"/>
        </w:rPr>
        <w:t xml:space="preserve"> </w:t>
      </w:r>
    </w:p>
    <w:p w14:paraId="5A97558A" w14:textId="77777777" w:rsidR="009874A0" w:rsidRPr="00CF1E7B" w:rsidRDefault="009874A0" w:rsidP="009874A0">
      <w:pPr>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t>ծածկագրով պայմանագրի</w:t>
      </w:r>
    </w:p>
    <w:p w14:paraId="7AB96C0A" w14:textId="77777777" w:rsidR="009874A0" w:rsidRPr="00CF1E7B" w:rsidRDefault="009874A0" w:rsidP="009874A0">
      <w:pPr>
        <w:ind w:firstLine="567"/>
        <w:jc w:val="right"/>
        <w:rPr>
          <w:rFonts w:ascii="GHEA Grapalat" w:hAnsi="GHEA Grapalat" w:cs="Sylfaen"/>
          <w:i/>
          <w:color w:val="000000" w:themeColor="text1"/>
          <w:sz w:val="22"/>
          <w:szCs w:val="22"/>
          <w:lang w:val="hy-AM"/>
        </w:rPr>
      </w:pPr>
    </w:p>
    <w:p w14:paraId="3672C4D4" w14:textId="77777777" w:rsidR="009874A0" w:rsidRPr="00CF1E7B" w:rsidRDefault="009874A0" w:rsidP="009874A0">
      <w:pPr>
        <w:ind w:left="-142" w:firstLine="142"/>
        <w:jc w:val="center"/>
        <w:rPr>
          <w:rFonts w:ascii="GHEA Grapalat" w:hAnsi="GHEA Grapalat" w:cs="Sylfaen"/>
          <w:b/>
          <w:color w:val="000000" w:themeColor="text1"/>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CF1E7B" w:rsidRPr="00F63BD2" w14:paraId="1BA5028E" w14:textId="77777777" w:rsidTr="006F651D">
        <w:trPr>
          <w:tblCellSpacing w:w="7" w:type="dxa"/>
          <w:jc w:val="center"/>
        </w:trPr>
        <w:tc>
          <w:tcPr>
            <w:tcW w:w="0" w:type="auto"/>
            <w:vAlign w:val="center"/>
          </w:tcPr>
          <w:p w14:paraId="6BF5C2F8" w14:textId="77777777" w:rsidR="009874A0" w:rsidRPr="00CF1E7B" w:rsidRDefault="009874A0" w:rsidP="006F651D">
            <w:pPr>
              <w:jc w:val="center"/>
              <w:rPr>
                <w:rFonts w:ascii="GHEA Grapalat" w:hAnsi="GHEA Grapalat"/>
                <w:iCs/>
                <w:color w:val="000000" w:themeColor="text1"/>
                <w:sz w:val="21"/>
                <w:szCs w:val="21"/>
                <w:lang w:val="hy-AM"/>
              </w:rPr>
            </w:pPr>
            <w:r w:rsidRPr="00CF1E7B">
              <w:rPr>
                <w:noProof/>
                <w:color w:val="000000" w:themeColor="text1"/>
                <w:lang w:val="hy-AM"/>
              </w:rPr>
              <mc:AlternateContent>
                <mc:Choice Requires="wps">
                  <w:drawing>
                    <wp:anchor distT="0" distB="0" distL="114300" distR="114300" simplePos="0" relativeHeight="251659264" behindDoc="0" locked="0" layoutInCell="1" allowOverlap="1" wp14:anchorId="639EF8AB" wp14:editId="64B6A66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94DE6"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CF1E7B">
              <w:rPr>
                <w:rFonts w:ascii="GHEA Grapalat" w:hAnsi="GHEA Grapalat"/>
                <w:iCs/>
                <w:color w:val="000000" w:themeColor="text1"/>
                <w:sz w:val="21"/>
                <w:szCs w:val="21"/>
                <w:lang w:val="hy-AM"/>
              </w:rPr>
              <w:t xml:space="preserve">Պայմանագրի կողմ </w:t>
            </w:r>
          </w:p>
          <w:p w14:paraId="4E4588A6"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w:t>
            </w:r>
          </w:p>
          <w:p w14:paraId="5C981927"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w:t>
            </w:r>
          </w:p>
          <w:p w14:paraId="5209C6A2"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գտնվելու վայրը ______________</w:t>
            </w:r>
          </w:p>
          <w:p w14:paraId="5C160A0B"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հհ _________________________ </w:t>
            </w:r>
          </w:p>
          <w:p w14:paraId="548C35FD"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հվհհ _______________________ </w:t>
            </w:r>
          </w:p>
        </w:tc>
        <w:tc>
          <w:tcPr>
            <w:tcW w:w="0" w:type="auto"/>
            <w:vAlign w:val="center"/>
          </w:tcPr>
          <w:p w14:paraId="22001DA1"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Պատվիրատու</w:t>
            </w:r>
          </w:p>
          <w:p w14:paraId="797D607C"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_____________________________</w:t>
            </w:r>
          </w:p>
          <w:p w14:paraId="59EB5B53"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_____________________________</w:t>
            </w:r>
          </w:p>
          <w:p w14:paraId="351B56BF"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գտնվելու վայրը _________________</w:t>
            </w:r>
          </w:p>
          <w:p w14:paraId="74DB9DD2"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հհ____________________________</w:t>
            </w:r>
          </w:p>
          <w:p w14:paraId="28428996"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հվհհ___________________________</w:t>
            </w:r>
          </w:p>
        </w:tc>
      </w:tr>
    </w:tbl>
    <w:p w14:paraId="245FCADE" w14:textId="77777777" w:rsidR="009874A0" w:rsidRPr="00CF1E7B" w:rsidRDefault="009874A0" w:rsidP="009874A0">
      <w:pPr>
        <w:ind w:firstLine="375"/>
        <w:rPr>
          <w:rFonts w:ascii="Arial" w:hAnsi="Arial" w:cs="Arial"/>
          <w:iCs/>
          <w:color w:val="000000" w:themeColor="text1"/>
          <w:sz w:val="21"/>
          <w:szCs w:val="21"/>
          <w:lang w:val="hy-AM"/>
        </w:rPr>
      </w:pPr>
      <w:r w:rsidRPr="00CF1E7B">
        <w:rPr>
          <w:rFonts w:ascii="Arial" w:hAnsi="Arial" w:cs="Arial"/>
          <w:iCs/>
          <w:color w:val="000000" w:themeColor="text1"/>
          <w:sz w:val="21"/>
          <w:szCs w:val="21"/>
          <w:lang w:val="hy-AM"/>
        </w:rPr>
        <w:t>  </w:t>
      </w:r>
    </w:p>
    <w:p w14:paraId="09F672DB" w14:textId="77777777" w:rsidR="009874A0" w:rsidRPr="00CF1E7B" w:rsidRDefault="009874A0" w:rsidP="009874A0">
      <w:pPr>
        <w:ind w:firstLine="375"/>
        <w:rPr>
          <w:rFonts w:ascii="GHEA Grapalat" w:hAnsi="GHEA Grapalat"/>
          <w:iCs/>
          <w:color w:val="000000" w:themeColor="text1"/>
          <w:sz w:val="15"/>
          <w:szCs w:val="21"/>
          <w:lang w:val="hy-AM"/>
        </w:rPr>
      </w:pPr>
    </w:p>
    <w:p w14:paraId="4EA0E49E" w14:textId="77777777" w:rsidR="009874A0" w:rsidRPr="00CF1E7B" w:rsidRDefault="009874A0" w:rsidP="009874A0">
      <w:pPr>
        <w:ind w:firstLine="375"/>
        <w:jc w:val="center"/>
        <w:rPr>
          <w:rFonts w:ascii="GHEA Grapalat" w:hAnsi="GHEA Grapalat"/>
          <w:iCs/>
          <w:color w:val="000000" w:themeColor="text1"/>
          <w:sz w:val="22"/>
          <w:szCs w:val="22"/>
          <w:lang w:val="hy-AM"/>
        </w:rPr>
      </w:pPr>
      <w:r w:rsidRPr="00CF1E7B">
        <w:rPr>
          <w:rFonts w:ascii="GHEA Grapalat" w:hAnsi="GHEA Grapalat"/>
          <w:b/>
          <w:bCs/>
          <w:iCs/>
          <w:color w:val="000000" w:themeColor="text1"/>
          <w:sz w:val="22"/>
          <w:szCs w:val="22"/>
          <w:lang w:val="hy-AM"/>
        </w:rPr>
        <w:t>ԱՐՁԱՆԱԳՐՈՒԹՅՈՒՆ N</w:t>
      </w:r>
    </w:p>
    <w:p w14:paraId="0D6F6FEC" w14:textId="77777777" w:rsidR="009874A0" w:rsidRPr="00CF1E7B" w:rsidRDefault="009874A0" w:rsidP="009874A0">
      <w:pPr>
        <w:ind w:firstLine="375"/>
        <w:jc w:val="center"/>
        <w:rPr>
          <w:rFonts w:ascii="GHEA Grapalat" w:hAnsi="GHEA Grapalat"/>
          <w:b/>
          <w:bCs/>
          <w:iCs/>
          <w:color w:val="000000" w:themeColor="text1"/>
          <w:sz w:val="22"/>
          <w:szCs w:val="22"/>
          <w:lang w:val="hy-AM"/>
        </w:rPr>
      </w:pPr>
      <w:r w:rsidRPr="00CF1E7B">
        <w:rPr>
          <w:rFonts w:ascii="GHEA Grapalat" w:hAnsi="GHEA Grapalat"/>
          <w:b/>
          <w:bCs/>
          <w:iCs/>
          <w:color w:val="000000" w:themeColor="text1"/>
          <w:sz w:val="22"/>
          <w:szCs w:val="22"/>
          <w:lang w:val="hy-AM"/>
        </w:rPr>
        <w:t xml:space="preserve">ՊԱՅՄԱՆԱԳՐԻ ԿԱՄ ԴՐԱ ՄԻ ՄԱՍԻ ԿԱՏԱՐՄԱՆ ԱՐԴՅՈՒՆՔՆԵՐԻ </w:t>
      </w:r>
    </w:p>
    <w:p w14:paraId="07256124" w14:textId="77777777" w:rsidR="009874A0" w:rsidRPr="00CF1E7B" w:rsidRDefault="009874A0" w:rsidP="009874A0">
      <w:pPr>
        <w:ind w:firstLine="375"/>
        <w:jc w:val="center"/>
        <w:rPr>
          <w:rFonts w:ascii="Arial Unicode" w:hAnsi="Arial Unicode"/>
          <w:iCs/>
          <w:color w:val="000000" w:themeColor="text1"/>
          <w:sz w:val="22"/>
          <w:szCs w:val="22"/>
          <w:lang w:val="hy-AM"/>
        </w:rPr>
      </w:pPr>
      <w:r w:rsidRPr="00CF1E7B">
        <w:rPr>
          <w:rFonts w:ascii="GHEA Grapalat" w:hAnsi="GHEA Grapalat"/>
          <w:b/>
          <w:bCs/>
          <w:iCs/>
          <w:color w:val="000000" w:themeColor="text1"/>
          <w:sz w:val="22"/>
          <w:szCs w:val="22"/>
          <w:lang w:val="hy-AM"/>
        </w:rPr>
        <w:t>ՀԱՆՁՆՄԱՆ-ԸՆԴՈՒՆՄԱՆ</w:t>
      </w:r>
    </w:p>
    <w:p w14:paraId="400C6297" w14:textId="77777777" w:rsidR="009874A0" w:rsidRPr="00CF1E7B" w:rsidRDefault="009874A0" w:rsidP="009874A0">
      <w:pPr>
        <w:pStyle w:val="BodyTextIndent"/>
        <w:spacing w:line="240" w:lineRule="auto"/>
        <w:ind w:firstLine="0"/>
        <w:jc w:val="center"/>
        <w:rPr>
          <w:b/>
          <w:bCs/>
          <w:iCs/>
          <w:color w:val="000000" w:themeColor="text1"/>
          <w:lang w:val="hy-AM"/>
        </w:rPr>
      </w:pPr>
    </w:p>
    <w:p w14:paraId="362F23C2" w14:textId="77777777" w:rsidR="009874A0" w:rsidRPr="00CF1E7B" w:rsidRDefault="009874A0" w:rsidP="009874A0">
      <w:pPr>
        <w:pStyle w:val="BodyTextIndent"/>
        <w:spacing w:line="240" w:lineRule="auto"/>
        <w:ind w:firstLine="540"/>
        <w:rPr>
          <w:iCs/>
          <w:color w:val="000000" w:themeColor="text1"/>
          <w:lang w:val="hy-AM"/>
        </w:rPr>
      </w:pPr>
      <w:r w:rsidRPr="00CF1E7B">
        <w:rPr>
          <w:rFonts w:ascii="GHEA Grapalat" w:hAnsi="GHEA Grapalat"/>
          <w:color w:val="000000" w:themeColor="text1"/>
          <w:sz w:val="21"/>
          <w:szCs w:val="21"/>
          <w:lang w:val="hy-AM" w:eastAsia="ru-RU"/>
        </w:rPr>
        <w:t>«      » «              »</w:t>
      </w:r>
      <w:r w:rsidRPr="00CF1E7B">
        <w:rPr>
          <w:iCs/>
          <w:color w:val="000000" w:themeColor="text1"/>
          <w:lang w:val="hy-AM"/>
        </w:rPr>
        <w:t xml:space="preserve">  </w:t>
      </w:r>
      <w:r w:rsidRPr="00CF1E7B">
        <w:rPr>
          <w:rFonts w:ascii="GHEA Grapalat" w:hAnsi="GHEA Grapalat"/>
          <w:color w:val="000000" w:themeColor="text1"/>
          <w:sz w:val="21"/>
          <w:szCs w:val="21"/>
          <w:lang w:val="hy-AM" w:eastAsia="ru-RU"/>
        </w:rPr>
        <w:t>20    թ.</w:t>
      </w:r>
    </w:p>
    <w:p w14:paraId="497B8857" w14:textId="77777777" w:rsidR="009874A0" w:rsidRPr="00CF1E7B" w:rsidRDefault="009874A0" w:rsidP="009874A0">
      <w:pPr>
        <w:pStyle w:val="BodyTextIndent"/>
        <w:spacing w:line="240" w:lineRule="auto"/>
        <w:ind w:firstLine="0"/>
        <w:rPr>
          <w:iCs/>
          <w:color w:val="000000" w:themeColor="text1"/>
          <w:lang w:val="hy-AM"/>
        </w:rPr>
      </w:pPr>
    </w:p>
    <w:p w14:paraId="232A5AA8" w14:textId="77777777" w:rsidR="009874A0" w:rsidRPr="00CF1E7B" w:rsidRDefault="009874A0" w:rsidP="009874A0">
      <w:pPr>
        <w:pStyle w:val="NormalWeb"/>
        <w:spacing w:before="0" w:beforeAutospacing="0" w:after="0" w:afterAutospacing="0"/>
        <w:rPr>
          <w:rFonts w:ascii="GHEA Grapalat" w:hAnsi="GHEA Grapalat"/>
          <w:color w:val="000000" w:themeColor="text1"/>
          <w:sz w:val="21"/>
          <w:szCs w:val="21"/>
          <w:lang w:val="hy-AM"/>
        </w:rPr>
      </w:pPr>
      <w:r w:rsidRPr="00CF1E7B">
        <w:rPr>
          <w:rFonts w:ascii="GHEA Grapalat" w:hAnsi="GHEA Grapalat"/>
          <w:color w:val="000000" w:themeColor="text1"/>
          <w:sz w:val="21"/>
          <w:szCs w:val="21"/>
          <w:lang w:val="hy-AM"/>
        </w:rPr>
        <w:t>Պայմանագրի /այսուհետ` Պայմանագիր/ անվանումը` ____________________________________________________________________________________________</w:t>
      </w:r>
    </w:p>
    <w:p w14:paraId="2AE4ABD6" w14:textId="77777777" w:rsidR="009874A0" w:rsidRPr="00CF1E7B" w:rsidRDefault="009874A0" w:rsidP="009874A0">
      <w:pPr>
        <w:pStyle w:val="NormalWeb"/>
        <w:spacing w:before="0" w:beforeAutospacing="0" w:after="0" w:afterAutospacing="0"/>
        <w:rPr>
          <w:rFonts w:ascii="GHEA Grapalat" w:hAnsi="GHEA Grapalat"/>
          <w:color w:val="000000" w:themeColor="text1"/>
          <w:sz w:val="21"/>
          <w:szCs w:val="21"/>
          <w:lang w:val="hy-AM"/>
        </w:rPr>
      </w:pPr>
      <w:r w:rsidRPr="00CF1E7B">
        <w:rPr>
          <w:rFonts w:ascii="GHEA Grapalat" w:hAnsi="GHEA Grapalat"/>
          <w:color w:val="000000" w:themeColor="text1"/>
          <w:sz w:val="21"/>
          <w:szCs w:val="21"/>
          <w:lang w:val="hy-AM"/>
        </w:rPr>
        <w:t>Պայմանագրի կնքման ամսաթիվը` «____» «__________________» 20 թ.</w:t>
      </w:r>
    </w:p>
    <w:p w14:paraId="21A0EB30" w14:textId="77777777" w:rsidR="009874A0" w:rsidRPr="00CF1E7B" w:rsidRDefault="009874A0" w:rsidP="009874A0">
      <w:pPr>
        <w:pStyle w:val="NormalWeb"/>
        <w:spacing w:before="0" w:beforeAutospacing="0" w:after="0" w:afterAutospacing="0"/>
        <w:rPr>
          <w:rFonts w:ascii="GHEA Grapalat" w:hAnsi="GHEA Grapalat"/>
          <w:color w:val="000000" w:themeColor="text1"/>
          <w:sz w:val="21"/>
          <w:szCs w:val="21"/>
          <w:lang w:val="hy-AM"/>
        </w:rPr>
      </w:pPr>
      <w:r w:rsidRPr="00CF1E7B">
        <w:rPr>
          <w:rFonts w:ascii="GHEA Grapalat" w:hAnsi="GHEA Grapalat"/>
          <w:color w:val="000000" w:themeColor="text1"/>
          <w:sz w:val="21"/>
          <w:szCs w:val="21"/>
          <w:lang w:val="hy-AM"/>
        </w:rPr>
        <w:t>Պայմանագրի համարը`    __________</w:t>
      </w:r>
    </w:p>
    <w:p w14:paraId="356B5DFD" w14:textId="77777777" w:rsidR="009874A0" w:rsidRPr="00CF1E7B" w:rsidRDefault="009874A0" w:rsidP="009874A0">
      <w:pPr>
        <w:jc w:val="both"/>
        <w:rPr>
          <w:rFonts w:ascii="GHEA Grapalat" w:hAnsi="GHEA Grapalat" w:cs="Sylfaen"/>
          <w:iCs/>
          <w:color w:val="000000" w:themeColor="text1"/>
          <w:lang w:val="hy-AM"/>
        </w:rPr>
      </w:pPr>
      <w:r w:rsidRPr="00CF1E7B">
        <w:rPr>
          <w:rFonts w:ascii="GHEA Grapalat" w:hAnsi="GHEA Grapalat"/>
          <w:iCs/>
          <w:color w:val="000000" w:themeColor="text1"/>
          <w:sz w:val="21"/>
          <w:szCs w:val="21"/>
          <w:lang w:val="hy-AM"/>
        </w:rPr>
        <w:t xml:space="preserve">Պատվիրատուն  և  </w:t>
      </w:r>
      <w:r w:rsidRPr="00CF1E7B">
        <w:rPr>
          <w:rFonts w:ascii="GHEA Grapalat" w:hAnsi="GHEA Grapalat"/>
          <w:color w:val="000000" w:themeColor="text1"/>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73018CAC" w14:textId="77777777" w:rsidR="009874A0" w:rsidRPr="00CF1E7B" w:rsidRDefault="009874A0" w:rsidP="009874A0">
      <w:pPr>
        <w:jc w:val="both"/>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Պայմանագրի շրջանակներում </w:t>
      </w:r>
      <w:r w:rsidRPr="00CF1E7B">
        <w:rPr>
          <w:rFonts w:ascii="GHEA Grapalat" w:hAnsi="GHEA Grapalat"/>
          <w:iCs/>
          <w:snapToGrid w:val="0"/>
          <w:color w:val="000000" w:themeColor="text1"/>
          <w:sz w:val="21"/>
          <w:szCs w:val="21"/>
          <w:lang w:val="hy-AM"/>
        </w:rPr>
        <w:t>Պայմանագրի կողմը  կատարել</w:t>
      </w:r>
      <w:r w:rsidRPr="00CF1E7B">
        <w:rPr>
          <w:rFonts w:ascii="GHEA Grapalat" w:hAnsi="GHEA Grapalat"/>
          <w:iCs/>
          <w:color w:val="000000" w:themeColor="text1"/>
          <w:sz w:val="21"/>
          <w:szCs w:val="21"/>
          <w:lang w:val="hy-AM"/>
        </w:rPr>
        <w:t xml:space="preserve"> է հետևյալ աշխատանքները՝</w:t>
      </w:r>
    </w:p>
    <w:p w14:paraId="1D7E938E" w14:textId="77777777" w:rsidR="009874A0" w:rsidRPr="00CF1E7B" w:rsidRDefault="009874A0" w:rsidP="009874A0">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033"/>
        <w:gridCol w:w="810"/>
      </w:tblGrid>
      <w:tr w:rsidR="00CF1E7B" w:rsidRPr="00CF1E7B" w14:paraId="03DF09F9" w14:textId="77777777" w:rsidTr="006F651D">
        <w:trPr>
          <w:jc w:val="right"/>
        </w:trPr>
        <w:tc>
          <w:tcPr>
            <w:tcW w:w="357" w:type="dxa"/>
            <w:vMerge w:val="restart"/>
            <w:vAlign w:val="center"/>
          </w:tcPr>
          <w:p w14:paraId="1BEF65D0"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N</w:t>
            </w:r>
          </w:p>
        </w:tc>
        <w:tc>
          <w:tcPr>
            <w:tcW w:w="10348" w:type="dxa"/>
            <w:gridSpan w:val="8"/>
            <w:vAlign w:val="center"/>
          </w:tcPr>
          <w:p w14:paraId="4A218B05" w14:textId="77777777" w:rsidR="009874A0" w:rsidRPr="00CF1E7B" w:rsidRDefault="009874A0" w:rsidP="006F6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Կատարված</w:t>
            </w:r>
            <w:r w:rsidRPr="00CF1E7B">
              <w:rPr>
                <w:rFonts w:ascii="GHEA Grapalat" w:hAnsi="GHEA Grapalat" w:cs="Courier New"/>
                <w:color w:val="000000" w:themeColor="text1"/>
                <w:sz w:val="18"/>
                <w:szCs w:val="18"/>
                <w:lang w:val="hy-AM"/>
              </w:rPr>
              <w:t xml:space="preserve"> </w:t>
            </w:r>
            <w:r w:rsidRPr="00CF1E7B">
              <w:rPr>
                <w:rFonts w:ascii="GHEA Grapalat" w:hAnsi="GHEA Grapalat" w:cs="Sylfaen"/>
                <w:color w:val="000000" w:themeColor="text1"/>
                <w:sz w:val="18"/>
                <w:szCs w:val="18"/>
                <w:lang w:val="hy-AM"/>
              </w:rPr>
              <w:t>աշխատանքների</w:t>
            </w:r>
          </w:p>
        </w:tc>
      </w:tr>
      <w:tr w:rsidR="00CF1E7B" w:rsidRPr="00F63BD2" w14:paraId="5D6F15B4" w14:textId="77777777" w:rsidTr="00D95318">
        <w:trPr>
          <w:jc w:val="right"/>
        </w:trPr>
        <w:tc>
          <w:tcPr>
            <w:tcW w:w="357" w:type="dxa"/>
            <w:vMerge/>
          </w:tcPr>
          <w:p w14:paraId="1E8E500E"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173" w:type="dxa"/>
            <w:vMerge w:val="restart"/>
            <w:vAlign w:val="center"/>
          </w:tcPr>
          <w:p w14:paraId="54A1DE36"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անվանումը</w:t>
            </w:r>
          </w:p>
        </w:tc>
        <w:tc>
          <w:tcPr>
            <w:tcW w:w="1440" w:type="dxa"/>
            <w:vMerge w:val="restart"/>
            <w:vAlign w:val="center"/>
          </w:tcPr>
          <w:p w14:paraId="60D68F23"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տեխնիկական  բնութագրի համառոտ շարադրանքը</w:t>
            </w:r>
          </w:p>
        </w:tc>
        <w:tc>
          <w:tcPr>
            <w:tcW w:w="2916" w:type="dxa"/>
            <w:gridSpan w:val="2"/>
            <w:vAlign w:val="center"/>
          </w:tcPr>
          <w:p w14:paraId="223E2388"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քանակական ցուցանիշը</w:t>
            </w:r>
          </w:p>
        </w:tc>
        <w:tc>
          <w:tcPr>
            <w:tcW w:w="2976" w:type="dxa"/>
            <w:gridSpan w:val="2"/>
            <w:vAlign w:val="center"/>
          </w:tcPr>
          <w:p w14:paraId="44E5EEE0"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կատարման ժամկետը</w:t>
            </w:r>
          </w:p>
        </w:tc>
        <w:tc>
          <w:tcPr>
            <w:tcW w:w="1033" w:type="dxa"/>
            <w:vMerge w:val="restart"/>
            <w:vAlign w:val="center"/>
          </w:tcPr>
          <w:p w14:paraId="4409D261"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Վճարման ենթակա գումարը /հազար դրամ/</w:t>
            </w:r>
          </w:p>
        </w:tc>
        <w:tc>
          <w:tcPr>
            <w:tcW w:w="810" w:type="dxa"/>
            <w:vMerge w:val="restart"/>
            <w:vAlign w:val="center"/>
          </w:tcPr>
          <w:p w14:paraId="47D8A642"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Վճարման ժամկետը /ըստ վճարման ժամանակացույցի/</w:t>
            </w:r>
          </w:p>
        </w:tc>
      </w:tr>
      <w:tr w:rsidR="00CF1E7B" w:rsidRPr="00CF1E7B" w14:paraId="463A1A1C" w14:textId="77777777" w:rsidTr="00D95318">
        <w:trPr>
          <w:trHeight w:val="1105"/>
          <w:jc w:val="right"/>
        </w:trPr>
        <w:tc>
          <w:tcPr>
            <w:tcW w:w="357" w:type="dxa"/>
            <w:vMerge/>
            <w:tcBorders>
              <w:bottom w:val="single" w:sz="4" w:space="0" w:color="auto"/>
            </w:tcBorders>
          </w:tcPr>
          <w:p w14:paraId="09A09188"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173" w:type="dxa"/>
            <w:vMerge/>
            <w:tcBorders>
              <w:bottom w:val="single" w:sz="4" w:space="0" w:color="auto"/>
            </w:tcBorders>
            <w:vAlign w:val="center"/>
          </w:tcPr>
          <w:p w14:paraId="6FFBBA89"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440" w:type="dxa"/>
            <w:vMerge/>
            <w:tcBorders>
              <w:bottom w:val="single" w:sz="4" w:space="0" w:color="auto"/>
            </w:tcBorders>
            <w:vAlign w:val="center"/>
          </w:tcPr>
          <w:p w14:paraId="27301973"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800" w:type="dxa"/>
            <w:tcBorders>
              <w:bottom w:val="single" w:sz="4" w:space="0" w:color="auto"/>
            </w:tcBorders>
            <w:vAlign w:val="center"/>
          </w:tcPr>
          <w:p w14:paraId="7B4D1808"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ըստ պայմանագրով հաստատված գնման ժամանակացույցի</w:t>
            </w:r>
          </w:p>
        </w:tc>
        <w:tc>
          <w:tcPr>
            <w:tcW w:w="1116" w:type="dxa"/>
            <w:tcBorders>
              <w:bottom w:val="single" w:sz="4" w:space="0" w:color="auto"/>
            </w:tcBorders>
            <w:vAlign w:val="center"/>
          </w:tcPr>
          <w:p w14:paraId="579FE124"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փաստացի</w:t>
            </w:r>
          </w:p>
        </w:tc>
        <w:tc>
          <w:tcPr>
            <w:tcW w:w="1842" w:type="dxa"/>
            <w:tcBorders>
              <w:bottom w:val="single" w:sz="4" w:space="0" w:color="auto"/>
            </w:tcBorders>
            <w:vAlign w:val="center"/>
          </w:tcPr>
          <w:p w14:paraId="2B8D1432"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ըստ պայմանագրով հաստատված գնման ժամանակացույցի</w:t>
            </w:r>
          </w:p>
        </w:tc>
        <w:tc>
          <w:tcPr>
            <w:tcW w:w="1134" w:type="dxa"/>
            <w:tcBorders>
              <w:bottom w:val="single" w:sz="4" w:space="0" w:color="auto"/>
            </w:tcBorders>
            <w:vAlign w:val="center"/>
          </w:tcPr>
          <w:p w14:paraId="5E4C8E24"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r w:rsidRPr="00CF1E7B">
              <w:rPr>
                <w:rFonts w:ascii="GHEA Grapalat" w:hAnsi="GHEA Grapalat"/>
                <w:color w:val="000000" w:themeColor="text1"/>
                <w:sz w:val="18"/>
                <w:szCs w:val="18"/>
                <w:lang w:val="hy-AM"/>
              </w:rPr>
              <w:t>փաստացի</w:t>
            </w:r>
          </w:p>
        </w:tc>
        <w:tc>
          <w:tcPr>
            <w:tcW w:w="1033" w:type="dxa"/>
            <w:vMerge/>
            <w:tcBorders>
              <w:bottom w:val="single" w:sz="4" w:space="0" w:color="auto"/>
            </w:tcBorders>
            <w:vAlign w:val="center"/>
          </w:tcPr>
          <w:p w14:paraId="39F5DBF6"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810" w:type="dxa"/>
            <w:vMerge/>
            <w:tcBorders>
              <w:bottom w:val="single" w:sz="4" w:space="0" w:color="auto"/>
            </w:tcBorders>
            <w:vAlign w:val="center"/>
          </w:tcPr>
          <w:p w14:paraId="280440E3"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r>
      <w:tr w:rsidR="00CF1E7B" w:rsidRPr="00CF1E7B" w14:paraId="02524A7D" w14:textId="77777777" w:rsidTr="00D95318">
        <w:trPr>
          <w:jc w:val="right"/>
        </w:trPr>
        <w:tc>
          <w:tcPr>
            <w:tcW w:w="357" w:type="dxa"/>
            <w:vAlign w:val="center"/>
          </w:tcPr>
          <w:p w14:paraId="3E086F40"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173" w:type="dxa"/>
            <w:vAlign w:val="center"/>
          </w:tcPr>
          <w:p w14:paraId="64A0C43D"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440" w:type="dxa"/>
            <w:vAlign w:val="center"/>
          </w:tcPr>
          <w:p w14:paraId="069537C6"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800" w:type="dxa"/>
            <w:vAlign w:val="center"/>
          </w:tcPr>
          <w:p w14:paraId="258951B7"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116" w:type="dxa"/>
            <w:vAlign w:val="center"/>
          </w:tcPr>
          <w:p w14:paraId="2010A875"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842" w:type="dxa"/>
            <w:vAlign w:val="center"/>
          </w:tcPr>
          <w:p w14:paraId="3A1B5537"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134" w:type="dxa"/>
            <w:vAlign w:val="center"/>
          </w:tcPr>
          <w:p w14:paraId="45A0E81C"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1033" w:type="dxa"/>
            <w:vAlign w:val="center"/>
          </w:tcPr>
          <w:p w14:paraId="48F55ECD"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c>
          <w:tcPr>
            <w:tcW w:w="810" w:type="dxa"/>
            <w:vAlign w:val="center"/>
          </w:tcPr>
          <w:p w14:paraId="0842B624"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sz w:val="18"/>
                <w:szCs w:val="18"/>
                <w:lang w:val="hy-AM"/>
              </w:rPr>
            </w:pPr>
          </w:p>
        </w:tc>
      </w:tr>
      <w:tr w:rsidR="00CF1E7B" w:rsidRPr="00CF1E7B" w14:paraId="0633F084" w14:textId="77777777" w:rsidTr="00D95318">
        <w:trPr>
          <w:jc w:val="right"/>
        </w:trPr>
        <w:tc>
          <w:tcPr>
            <w:tcW w:w="357" w:type="dxa"/>
          </w:tcPr>
          <w:p w14:paraId="2A0054DC"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173" w:type="dxa"/>
          </w:tcPr>
          <w:p w14:paraId="69C43F48"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440" w:type="dxa"/>
          </w:tcPr>
          <w:p w14:paraId="28BCA950"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800" w:type="dxa"/>
          </w:tcPr>
          <w:p w14:paraId="68B83B13"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116" w:type="dxa"/>
          </w:tcPr>
          <w:p w14:paraId="7EBF4002"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842" w:type="dxa"/>
          </w:tcPr>
          <w:p w14:paraId="0A079374"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134" w:type="dxa"/>
          </w:tcPr>
          <w:p w14:paraId="5FB06D08"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1033" w:type="dxa"/>
          </w:tcPr>
          <w:p w14:paraId="0E53A5F9"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c>
          <w:tcPr>
            <w:tcW w:w="810" w:type="dxa"/>
          </w:tcPr>
          <w:p w14:paraId="3A1301AC" w14:textId="77777777" w:rsidR="009874A0" w:rsidRPr="00CF1E7B" w:rsidRDefault="009874A0" w:rsidP="006F651D">
            <w:pPr>
              <w:pStyle w:val="NormalWeb"/>
              <w:spacing w:before="0" w:beforeAutospacing="0" w:after="0" w:afterAutospacing="0"/>
              <w:jc w:val="center"/>
              <w:rPr>
                <w:rFonts w:ascii="GHEA Grapalat" w:hAnsi="GHEA Grapalat"/>
                <w:color w:val="000000" w:themeColor="text1"/>
                <w:lang w:val="hy-AM"/>
              </w:rPr>
            </w:pPr>
          </w:p>
        </w:tc>
      </w:tr>
    </w:tbl>
    <w:p w14:paraId="119EA0F1" w14:textId="77777777" w:rsidR="009874A0" w:rsidRPr="00CF1E7B" w:rsidRDefault="009874A0" w:rsidP="009874A0">
      <w:pPr>
        <w:ind w:firstLine="375"/>
        <w:jc w:val="both"/>
        <w:rPr>
          <w:rFonts w:ascii="Arial" w:hAnsi="Arial" w:cs="Arial"/>
          <w:iCs/>
          <w:color w:val="000000" w:themeColor="text1"/>
          <w:sz w:val="21"/>
          <w:szCs w:val="21"/>
          <w:lang w:val="hy-AM"/>
        </w:rPr>
      </w:pPr>
      <w:r w:rsidRPr="00CF1E7B">
        <w:rPr>
          <w:rFonts w:ascii="Arial" w:hAnsi="Arial" w:cs="Arial"/>
          <w:iCs/>
          <w:color w:val="000000" w:themeColor="text1"/>
          <w:sz w:val="21"/>
          <w:szCs w:val="21"/>
          <w:lang w:val="hy-AM"/>
        </w:rPr>
        <w:t> </w:t>
      </w:r>
    </w:p>
    <w:p w14:paraId="0D90FEBE" w14:textId="77777777" w:rsidR="009874A0" w:rsidRPr="00CF1E7B" w:rsidRDefault="009874A0" w:rsidP="009874A0">
      <w:pPr>
        <w:ind w:firstLine="375"/>
        <w:jc w:val="both"/>
        <w:rPr>
          <w:rFonts w:ascii="GHEA Grapalat" w:hAnsi="GHEA Grapalat"/>
          <w:iCs/>
          <w:snapToGrid w:val="0"/>
          <w:color w:val="000000" w:themeColor="text1"/>
          <w:sz w:val="21"/>
          <w:szCs w:val="21"/>
          <w:lang w:val="hy-AM"/>
        </w:rPr>
      </w:pPr>
      <w:r w:rsidRPr="00CF1E7B">
        <w:rPr>
          <w:rFonts w:ascii="Arial" w:hAnsi="Arial" w:cs="Arial"/>
          <w:iCs/>
          <w:color w:val="000000" w:themeColor="text1"/>
          <w:sz w:val="21"/>
          <w:szCs w:val="21"/>
          <w:lang w:val="hy-AM"/>
        </w:rPr>
        <w:t> </w:t>
      </w:r>
      <w:r w:rsidRPr="00CF1E7B">
        <w:rPr>
          <w:rFonts w:ascii="GHEA Grapalat" w:hAnsi="GHEA Grapalat"/>
          <w:iCs/>
          <w:snapToGrid w:val="0"/>
          <w:color w:val="000000" w:themeColor="text1"/>
          <w:sz w:val="21"/>
          <w:szCs w:val="21"/>
          <w:lang w:val="hy-AM"/>
        </w:rPr>
        <w:t xml:space="preserve">Սույն արձանագրության երկկողմ հաստատման համար հիմք հանդիսացած հաշիվ ապրանքագիրը և դրական </w:t>
      </w:r>
      <w:r w:rsidRPr="00CF1E7B">
        <w:rPr>
          <w:rFonts w:ascii="GHEA Grapalat" w:hAnsi="GHEA Grapalat"/>
          <w:color w:val="000000" w:themeColor="text1"/>
          <w:sz w:val="21"/>
          <w:szCs w:val="21"/>
          <w:lang w:val="hy-AM"/>
        </w:rPr>
        <w:t>եզրակացությունը</w:t>
      </w:r>
      <w:r w:rsidRPr="00CF1E7B">
        <w:rPr>
          <w:rFonts w:ascii="GHEA Grapalat" w:hAnsi="GHEA Grapalat"/>
          <w:iCs/>
          <w:snapToGrid w:val="0"/>
          <w:color w:val="000000" w:themeColor="text1"/>
          <w:sz w:val="21"/>
          <w:szCs w:val="21"/>
          <w:lang w:val="hy-AM"/>
        </w:rPr>
        <w:t xml:space="preserve"> հանդիսանում են սույն արձանագրության բաղկացուցիչ մասը և կցվում են:</w:t>
      </w:r>
    </w:p>
    <w:p w14:paraId="0E89738D" w14:textId="77777777" w:rsidR="009874A0" w:rsidRPr="00CF1E7B" w:rsidRDefault="009874A0" w:rsidP="009874A0">
      <w:pPr>
        <w:ind w:firstLine="375"/>
        <w:jc w:val="both"/>
        <w:rPr>
          <w:rFonts w:ascii="GHEA Grapalat" w:hAnsi="GHEA Grapalat"/>
          <w:iCs/>
          <w:snapToGrid w:val="0"/>
          <w:color w:val="000000" w:themeColor="text1"/>
          <w:sz w:val="21"/>
          <w:szCs w:val="21"/>
          <w:lang w:val="hy-AM"/>
        </w:rPr>
      </w:pPr>
    </w:p>
    <w:p w14:paraId="4A22A85C" w14:textId="77777777" w:rsidR="009874A0" w:rsidRPr="00CF1E7B" w:rsidRDefault="009874A0" w:rsidP="009874A0">
      <w:pPr>
        <w:ind w:firstLine="375"/>
        <w:jc w:val="both"/>
        <w:rPr>
          <w:rFonts w:ascii="GHEA Grapalat" w:hAnsi="GHEA Grapalat"/>
          <w:iCs/>
          <w:snapToGrid w:val="0"/>
          <w:color w:val="000000" w:themeColor="text1"/>
          <w:sz w:val="2"/>
          <w:szCs w:val="21"/>
          <w:lang w:val="hy-AM"/>
        </w:rPr>
      </w:pPr>
    </w:p>
    <w:p w14:paraId="2EA1BDD8" w14:textId="77777777" w:rsidR="009874A0" w:rsidRPr="00CF1E7B" w:rsidRDefault="009874A0" w:rsidP="009874A0">
      <w:pPr>
        <w:ind w:firstLine="375"/>
        <w:rPr>
          <w:rFonts w:ascii="GHEA Grapalat" w:hAnsi="GHEA Grapalat"/>
          <w:iCs/>
          <w:snapToGrid w:val="0"/>
          <w:color w:val="000000" w:themeColor="text1"/>
          <w:sz w:val="2"/>
          <w:szCs w:val="21"/>
          <w:lang w:val="hy-AM"/>
        </w:rPr>
      </w:pPr>
      <w:r w:rsidRPr="00CF1E7B">
        <w:rPr>
          <w:rFonts w:ascii="Calibri" w:hAnsi="Calibri" w:cs="Calibri"/>
          <w:iCs/>
          <w:snapToGrid w:val="0"/>
          <w:color w:val="000000" w:themeColor="text1"/>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F1E7B" w:rsidRPr="00CF1E7B" w14:paraId="0B489E33" w14:textId="77777777" w:rsidTr="006F651D">
        <w:trPr>
          <w:trHeight w:val="266"/>
          <w:tblCellSpacing w:w="7" w:type="dxa"/>
          <w:jc w:val="center"/>
        </w:trPr>
        <w:tc>
          <w:tcPr>
            <w:tcW w:w="0" w:type="auto"/>
            <w:vAlign w:val="center"/>
          </w:tcPr>
          <w:p w14:paraId="0DFCDAF1"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Աշխատանքը հանձնեց </w:t>
            </w:r>
          </w:p>
        </w:tc>
        <w:tc>
          <w:tcPr>
            <w:tcW w:w="0" w:type="auto"/>
            <w:vAlign w:val="center"/>
          </w:tcPr>
          <w:p w14:paraId="3868105D"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Աշխատանքը ընդունեց</w:t>
            </w:r>
          </w:p>
        </w:tc>
      </w:tr>
      <w:tr w:rsidR="00CF1E7B" w:rsidRPr="00CF1E7B" w14:paraId="480E7334" w14:textId="77777777" w:rsidTr="006F651D">
        <w:trPr>
          <w:trHeight w:val="473"/>
          <w:tblCellSpacing w:w="7" w:type="dxa"/>
          <w:jc w:val="center"/>
        </w:trPr>
        <w:tc>
          <w:tcPr>
            <w:tcW w:w="0" w:type="auto"/>
            <w:vAlign w:val="center"/>
          </w:tcPr>
          <w:p w14:paraId="7BE9B8E8"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___________________________ </w:t>
            </w:r>
          </w:p>
          <w:p w14:paraId="506786D4"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15"/>
                <w:szCs w:val="15"/>
                <w:lang w:val="hy-AM"/>
              </w:rPr>
              <w:t xml:space="preserve">ստորագրություն </w:t>
            </w:r>
          </w:p>
        </w:tc>
        <w:tc>
          <w:tcPr>
            <w:tcW w:w="0" w:type="auto"/>
            <w:vAlign w:val="center"/>
          </w:tcPr>
          <w:p w14:paraId="2EAC583F"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w:t>
            </w:r>
          </w:p>
          <w:p w14:paraId="24C22B93"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15"/>
                <w:szCs w:val="15"/>
                <w:lang w:val="hy-AM"/>
              </w:rPr>
              <w:t xml:space="preserve">ստորագրություն </w:t>
            </w:r>
          </w:p>
        </w:tc>
      </w:tr>
      <w:tr w:rsidR="00CF1E7B" w:rsidRPr="00CF1E7B" w14:paraId="59DF26B9" w14:textId="77777777" w:rsidTr="006F651D">
        <w:trPr>
          <w:trHeight w:val="503"/>
          <w:tblCellSpacing w:w="7" w:type="dxa"/>
          <w:jc w:val="center"/>
        </w:trPr>
        <w:tc>
          <w:tcPr>
            <w:tcW w:w="0" w:type="auto"/>
            <w:vAlign w:val="center"/>
          </w:tcPr>
          <w:p w14:paraId="6D6672B2"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___________________________ </w:t>
            </w:r>
          </w:p>
          <w:p w14:paraId="0E4B0A95"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15"/>
                <w:szCs w:val="15"/>
                <w:lang w:val="hy-AM"/>
              </w:rPr>
              <w:t>ազգանուն, անուն</w:t>
            </w:r>
          </w:p>
        </w:tc>
        <w:tc>
          <w:tcPr>
            <w:tcW w:w="0" w:type="auto"/>
            <w:vAlign w:val="center"/>
          </w:tcPr>
          <w:p w14:paraId="6FE1A99A"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___________________________</w:t>
            </w:r>
          </w:p>
          <w:p w14:paraId="3F3470FB" w14:textId="77777777" w:rsidR="009874A0" w:rsidRPr="00CF1E7B" w:rsidRDefault="009874A0" w:rsidP="006F651D">
            <w:pPr>
              <w:jc w:val="center"/>
              <w:rPr>
                <w:rFonts w:ascii="GHEA Grapalat" w:hAnsi="GHEA Grapalat"/>
                <w:iCs/>
                <w:color w:val="000000" w:themeColor="text1"/>
                <w:sz w:val="21"/>
                <w:szCs w:val="21"/>
                <w:lang w:val="hy-AM"/>
              </w:rPr>
            </w:pPr>
            <w:r w:rsidRPr="00CF1E7B">
              <w:rPr>
                <w:rFonts w:ascii="GHEA Grapalat" w:hAnsi="GHEA Grapalat"/>
                <w:iCs/>
                <w:color w:val="000000" w:themeColor="text1"/>
                <w:sz w:val="15"/>
                <w:szCs w:val="15"/>
                <w:lang w:val="hy-AM"/>
              </w:rPr>
              <w:t>ազգանուն, անուն</w:t>
            </w:r>
          </w:p>
        </w:tc>
      </w:tr>
      <w:tr w:rsidR="009874A0" w:rsidRPr="00CF1E7B" w14:paraId="52C66DE8" w14:textId="77777777" w:rsidTr="006F651D">
        <w:trPr>
          <w:trHeight w:val="281"/>
          <w:tblCellSpacing w:w="7" w:type="dxa"/>
          <w:jc w:val="center"/>
        </w:trPr>
        <w:tc>
          <w:tcPr>
            <w:tcW w:w="0" w:type="auto"/>
            <w:vAlign w:val="center"/>
          </w:tcPr>
          <w:p w14:paraId="60DD635E" w14:textId="77777777" w:rsidR="009874A0" w:rsidRPr="00CF1E7B" w:rsidRDefault="009874A0" w:rsidP="006F651D">
            <w:pPr>
              <w:rPr>
                <w:rFonts w:ascii="GHEA Grapalat" w:hAnsi="GHEA Grapalat"/>
                <w:iCs/>
                <w:color w:val="000000" w:themeColor="text1"/>
                <w:sz w:val="21"/>
                <w:szCs w:val="21"/>
                <w:lang w:val="hy-AM"/>
              </w:rPr>
            </w:pPr>
            <w:r w:rsidRPr="00CF1E7B">
              <w:rPr>
                <w:rFonts w:ascii="GHEA Grapalat" w:hAnsi="GHEA Grapalat"/>
                <w:iCs/>
                <w:color w:val="000000" w:themeColor="text1"/>
                <w:sz w:val="21"/>
                <w:szCs w:val="21"/>
                <w:lang w:val="hy-AM"/>
              </w:rPr>
              <w:t xml:space="preserve">                              Կ.Տ.</w:t>
            </w:r>
            <w:r w:rsidRPr="00CF1E7B">
              <w:rPr>
                <w:rFonts w:ascii="Arial" w:hAnsi="Arial" w:cs="Arial"/>
                <w:iCs/>
                <w:color w:val="000000" w:themeColor="text1"/>
                <w:sz w:val="21"/>
                <w:szCs w:val="21"/>
                <w:lang w:val="hy-AM"/>
              </w:rPr>
              <w:t xml:space="preserve">                                                                                 </w:t>
            </w:r>
          </w:p>
        </w:tc>
        <w:tc>
          <w:tcPr>
            <w:tcW w:w="0" w:type="auto"/>
            <w:vAlign w:val="center"/>
          </w:tcPr>
          <w:p w14:paraId="2839F706" w14:textId="77777777" w:rsidR="009874A0" w:rsidRPr="00CF1E7B" w:rsidRDefault="009874A0" w:rsidP="006F651D">
            <w:pPr>
              <w:rPr>
                <w:rFonts w:ascii="GHEA Grapalat" w:hAnsi="GHEA Grapalat"/>
                <w:iCs/>
                <w:color w:val="000000" w:themeColor="text1"/>
                <w:sz w:val="21"/>
                <w:szCs w:val="21"/>
                <w:lang w:val="hy-AM"/>
              </w:rPr>
            </w:pPr>
            <w:r w:rsidRPr="00CF1E7B">
              <w:rPr>
                <w:rFonts w:ascii="Arial" w:hAnsi="Arial" w:cs="Arial"/>
                <w:iCs/>
                <w:color w:val="000000" w:themeColor="text1"/>
                <w:sz w:val="21"/>
                <w:szCs w:val="21"/>
                <w:lang w:val="hy-AM"/>
              </w:rPr>
              <w:t xml:space="preserve">                                     </w:t>
            </w:r>
            <w:r w:rsidRPr="00CF1E7B">
              <w:rPr>
                <w:rFonts w:ascii="GHEA Grapalat" w:hAnsi="GHEA Grapalat"/>
                <w:iCs/>
                <w:color w:val="000000" w:themeColor="text1"/>
                <w:sz w:val="21"/>
                <w:szCs w:val="21"/>
                <w:lang w:val="hy-AM"/>
              </w:rPr>
              <w:t>Կ.Տ.</w:t>
            </w:r>
          </w:p>
        </w:tc>
      </w:tr>
    </w:tbl>
    <w:p w14:paraId="2173371F" w14:textId="77777777" w:rsidR="009874A0" w:rsidRPr="00CF1E7B" w:rsidRDefault="009874A0" w:rsidP="009874A0">
      <w:pPr>
        <w:ind w:left="-142" w:firstLine="142"/>
        <w:jc w:val="center"/>
        <w:rPr>
          <w:rFonts w:ascii="GHEA Grapalat" w:hAnsi="GHEA Grapalat" w:cs="Sylfaen"/>
          <w:b/>
          <w:color w:val="000000" w:themeColor="text1"/>
          <w:lang w:val="hy-AM"/>
        </w:rPr>
      </w:pPr>
    </w:p>
    <w:p w14:paraId="5C1671EF" w14:textId="77777777" w:rsidR="009874A0" w:rsidRPr="00CF1E7B" w:rsidRDefault="009874A0" w:rsidP="009874A0">
      <w:pPr>
        <w:ind w:left="-142" w:firstLine="142"/>
        <w:jc w:val="center"/>
        <w:rPr>
          <w:rFonts w:ascii="GHEA Grapalat" w:hAnsi="GHEA Grapalat" w:cs="Sylfaen"/>
          <w:b/>
          <w:color w:val="000000" w:themeColor="text1"/>
          <w:lang w:val="hy-AM"/>
        </w:rPr>
      </w:pPr>
    </w:p>
    <w:p w14:paraId="641DB736" w14:textId="77777777" w:rsidR="009874A0" w:rsidRPr="00CF1E7B" w:rsidRDefault="009874A0" w:rsidP="009874A0">
      <w:pPr>
        <w:ind w:left="-142" w:firstLine="142"/>
        <w:jc w:val="center"/>
        <w:rPr>
          <w:rFonts w:ascii="GHEA Grapalat" w:hAnsi="GHEA Grapalat" w:cs="Sylfaen"/>
          <w:b/>
          <w:color w:val="000000" w:themeColor="text1"/>
          <w:lang w:val="hy-AM"/>
        </w:rPr>
      </w:pPr>
    </w:p>
    <w:p w14:paraId="630A8734" w14:textId="77777777" w:rsidR="009874A0" w:rsidRPr="00CF1E7B" w:rsidRDefault="009874A0" w:rsidP="009874A0">
      <w:pPr>
        <w:ind w:firstLine="567"/>
        <w:jc w:val="right"/>
        <w:rPr>
          <w:rFonts w:ascii="GHEA Grapalat" w:hAnsi="GHEA Grapalat" w:cs="Sylfaen"/>
          <w:i/>
          <w:color w:val="000000" w:themeColor="text1"/>
          <w:sz w:val="22"/>
          <w:szCs w:val="22"/>
          <w:lang w:val="hy-AM"/>
        </w:rPr>
      </w:pPr>
    </w:p>
    <w:p w14:paraId="25F1C802" w14:textId="77777777" w:rsidR="009874A0" w:rsidRPr="00CF1E7B" w:rsidRDefault="009874A0" w:rsidP="009874A0">
      <w:pPr>
        <w:ind w:firstLine="567"/>
        <w:jc w:val="right"/>
        <w:rPr>
          <w:rFonts w:ascii="GHEA Grapalat" w:hAnsi="GHEA Grapalat" w:cs="Sylfaen"/>
          <w:i/>
          <w:color w:val="000000" w:themeColor="text1"/>
          <w:sz w:val="20"/>
          <w:szCs w:val="20"/>
          <w:lang w:val="hy-AM"/>
        </w:rPr>
      </w:pPr>
      <w:r w:rsidRPr="00CF1E7B">
        <w:rPr>
          <w:rFonts w:ascii="GHEA Grapalat" w:hAnsi="GHEA Grapalat" w:cs="Sylfaen"/>
          <w:i/>
          <w:color w:val="000000" w:themeColor="text1"/>
          <w:sz w:val="20"/>
          <w:szCs w:val="20"/>
          <w:lang w:val="hy-AM"/>
        </w:rPr>
        <w:t>Հավելված 4.1</w:t>
      </w:r>
    </w:p>
    <w:p w14:paraId="4792C0B4" w14:textId="77777777" w:rsidR="009874A0" w:rsidRPr="00CF1E7B" w:rsidRDefault="009874A0" w:rsidP="009874A0">
      <w:pPr>
        <w:ind w:firstLine="567"/>
        <w:jc w:val="right"/>
        <w:rPr>
          <w:rFonts w:ascii="GHEA Grapalat" w:hAnsi="GHEA Grapalat" w:cs="Arial"/>
          <w:i/>
          <w:color w:val="000000" w:themeColor="text1"/>
          <w:sz w:val="20"/>
          <w:szCs w:val="20"/>
          <w:lang w:val="hy-AM"/>
        </w:rPr>
      </w:pPr>
      <w:r w:rsidRPr="00CF1E7B">
        <w:rPr>
          <w:rFonts w:ascii="GHEA Grapalat" w:hAnsi="GHEA Grapalat"/>
          <w:i/>
          <w:color w:val="000000" w:themeColor="text1"/>
          <w:sz w:val="20"/>
          <w:szCs w:val="20"/>
          <w:lang w:val="hy-AM"/>
        </w:rPr>
        <w:lastRenderedPageBreak/>
        <w:t xml:space="preserve">«           »                  20   </w:t>
      </w:r>
      <w:r w:rsidRPr="00CF1E7B">
        <w:rPr>
          <w:rFonts w:ascii="GHEA Grapalat" w:hAnsi="GHEA Grapalat" w:cs="Sylfaen"/>
          <w:i/>
          <w:color w:val="000000" w:themeColor="text1"/>
          <w:sz w:val="20"/>
          <w:szCs w:val="20"/>
          <w:lang w:val="hy-AM"/>
        </w:rPr>
        <w:t>թ</w:t>
      </w:r>
      <w:r w:rsidRPr="00CF1E7B">
        <w:rPr>
          <w:rFonts w:ascii="GHEA Grapalat" w:hAnsi="GHEA Grapalat" w:cs="Arial"/>
          <w:i/>
          <w:color w:val="000000" w:themeColor="text1"/>
          <w:sz w:val="20"/>
          <w:szCs w:val="20"/>
          <w:lang w:val="hy-AM"/>
        </w:rPr>
        <w:t xml:space="preserve">. </w:t>
      </w:r>
      <w:r w:rsidRPr="00CF1E7B">
        <w:rPr>
          <w:rFonts w:ascii="GHEA Grapalat" w:hAnsi="GHEA Grapalat"/>
          <w:i/>
          <w:color w:val="000000" w:themeColor="text1"/>
          <w:sz w:val="20"/>
          <w:szCs w:val="20"/>
          <w:lang w:val="hy-AM"/>
        </w:rPr>
        <w:t xml:space="preserve"> </w:t>
      </w:r>
      <w:r w:rsidRPr="00CF1E7B">
        <w:rPr>
          <w:rFonts w:ascii="GHEA Grapalat" w:hAnsi="GHEA Grapalat" w:cs="Sylfaen"/>
          <w:i/>
          <w:color w:val="000000" w:themeColor="text1"/>
          <w:sz w:val="20"/>
          <w:szCs w:val="20"/>
          <w:lang w:val="hy-AM"/>
        </w:rPr>
        <w:t>կնքված</w:t>
      </w:r>
      <w:r w:rsidRPr="00CF1E7B">
        <w:rPr>
          <w:rFonts w:ascii="GHEA Grapalat" w:hAnsi="GHEA Grapalat" w:cs="Arial"/>
          <w:i/>
          <w:color w:val="000000" w:themeColor="text1"/>
          <w:sz w:val="20"/>
          <w:szCs w:val="20"/>
          <w:lang w:val="hy-AM"/>
        </w:rPr>
        <w:t xml:space="preserve"> </w:t>
      </w:r>
    </w:p>
    <w:p w14:paraId="63F79A45" w14:textId="77777777" w:rsidR="009874A0" w:rsidRPr="00CF1E7B" w:rsidRDefault="009874A0" w:rsidP="009874A0">
      <w:pPr>
        <w:jc w:val="right"/>
        <w:rPr>
          <w:rFonts w:ascii="GHEA Grapalat" w:hAnsi="GHEA Grapalat" w:cs="Arial"/>
          <w:i/>
          <w:color w:val="000000" w:themeColor="text1"/>
          <w:sz w:val="20"/>
          <w:szCs w:val="20"/>
          <w:lang w:val="hy-AM"/>
        </w:rPr>
      </w:pPr>
      <w:r w:rsidRPr="00CF1E7B">
        <w:rPr>
          <w:rFonts w:ascii="GHEA Grapalat" w:hAnsi="GHEA Grapalat" w:cs="Sylfaen"/>
          <w:i/>
          <w:color w:val="000000" w:themeColor="text1"/>
          <w:sz w:val="20"/>
          <w:szCs w:val="20"/>
          <w:lang w:val="hy-AM"/>
        </w:rPr>
        <w:t>ծածկագրով պայմանագրի</w:t>
      </w:r>
    </w:p>
    <w:p w14:paraId="2CE643F3" w14:textId="77777777" w:rsidR="009874A0" w:rsidRPr="00CF1E7B" w:rsidRDefault="009874A0" w:rsidP="009874A0">
      <w:pPr>
        <w:tabs>
          <w:tab w:val="left" w:pos="360"/>
          <w:tab w:val="left" w:pos="540"/>
        </w:tabs>
        <w:jc w:val="center"/>
        <w:rPr>
          <w:rFonts w:ascii="Sylfaen" w:hAnsi="Sylfaen" w:cs="Sylfaen"/>
          <w:b/>
          <w:bCs/>
          <w:color w:val="000000" w:themeColor="text1"/>
          <w:sz w:val="20"/>
          <w:szCs w:val="20"/>
          <w:lang w:val="hy-AM"/>
        </w:rPr>
      </w:pPr>
    </w:p>
    <w:p w14:paraId="18C996EC"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08AFA6D1"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p w14:paraId="559F538D" w14:textId="77777777" w:rsidR="009874A0" w:rsidRPr="00CF1E7B" w:rsidRDefault="009874A0" w:rsidP="009874A0">
      <w:pPr>
        <w:tabs>
          <w:tab w:val="left" w:pos="2250"/>
        </w:tabs>
        <w:spacing w:line="276" w:lineRule="auto"/>
        <w:jc w:val="center"/>
        <w:rPr>
          <w:rFonts w:ascii="GHEA Grapalat" w:hAnsi="GHEA Grapalat" w:cs="Sylfaen"/>
          <w:bCs/>
          <w:color w:val="000000" w:themeColor="text1"/>
          <w:sz w:val="18"/>
          <w:szCs w:val="18"/>
          <w:lang w:val="hy-AM"/>
        </w:rPr>
      </w:pPr>
      <w:r w:rsidRPr="00CF1E7B">
        <w:rPr>
          <w:rFonts w:ascii="GHEA Grapalat" w:hAnsi="GHEA Grapalat" w:cs="Sylfaen"/>
          <w:bCs/>
          <w:color w:val="000000" w:themeColor="text1"/>
          <w:sz w:val="18"/>
          <w:szCs w:val="18"/>
          <w:lang w:val="hy-AM"/>
        </w:rPr>
        <w:t xml:space="preserve">ԱԿՏ  N    </w:t>
      </w:r>
    </w:p>
    <w:p w14:paraId="5C5527D4" w14:textId="77777777" w:rsidR="009874A0" w:rsidRPr="00CF1E7B" w:rsidRDefault="009874A0" w:rsidP="009874A0">
      <w:pPr>
        <w:tabs>
          <w:tab w:val="left" w:pos="360"/>
          <w:tab w:val="left" w:pos="540"/>
          <w:tab w:val="left" w:pos="2250"/>
        </w:tabs>
        <w:spacing w:line="276" w:lineRule="auto"/>
        <w:jc w:val="center"/>
        <w:rPr>
          <w:rFonts w:ascii="GHEA Grapalat" w:hAnsi="GHEA Grapalat" w:cs="Sylfaen"/>
          <w:bCs/>
          <w:color w:val="000000" w:themeColor="text1"/>
          <w:sz w:val="18"/>
          <w:szCs w:val="18"/>
          <w:lang w:val="hy-AM"/>
        </w:rPr>
      </w:pPr>
      <w:r w:rsidRPr="00CF1E7B">
        <w:rPr>
          <w:rFonts w:ascii="GHEA Grapalat" w:hAnsi="GHEA Grapalat" w:cs="Sylfaen"/>
          <w:bCs/>
          <w:color w:val="000000" w:themeColor="text1"/>
          <w:sz w:val="18"/>
          <w:szCs w:val="18"/>
          <w:lang w:val="hy-AM"/>
        </w:rPr>
        <w:t xml:space="preserve">պայմանագրի արդյունքը Պատվիրատուին հանձնելու փաստը ֆիքսելու վերաբերյալ                                                                                                                               </w:t>
      </w:r>
    </w:p>
    <w:p w14:paraId="49E5E787"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p w14:paraId="13EFF505"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p w14:paraId="77978586" w14:textId="77777777" w:rsidR="009874A0" w:rsidRPr="00CF1E7B" w:rsidRDefault="009874A0" w:rsidP="009874A0">
      <w:pPr>
        <w:tabs>
          <w:tab w:val="left" w:pos="360"/>
          <w:tab w:val="left" w:pos="540"/>
        </w:tabs>
        <w:ind w:left="-540" w:firstLine="180"/>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lang w:val="hy-AM"/>
        </w:rPr>
        <w:tab/>
      </w:r>
      <w:r w:rsidRPr="00CF1E7B">
        <w:rPr>
          <w:rFonts w:ascii="GHEA Grapalat" w:hAnsi="GHEA Grapalat" w:cs="Sylfaen"/>
          <w:color w:val="000000" w:themeColor="text1"/>
          <w:sz w:val="20"/>
          <w:szCs w:val="20"/>
          <w:lang w:val="hy-AM"/>
        </w:rPr>
        <w:t>Սույնով արձանագրվում է, որ</w:t>
      </w:r>
      <w:r w:rsidRPr="00CF1E7B">
        <w:rPr>
          <w:rFonts w:ascii="GHEA Grapalat" w:hAnsi="GHEA Grapalat" w:cs="Sylfaen"/>
          <w:color w:val="000000" w:themeColor="text1"/>
          <w:lang w:val="hy-AM"/>
        </w:rPr>
        <w:t xml:space="preserve"> </w:t>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t xml:space="preserve">        </w:t>
      </w:r>
      <w:r w:rsidRPr="00CF1E7B">
        <w:rPr>
          <w:rFonts w:ascii="GHEA Grapalat" w:hAnsi="GHEA Grapalat" w:cs="Sylfaen"/>
          <w:color w:val="000000" w:themeColor="text1"/>
          <w:sz w:val="20"/>
          <w:lang w:val="hy-AM"/>
        </w:rPr>
        <w:t>-ի</w:t>
      </w:r>
      <w:r w:rsidRPr="00CF1E7B">
        <w:rPr>
          <w:rFonts w:ascii="GHEA Grapalat" w:hAnsi="GHEA Grapalat" w:cs="Sylfaen"/>
          <w:color w:val="000000" w:themeColor="text1"/>
          <w:lang w:val="hy-AM"/>
        </w:rPr>
        <w:t xml:space="preserve"> </w:t>
      </w:r>
      <w:r w:rsidRPr="00CF1E7B">
        <w:rPr>
          <w:rFonts w:ascii="GHEA Grapalat" w:hAnsi="GHEA Grapalat" w:cs="Sylfaen"/>
          <w:color w:val="000000" w:themeColor="text1"/>
          <w:sz w:val="20"/>
          <w:szCs w:val="20"/>
          <w:lang w:val="hy-AM"/>
        </w:rPr>
        <w:t xml:space="preserve">(այսուհետ` Պատվիրատու)   և </w:t>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t xml:space="preserve">        </w:t>
      </w:r>
      <w:r w:rsidRPr="00CF1E7B">
        <w:rPr>
          <w:rFonts w:ascii="GHEA Grapalat" w:hAnsi="GHEA Grapalat" w:cs="Sylfaen"/>
          <w:color w:val="000000" w:themeColor="text1"/>
          <w:sz w:val="20"/>
          <w:lang w:val="hy-AM"/>
        </w:rPr>
        <w:t>-ի</w:t>
      </w:r>
    </w:p>
    <w:p w14:paraId="0AEA552D" w14:textId="77777777" w:rsidR="009874A0" w:rsidRPr="00CF1E7B" w:rsidRDefault="009874A0" w:rsidP="009874A0">
      <w:pPr>
        <w:tabs>
          <w:tab w:val="left" w:pos="360"/>
          <w:tab w:val="left" w:pos="540"/>
        </w:tabs>
        <w:ind w:right="-360"/>
        <w:jc w:val="both"/>
        <w:rPr>
          <w:rFonts w:ascii="GHEA Grapalat" w:hAnsi="GHEA Grapalat" w:cs="Sylfaen"/>
          <w:color w:val="000000" w:themeColor="text1"/>
          <w:sz w:val="12"/>
          <w:szCs w:val="12"/>
          <w:lang w:val="hy-AM"/>
        </w:rPr>
      </w:pPr>
      <w:r w:rsidRPr="00CF1E7B">
        <w:rPr>
          <w:rFonts w:ascii="GHEA Grapalat" w:hAnsi="GHEA Grapalat" w:cs="Sylfaen"/>
          <w:color w:val="000000" w:themeColor="text1"/>
          <w:lang w:val="hy-AM"/>
        </w:rPr>
        <w:t xml:space="preserve">                                           </w:t>
      </w:r>
      <w:r w:rsidRPr="00CF1E7B">
        <w:rPr>
          <w:rFonts w:ascii="GHEA Grapalat" w:hAnsi="GHEA Grapalat" w:cs="Sylfaen"/>
          <w:color w:val="000000" w:themeColor="text1"/>
          <w:sz w:val="12"/>
          <w:szCs w:val="12"/>
          <w:lang w:val="hy-AM"/>
        </w:rPr>
        <w:t>Պատվիրատուի անունը                                                                                                 Կապալառուի անունը</w:t>
      </w:r>
    </w:p>
    <w:p w14:paraId="5AD25D9D" w14:textId="77777777" w:rsidR="009874A0" w:rsidRPr="00CF1E7B" w:rsidRDefault="009874A0" w:rsidP="009874A0">
      <w:pPr>
        <w:tabs>
          <w:tab w:val="left" w:pos="360"/>
          <w:tab w:val="left" w:pos="540"/>
        </w:tabs>
        <w:ind w:right="-360"/>
        <w:jc w:val="both"/>
        <w:rPr>
          <w:rFonts w:ascii="GHEA Grapalat" w:hAnsi="GHEA Grapalat" w:cs="Sylfaen"/>
          <w:color w:val="000000" w:themeColor="text1"/>
          <w:sz w:val="20"/>
          <w:u w:val="single"/>
          <w:lang w:val="hy-AM"/>
        </w:rPr>
      </w:pPr>
      <w:r w:rsidRPr="00CF1E7B">
        <w:rPr>
          <w:rFonts w:ascii="GHEA Grapalat" w:hAnsi="GHEA Grapalat" w:cs="Sylfaen"/>
          <w:color w:val="000000" w:themeColor="text1"/>
          <w:sz w:val="20"/>
          <w:szCs w:val="20"/>
          <w:lang w:val="hy-AM"/>
        </w:rPr>
        <w:t>(այսուհետ` Կապալառու) միջև</w:t>
      </w:r>
      <w:r w:rsidRPr="00CF1E7B">
        <w:rPr>
          <w:rFonts w:ascii="GHEA Grapalat" w:hAnsi="GHEA Grapalat" w:cs="Sylfaen"/>
          <w:color w:val="000000" w:themeColor="text1"/>
          <w:lang w:val="hy-AM"/>
        </w:rPr>
        <w:t xml:space="preserve"> </w:t>
      </w:r>
      <w:r w:rsidRPr="00CF1E7B">
        <w:rPr>
          <w:rFonts w:ascii="GHEA Grapalat" w:hAnsi="GHEA Grapalat" w:cs="Sylfaen"/>
          <w:color w:val="000000" w:themeColor="text1"/>
          <w:sz w:val="20"/>
          <w:lang w:val="hy-AM"/>
        </w:rPr>
        <w:t xml:space="preserve">20     թ. </w:t>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lang w:val="hy-AM"/>
        </w:rPr>
        <w:t xml:space="preserve"> -ին կնքված N </w:t>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p>
    <w:p w14:paraId="535E27B3" w14:textId="77777777" w:rsidR="009874A0" w:rsidRPr="00CF1E7B" w:rsidRDefault="009874A0" w:rsidP="009874A0">
      <w:pPr>
        <w:tabs>
          <w:tab w:val="left" w:pos="360"/>
          <w:tab w:val="left" w:pos="540"/>
        </w:tabs>
        <w:ind w:right="-360"/>
        <w:jc w:val="both"/>
        <w:rPr>
          <w:rFonts w:ascii="GHEA Grapalat" w:hAnsi="GHEA Grapalat" w:cs="Sylfaen"/>
          <w:color w:val="000000" w:themeColor="text1"/>
          <w:sz w:val="20"/>
          <w:u w:val="single"/>
          <w:lang w:val="hy-AM"/>
        </w:rPr>
      </w:pPr>
      <w:r w:rsidRPr="00CF1E7B">
        <w:rPr>
          <w:rFonts w:ascii="GHEA Grapalat" w:hAnsi="GHEA Grapalat" w:cs="Sylfaen"/>
          <w:color w:val="000000" w:themeColor="text1"/>
          <w:sz w:val="12"/>
          <w:szCs w:val="16"/>
          <w:lang w:val="hy-AM"/>
        </w:rPr>
        <w:t xml:space="preserve">                                                                                                պայմանագրի կնքման ամսաթիվը</w:t>
      </w:r>
      <w:r w:rsidRPr="00CF1E7B">
        <w:rPr>
          <w:rFonts w:ascii="GHEA Grapalat" w:hAnsi="GHEA Grapalat" w:cs="Sylfaen"/>
          <w:color w:val="000000" w:themeColor="text1"/>
          <w:sz w:val="12"/>
          <w:szCs w:val="16"/>
          <w:lang w:val="hy-AM"/>
        </w:rPr>
        <w:tab/>
      </w:r>
      <w:r w:rsidRPr="00CF1E7B">
        <w:rPr>
          <w:rFonts w:ascii="GHEA Grapalat" w:hAnsi="GHEA Grapalat" w:cs="Sylfaen"/>
          <w:color w:val="000000" w:themeColor="text1"/>
          <w:sz w:val="12"/>
          <w:szCs w:val="16"/>
          <w:lang w:val="hy-AM"/>
        </w:rPr>
        <w:tab/>
      </w:r>
      <w:r w:rsidRPr="00CF1E7B">
        <w:rPr>
          <w:rFonts w:ascii="GHEA Grapalat" w:hAnsi="GHEA Grapalat" w:cs="Sylfaen"/>
          <w:color w:val="000000" w:themeColor="text1"/>
          <w:sz w:val="12"/>
          <w:szCs w:val="16"/>
          <w:lang w:val="hy-AM"/>
        </w:rPr>
        <w:tab/>
        <w:t xml:space="preserve">                             պայմանագրի համարը</w:t>
      </w:r>
    </w:p>
    <w:p w14:paraId="5E25EBCC" w14:textId="77777777" w:rsidR="009874A0" w:rsidRPr="00CF1E7B" w:rsidRDefault="009874A0" w:rsidP="009874A0">
      <w:pPr>
        <w:tabs>
          <w:tab w:val="left" w:pos="360"/>
          <w:tab w:val="left" w:pos="540"/>
        </w:tabs>
        <w:spacing w:line="360" w:lineRule="auto"/>
        <w:jc w:val="both"/>
        <w:rPr>
          <w:rFonts w:ascii="GHEA Grapalat" w:hAnsi="GHEA Grapalat" w:cs="Sylfaen"/>
          <w:color w:val="000000" w:themeColor="text1"/>
          <w:lang w:val="hy-AM"/>
        </w:rPr>
      </w:pPr>
      <w:r w:rsidRPr="00CF1E7B">
        <w:rPr>
          <w:rFonts w:ascii="GHEA Grapalat" w:hAnsi="GHEA Grapalat" w:cs="Sylfaen"/>
          <w:color w:val="000000" w:themeColor="text1"/>
          <w:sz w:val="20"/>
          <w:szCs w:val="20"/>
          <w:lang w:val="hy-AM"/>
        </w:rPr>
        <w:t>գնման պայմանագրի շրջանակներում Կապալառուն</w:t>
      </w:r>
      <w:r w:rsidRPr="00CF1E7B">
        <w:rPr>
          <w:rFonts w:ascii="GHEA Grapalat" w:hAnsi="GHEA Grapalat" w:cs="Sylfaen"/>
          <w:color w:val="000000" w:themeColor="text1"/>
          <w:lang w:val="hy-AM"/>
        </w:rPr>
        <w:t xml:space="preserve">  </w:t>
      </w:r>
      <w:r w:rsidRPr="00CF1E7B">
        <w:rPr>
          <w:rFonts w:ascii="GHEA Grapalat" w:hAnsi="GHEA Grapalat" w:cs="Sylfaen"/>
          <w:color w:val="000000" w:themeColor="text1"/>
          <w:sz w:val="20"/>
          <w:lang w:val="hy-AM"/>
        </w:rPr>
        <w:t xml:space="preserve">20  թ. </w:t>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u w:val="single"/>
          <w:lang w:val="hy-AM"/>
        </w:rPr>
        <w:tab/>
      </w:r>
      <w:r w:rsidRPr="00CF1E7B">
        <w:rPr>
          <w:rFonts w:ascii="GHEA Grapalat" w:hAnsi="GHEA Grapalat" w:cs="Sylfaen"/>
          <w:color w:val="000000" w:themeColor="text1"/>
          <w:sz w:val="20"/>
          <w:lang w:val="hy-AM"/>
        </w:rPr>
        <w:t xml:space="preserve">-ին </w:t>
      </w:r>
      <w:r w:rsidRPr="00CF1E7B">
        <w:rPr>
          <w:rFonts w:ascii="GHEA Grapalat" w:hAnsi="GHEA Grapalat" w:cs="Sylfaen"/>
          <w:color w:val="000000" w:themeColor="text1"/>
          <w:sz w:val="20"/>
          <w:szCs w:val="20"/>
          <w:lang w:val="hy-AM"/>
        </w:rPr>
        <w:t>հանձնման-ընդունման նպատակով Պատվիրատուին հանձնեց ստորև նշված աշխատանքները.</w:t>
      </w:r>
    </w:p>
    <w:p w14:paraId="6FD3CEEB" w14:textId="77777777" w:rsidR="009874A0" w:rsidRPr="00CF1E7B" w:rsidRDefault="009874A0" w:rsidP="009874A0">
      <w:pPr>
        <w:tabs>
          <w:tab w:val="left" w:pos="360"/>
          <w:tab w:val="left" w:pos="540"/>
        </w:tabs>
        <w:ind w:left="-540" w:firstLine="180"/>
        <w:jc w:val="both"/>
        <w:rPr>
          <w:rFonts w:ascii="GHEA Grapalat" w:hAnsi="GHEA Grapalat" w:cs="Sylfaen"/>
          <w:color w:val="000000" w:themeColor="text1"/>
          <w:lang w:val="hy-AM"/>
        </w:rPr>
      </w:pPr>
      <w:r w:rsidRPr="00CF1E7B">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F1E7B" w:rsidRPr="00CF1E7B" w14:paraId="7ED538F2" w14:textId="77777777" w:rsidTr="006F651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BB5F719" w14:textId="77777777" w:rsidR="009874A0" w:rsidRPr="00CF1E7B" w:rsidRDefault="009874A0" w:rsidP="006F651D">
            <w:pPr>
              <w:jc w:val="center"/>
              <w:rPr>
                <w:rFonts w:ascii="GHEA Grapalat" w:hAnsi="GHEA Grapalat" w:cs="Sylfaen"/>
                <w:bCs/>
                <w:color w:val="000000" w:themeColor="text1"/>
                <w:sz w:val="18"/>
                <w:szCs w:val="18"/>
                <w:lang w:val="hy-AM" w:eastAsia="ru-RU"/>
              </w:rPr>
            </w:pPr>
            <w:r w:rsidRPr="00CF1E7B">
              <w:rPr>
                <w:rFonts w:ascii="GHEA Grapalat" w:hAnsi="GHEA Grapalat" w:cs="Sylfaen"/>
                <w:color w:val="000000" w:themeColor="text1"/>
                <w:sz w:val="18"/>
                <w:szCs w:val="18"/>
                <w:lang w:val="hy-AM"/>
              </w:rPr>
              <w:t>Աշխատանքի</w:t>
            </w:r>
          </w:p>
        </w:tc>
      </w:tr>
      <w:tr w:rsidR="00CF1E7B" w:rsidRPr="00CF1E7B" w14:paraId="1F1FBD51"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4F684F6"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057C4AF"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2135F5" w14:textId="77777777" w:rsidR="009874A0" w:rsidRPr="00CF1E7B" w:rsidRDefault="009874A0" w:rsidP="006F651D">
            <w:pPr>
              <w:jc w:val="center"/>
              <w:rPr>
                <w:rFonts w:ascii="GHEA Grapalat" w:hAnsi="GHEA Grapalat"/>
                <w:color w:val="000000" w:themeColor="text1"/>
                <w:sz w:val="18"/>
                <w:szCs w:val="18"/>
                <w:lang w:val="hy-AM"/>
              </w:rPr>
            </w:pPr>
            <w:r w:rsidRPr="00CF1E7B">
              <w:rPr>
                <w:rFonts w:ascii="GHEA Grapalat" w:hAnsi="GHEA Grapalat" w:cs="Sylfaen"/>
                <w:color w:val="000000" w:themeColor="text1"/>
                <w:sz w:val="18"/>
                <w:szCs w:val="18"/>
                <w:lang w:val="hy-AM"/>
              </w:rPr>
              <w:t>քանակը</w:t>
            </w:r>
            <w:r w:rsidRPr="00CF1E7B">
              <w:rPr>
                <w:rFonts w:ascii="GHEA Grapalat" w:hAnsi="GHEA Grapalat"/>
                <w:color w:val="000000" w:themeColor="text1"/>
                <w:sz w:val="18"/>
                <w:szCs w:val="18"/>
                <w:lang w:val="hy-AM"/>
              </w:rPr>
              <w:t xml:space="preserve"> (</w:t>
            </w:r>
            <w:r w:rsidRPr="00CF1E7B">
              <w:rPr>
                <w:rFonts w:ascii="GHEA Grapalat" w:hAnsi="GHEA Grapalat" w:cs="Sylfaen"/>
                <w:color w:val="000000" w:themeColor="text1"/>
                <w:sz w:val="18"/>
                <w:szCs w:val="18"/>
                <w:lang w:val="hy-AM"/>
              </w:rPr>
              <w:t>փաստացի</w:t>
            </w:r>
            <w:r w:rsidRPr="00CF1E7B">
              <w:rPr>
                <w:rFonts w:ascii="GHEA Grapalat" w:hAnsi="GHEA Grapalat"/>
                <w:color w:val="000000" w:themeColor="text1"/>
                <w:sz w:val="18"/>
                <w:szCs w:val="18"/>
                <w:lang w:val="hy-AM"/>
              </w:rPr>
              <w:t>)</w:t>
            </w:r>
          </w:p>
        </w:tc>
      </w:tr>
      <w:tr w:rsidR="00CF1E7B" w:rsidRPr="00CF1E7B" w14:paraId="259604F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1FAE8094" w14:textId="77777777" w:rsidR="009874A0" w:rsidRPr="00CF1E7B" w:rsidRDefault="009874A0" w:rsidP="006F651D">
            <w:pPr>
              <w:rPr>
                <w:rFonts w:ascii="GHEA Grapalat" w:hAnsi="GHEA Grapalat" w:cs="Sylfaen"/>
                <w:color w:val="000000" w:themeColor="text1"/>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0487716E" w14:textId="77777777" w:rsidR="009874A0" w:rsidRPr="00CF1E7B" w:rsidRDefault="009874A0" w:rsidP="006F651D">
            <w:pPr>
              <w:rPr>
                <w:rFonts w:ascii="GHEA Grapalat" w:hAnsi="GHEA Grapalat" w:cs="Sylfaen"/>
                <w:color w:val="000000" w:themeColor="text1"/>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5B173D42" w14:textId="77777777" w:rsidR="009874A0" w:rsidRPr="00CF1E7B" w:rsidRDefault="009874A0" w:rsidP="006F651D">
            <w:pPr>
              <w:rPr>
                <w:rFonts w:ascii="GHEA Grapalat" w:hAnsi="GHEA Grapalat" w:cs="Sylfaen"/>
                <w:color w:val="000000" w:themeColor="text1"/>
                <w:sz w:val="18"/>
                <w:szCs w:val="18"/>
                <w:lang w:val="hy-AM" w:eastAsia="ru-RU"/>
              </w:rPr>
            </w:pPr>
          </w:p>
        </w:tc>
      </w:tr>
      <w:tr w:rsidR="009874A0" w:rsidRPr="00CF1E7B" w14:paraId="62C608D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07483D9D" w14:textId="77777777" w:rsidR="009874A0" w:rsidRPr="00CF1E7B" w:rsidRDefault="009874A0" w:rsidP="006F651D">
            <w:pPr>
              <w:rPr>
                <w:rFonts w:ascii="GHEA Grapalat" w:hAnsi="GHEA Grapalat" w:cs="Sylfaen"/>
                <w:color w:val="000000" w:themeColor="text1"/>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79705C04" w14:textId="77777777" w:rsidR="009874A0" w:rsidRPr="00CF1E7B" w:rsidRDefault="009874A0" w:rsidP="006F651D">
            <w:pPr>
              <w:rPr>
                <w:rFonts w:ascii="GHEA Grapalat" w:hAnsi="GHEA Grapalat" w:cs="Sylfaen"/>
                <w:color w:val="000000" w:themeColor="text1"/>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6686F731" w14:textId="77777777" w:rsidR="009874A0" w:rsidRPr="00CF1E7B" w:rsidRDefault="009874A0" w:rsidP="006F651D">
            <w:pPr>
              <w:rPr>
                <w:rFonts w:ascii="GHEA Grapalat" w:hAnsi="GHEA Grapalat" w:cs="Sylfaen"/>
                <w:color w:val="000000" w:themeColor="text1"/>
                <w:sz w:val="18"/>
                <w:szCs w:val="18"/>
                <w:lang w:val="hy-AM" w:eastAsia="ru-RU"/>
              </w:rPr>
            </w:pPr>
          </w:p>
        </w:tc>
      </w:tr>
    </w:tbl>
    <w:p w14:paraId="624CF09F" w14:textId="77777777" w:rsidR="009874A0" w:rsidRPr="00CF1E7B" w:rsidRDefault="009874A0" w:rsidP="009874A0">
      <w:pPr>
        <w:tabs>
          <w:tab w:val="left" w:pos="360"/>
          <w:tab w:val="left" w:pos="540"/>
        </w:tabs>
        <w:jc w:val="both"/>
        <w:rPr>
          <w:rFonts w:ascii="GHEA Grapalat" w:hAnsi="GHEA Grapalat" w:cs="Sylfaen"/>
          <w:color w:val="000000" w:themeColor="text1"/>
          <w:lang w:val="hy-AM" w:eastAsia="ru-RU"/>
        </w:rPr>
      </w:pPr>
    </w:p>
    <w:p w14:paraId="3CB7F488" w14:textId="77777777" w:rsidR="009874A0" w:rsidRPr="00CF1E7B" w:rsidRDefault="009874A0" w:rsidP="009874A0">
      <w:pPr>
        <w:tabs>
          <w:tab w:val="left" w:pos="360"/>
          <w:tab w:val="left" w:pos="540"/>
        </w:tabs>
        <w:jc w:val="both"/>
        <w:rPr>
          <w:rFonts w:ascii="GHEA Grapalat" w:hAnsi="GHEA Grapalat" w:cs="Sylfaen"/>
          <w:color w:val="000000" w:themeColor="text1"/>
          <w:lang w:val="hy-AM"/>
        </w:rPr>
      </w:pPr>
    </w:p>
    <w:p w14:paraId="782CC70A" w14:textId="77777777" w:rsidR="009874A0" w:rsidRPr="00CF1E7B" w:rsidRDefault="009874A0" w:rsidP="009874A0">
      <w:pPr>
        <w:tabs>
          <w:tab w:val="left" w:pos="360"/>
          <w:tab w:val="left" w:pos="540"/>
        </w:tabs>
        <w:jc w:val="both"/>
        <w:rPr>
          <w:rFonts w:ascii="GHEA Grapalat" w:hAnsi="GHEA Grapalat" w:cs="Sylfaen"/>
          <w:color w:val="000000" w:themeColor="text1"/>
          <w:lang w:val="hy-AM"/>
        </w:rPr>
      </w:pPr>
    </w:p>
    <w:p w14:paraId="68DCCF54" w14:textId="77777777" w:rsidR="009874A0" w:rsidRPr="00CF1E7B" w:rsidRDefault="009874A0" w:rsidP="009874A0">
      <w:pPr>
        <w:tabs>
          <w:tab w:val="left" w:pos="360"/>
          <w:tab w:val="left" w:pos="540"/>
        </w:tabs>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7A0ABDBA"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p w14:paraId="091D7E36" w14:textId="77777777" w:rsidR="009874A0" w:rsidRPr="00CF1E7B" w:rsidRDefault="009874A0" w:rsidP="009874A0">
      <w:pPr>
        <w:jc w:val="center"/>
        <w:rPr>
          <w:rFonts w:ascii="GHEA Grapalat" w:hAnsi="GHEA Grapalat" w:cs="Sylfaen"/>
          <w:color w:val="000000" w:themeColor="text1"/>
          <w:sz w:val="22"/>
          <w:szCs w:val="22"/>
          <w:lang w:val="hy-AM"/>
        </w:rPr>
      </w:pPr>
    </w:p>
    <w:p w14:paraId="4B7F97FC" w14:textId="77777777" w:rsidR="009874A0" w:rsidRPr="00CF1E7B" w:rsidRDefault="009874A0" w:rsidP="009874A0">
      <w:pPr>
        <w:jc w:val="center"/>
        <w:rPr>
          <w:rFonts w:ascii="GHEA Grapalat" w:hAnsi="GHEA Grapalat" w:cs="Sylfaen"/>
          <w:color w:val="000000" w:themeColor="text1"/>
          <w:sz w:val="14"/>
          <w:szCs w:val="14"/>
          <w:lang w:val="hy-AM"/>
        </w:rPr>
      </w:pPr>
    </w:p>
    <w:p w14:paraId="78F68B7D" w14:textId="77777777" w:rsidR="009874A0" w:rsidRPr="00CF1E7B" w:rsidRDefault="009874A0" w:rsidP="009874A0">
      <w:pPr>
        <w:jc w:val="center"/>
        <w:rPr>
          <w:rFonts w:ascii="GHEA Grapalat" w:hAnsi="GHEA Grapalat" w:cs="Sylfaen"/>
          <w:color w:val="000000" w:themeColor="text1"/>
          <w:sz w:val="22"/>
          <w:szCs w:val="22"/>
          <w:lang w:val="hy-AM"/>
        </w:rPr>
      </w:pPr>
    </w:p>
    <w:p w14:paraId="25523EA9" w14:textId="77777777" w:rsidR="009874A0" w:rsidRPr="00CF1E7B" w:rsidRDefault="009874A0" w:rsidP="009874A0">
      <w:pPr>
        <w:jc w:val="center"/>
        <w:rPr>
          <w:rFonts w:ascii="GHEA Grapalat" w:hAnsi="GHEA Grapalat" w:cs="Sylfaen"/>
          <w:color w:val="000000" w:themeColor="text1"/>
          <w:sz w:val="22"/>
          <w:szCs w:val="22"/>
          <w:lang w:val="hy-AM"/>
        </w:rPr>
      </w:pPr>
      <w:r w:rsidRPr="00CF1E7B">
        <w:rPr>
          <w:rFonts w:ascii="GHEA Grapalat" w:hAnsi="GHEA Grapalat" w:cs="Sylfaen"/>
          <w:color w:val="000000" w:themeColor="text1"/>
          <w:sz w:val="22"/>
          <w:szCs w:val="22"/>
          <w:lang w:val="hy-AM"/>
        </w:rPr>
        <w:t>ԿՈՂՄԵՐԸ</w:t>
      </w:r>
    </w:p>
    <w:p w14:paraId="5F3AA3CC" w14:textId="77777777" w:rsidR="009874A0" w:rsidRPr="00CF1E7B" w:rsidRDefault="009874A0" w:rsidP="009874A0">
      <w:pPr>
        <w:jc w:val="center"/>
        <w:rPr>
          <w:rFonts w:ascii="GHEA Grapalat" w:hAnsi="GHEA Grapalat" w:cs="Sylfaen"/>
          <w:color w:val="000000" w:themeColor="text1"/>
          <w:sz w:val="22"/>
          <w:szCs w:val="22"/>
          <w:lang w:val="hy-AM"/>
        </w:rPr>
      </w:pPr>
    </w:p>
    <w:p w14:paraId="67AAB11C"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p w14:paraId="1A595D82" w14:textId="77777777" w:rsidR="009874A0" w:rsidRPr="00CF1E7B" w:rsidRDefault="009874A0" w:rsidP="009874A0">
      <w:pPr>
        <w:tabs>
          <w:tab w:val="left" w:pos="360"/>
          <w:tab w:val="left" w:pos="540"/>
        </w:tabs>
        <w:rPr>
          <w:rFonts w:ascii="GHEA Grapalat" w:hAnsi="GHEA Grapalat" w:cs="Sylfaen"/>
          <w:color w:val="000000" w:themeColor="text1"/>
          <w:sz w:val="22"/>
          <w:szCs w:val="22"/>
          <w:lang w:val="hy-AM"/>
        </w:rPr>
      </w:pPr>
    </w:p>
    <w:tbl>
      <w:tblPr>
        <w:tblW w:w="0" w:type="auto"/>
        <w:tblLook w:val="00A0" w:firstRow="1" w:lastRow="0" w:firstColumn="1" w:lastColumn="0" w:noHBand="0" w:noVBand="0"/>
      </w:tblPr>
      <w:tblGrid>
        <w:gridCol w:w="4785"/>
        <w:gridCol w:w="5223"/>
      </w:tblGrid>
      <w:tr w:rsidR="00CF1E7B" w:rsidRPr="00CF1E7B" w14:paraId="6ED21CE6" w14:textId="77777777" w:rsidTr="006F651D">
        <w:tc>
          <w:tcPr>
            <w:tcW w:w="4785" w:type="dxa"/>
          </w:tcPr>
          <w:p w14:paraId="71651200" w14:textId="77777777" w:rsidR="009874A0" w:rsidRPr="00CF1E7B" w:rsidRDefault="009874A0" w:rsidP="006F651D">
            <w:pPr>
              <w:tabs>
                <w:tab w:val="left" w:pos="360"/>
                <w:tab w:val="left" w:pos="540"/>
              </w:tabs>
              <w:jc w:val="center"/>
              <w:rPr>
                <w:rFonts w:ascii="GHEA Grapalat" w:hAnsi="GHEA Grapalat" w:cs="Sylfaen"/>
                <w:b/>
                <w:bCs/>
                <w:color w:val="000000" w:themeColor="text1"/>
                <w:sz w:val="22"/>
                <w:szCs w:val="22"/>
                <w:lang w:val="hy-AM" w:eastAsia="ru-RU"/>
              </w:rPr>
            </w:pPr>
            <w:r w:rsidRPr="00CF1E7B">
              <w:rPr>
                <w:rFonts w:ascii="GHEA Grapalat" w:hAnsi="GHEA Grapalat" w:cs="Sylfaen"/>
                <w:b/>
                <w:bCs/>
                <w:color w:val="000000" w:themeColor="text1"/>
                <w:sz w:val="22"/>
                <w:szCs w:val="22"/>
                <w:lang w:val="hy-AM"/>
              </w:rPr>
              <w:t>Հանձնեց</w:t>
            </w:r>
          </w:p>
        </w:tc>
        <w:tc>
          <w:tcPr>
            <w:tcW w:w="5223" w:type="dxa"/>
          </w:tcPr>
          <w:p w14:paraId="4D7078AB" w14:textId="77777777" w:rsidR="009874A0" w:rsidRPr="00CF1E7B" w:rsidRDefault="009874A0" w:rsidP="006F651D">
            <w:pPr>
              <w:tabs>
                <w:tab w:val="left" w:pos="360"/>
                <w:tab w:val="left" w:pos="540"/>
              </w:tabs>
              <w:jc w:val="center"/>
              <w:rPr>
                <w:rFonts w:ascii="GHEA Grapalat" w:hAnsi="GHEA Grapalat" w:cs="Sylfaen"/>
                <w:b/>
                <w:bCs/>
                <w:color w:val="000000" w:themeColor="text1"/>
                <w:sz w:val="22"/>
                <w:szCs w:val="22"/>
                <w:lang w:val="hy-AM" w:eastAsia="ru-RU"/>
              </w:rPr>
            </w:pPr>
            <w:r w:rsidRPr="00CF1E7B">
              <w:rPr>
                <w:rFonts w:ascii="GHEA Grapalat" w:hAnsi="GHEA Grapalat" w:cs="Sylfaen"/>
                <w:b/>
                <w:bCs/>
                <w:color w:val="000000" w:themeColor="text1"/>
                <w:sz w:val="22"/>
                <w:szCs w:val="22"/>
                <w:lang w:val="hy-AM"/>
              </w:rPr>
              <w:t xml:space="preserve">        Ընդունեց</w:t>
            </w:r>
          </w:p>
        </w:tc>
      </w:tr>
    </w:tbl>
    <w:p w14:paraId="0DAB8929" w14:textId="77777777" w:rsidR="009874A0" w:rsidRPr="00CF1E7B" w:rsidRDefault="009874A0" w:rsidP="009874A0">
      <w:pPr>
        <w:tabs>
          <w:tab w:val="left" w:pos="360"/>
          <w:tab w:val="left" w:pos="540"/>
        </w:tabs>
        <w:rPr>
          <w:rFonts w:ascii="GHEA Grapalat" w:hAnsi="GHEA Grapalat" w:cs="Sylfaen"/>
          <w:color w:val="000000" w:themeColor="text1"/>
          <w:sz w:val="20"/>
          <w:szCs w:val="20"/>
          <w:lang w:val="hy-AM" w:eastAsia="ru-RU"/>
        </w:rPr>
      </w:pPr>
      <w:r w:rsidRPr="00CF1E7B">
        <w:rPr>
          <w:rFonts w:ascii="GHEA Grapalat" w:hAnsi="GHEA Grapalat" w:cs="Sylfaen"/>
          <w:color w:val="000000" w:themeColor="text1"/>
          <w:sz w:val="20"/>
          <w:szCs w:val="20"/>
          <w:lang w:val="hy-AM" w:eastAsia="ru-RU"/>
        </w:rPr>
        <w:t xml:space="preserve">                                                                                                  հայտը նախագծած ներկայացուցիչ`</w:t>
      </w:r>
    </w:p>
    <w:p w14:paraId="08B9A910" w14:textId="77777777" w:rsidR="009874A0" w:rsidRPr="00CF1E7B" w:rsidRDefault="009874A0" w:rsidP="009874A0">
      <w:pPr>
        <w:tabs>
          <w:tab w:val="left" w:pos="360"/>
          <w:tab w:val="left" w:pos="540"/>
        </w:tabs>
        <w:rPr>
          <w:rFonts w:ascii="GHEA Grapalat" w:hAnsi="GHEA Grapalat" w:cs="Sylfaen"/>
          <w:color w:val="000000" w:themeColor="text1"/>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F1E7B" w:rsidRPr="00CF1E7B" w14:paraId="74A72F5B" w14:textId="77777777" w:rsidTr="006F651D">
        <w:trPr>
          <w:tblCellSpacing w:w="7" w:type="dxa"/>
          <w:jc w:val="center"/>
        </w:trPr>
        <w:tc>
          <w:tcPr>
            <w:tcW w:w="0" w:type="auto"/>
            <w:vAlign w:val="center"/>
          </w:tcPr>
          <w:p w14:paraId="55978302"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21"/>
                <w:szCs w:val="21"/>
                <w:lang w:val="hy-AM"/>
              </w:rPr>
              <w:t xml:space="preserve">___________________________ </w:t>
            </w:r>
          </w:p>
          <w:p w14:paraId="3089C669"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15"/>
                <w:szCs w:val="15"/>
                <w:lang w:val="hy-AM"/>
              </w:rPr>
              <w:t>ազգանուն, անուն</w:t>
            </w:r>
          </w:p>
        </w:tc>
        <w:tc>
          <w:tcPr>
            <w:tcW w:w="0" w:type="auto"/>
            <w:vAlign w:val="center"/>
          </w:tcPr>
          <w:p w14:paraId="308D6617"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21"/>
                <w:szCs w:val="21"/>
                <w:lang w:val="hy-AM"/>
              </w:rPr>
              <w:t>___________________________</w:t>
            </w:r>
          </w:p>
          <w:p w14:paraId="3B923FD2"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15"/>
                <w:szCs w:val="15"/>
                <w:lang w:val="hy-AM"/>
              </w:rPr>
              <w:t>ազգանուն, անուն</w:t>
            </w:r>
          </w:p>
        </w:tc>
      </w:tr>
      <w:tr w:rsidR="009874A0" w:rsidRPr="00CF1E7B" w14:paraId="612490F6" w14:textId="77777777" w:rsidTr="006F651D">
        <w:trPr>
          <w:tblCellSpacing w:w="7" w:type="dxa"/>
          <w:jc w:val="center"/>
        </w:trPr>
        <w:tc>
          <w:tcPr>
            <w:tcW w:w="0" w:type="auto"/>
            <w:vAlign w:val="center"/>
          </w:tcPr>
          <w:p w14:paraId="4CD0AE9E"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21"/>
                <w:szCs w:val="21"/>
                <w:lang w:val="hy-AM"/>
              </w:rPr>
              <w:t xml:space="preserve">___________________________ </w:t>
            </w:r>
          </w:p>
          <w:p w14:paraId="7CC7C746"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15"/>
                <w:szCs w:val="15"/>
                <w:lang w:val="hy-AM"/>
              </w:rPr>
              <w:t>ստորագրություն</w:t>
            </w:r>
          </w:p>
        </w:tc>
        <w:tc>
          <w:tcPr>
            <w:tcW w:w="0" w:type="auto"/>
            <w:vAlign w:val="center"/>
          </w:tcPr>
          <w:p w14:paraId="1734CD81"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21"/>
                <w:szCs w:val="21"/>
                <w:lang w:val="hy-AM"/>
              </w:rPr>
              <w:t>___________________________</w:t>
            </w:r>
          </w:p>
          <w:p w14:paraId="5FBC981E" w14:textId="77777777" w:rsidR="009874A0" w:rsidRPr="00CF1E7B" w:rsidRDefault="009874A0" w:rsidP="006F651D">
            <w:pPr>
              <w:jc w:val="center"/>
              <w:rPr>
                <w:rFonts w:ascii="GHEA Grapalat" w:hAnsi="GHEA Grapalat" w:cs="GHEA Grapalat"/>
                <w:color w:val="000000" w:themeColor="text1"/>
                <w:sz w:val="21"/>
                <w:szCs w:val="21"/>
                <w:lang w:val="hy-AM" w:eastAsia="ru-RU"/>
              </w:rPr>
            </w:pPr>
            <w:r w:rsidRPr="00CF1E7B">
              <w:rPr>
                <w:rFonts w:ascii="GHEA Grapalat" w:hAnsi="GHEA Grapalat" w:cs="GHEA Grapalat"/>
                <w:color w:val="000000" w:themeColor="text1"/>
                <w:sz w:val="15"/>
                <w:szCs w:val="15"/>
                <w:lang w:val="hy-AM"/>
              </w:rPr>
              <w:t>ստորագրություն</w:t>
            </w:r>
          </w:p>
        </w:tc>
      </w:tr>
    </w:tbl>
    <w:p w14:paraId="52DA13F1"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133BF7F2"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7EA3A7E5"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676D0A1B"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5D2988D8"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1D73BAE9"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7BD63A75"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648D9516"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269D4D21"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7BA4A02F"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75A229ED"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p w14:paraId="692F56DE" w14:textId="77777777" w:rsidR="009874A0" w:rsidRPr="00CF1E7B" w:rsidRDefault="009874A0" w:rsidP="009874A0">
      <w:pPr>
        <w:tabs>
          <w:tab w:val="left" w:pos="360"/>
          <w:tab w:val="left" w:pos="540"/>
        </w:tabs>
        <w:jc w:val="center"/>
        <w:rPr>
          <w:rFonts w:ascii="Sylfaen" w:hAnsi="Sylfaen" w:cs="Sylfaen"/>
          <w:b/>
          <w:bCs/>
          <w:color w:val="000000" w:themeColor="text1"/>
          <w:lang w:val="hy-AM"/>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9874A0" w:rsidRPr="00CF1E7B" w14:paraId="299C716C" w14:textId="77777777" w:rsidTr="006F651D">
        <w:trPr>
          <w:tblCellSpacing w:w="7" w:type="dxa"/>
          <w:jc w:val="center"/>
        </w:trPr>
        <w:tc>
          <w:tcPr>
            <w:tcW w:w="0" w:type="auto"/>
            <w:vAlign w:val="center"/>
          </w:tcPr>
          <w:p w14:paraId="58246088" w14:textId="77777777" w:rsidR="009874A0" w:rsidRPr="00CF1E7B" w:rsidRDefault="009874A0" w:rsidP="006F651D">
            <w:pPr>
              <w:rPr>
                <w:rFonts w:ascii="GHEA Grapalat" w:hAnsi="GHEA Grapalat" w:cs="GHEA Grapalat"/>
                <w:color w:val="000000" w:themeColor="text1"/>
                <w:sz w:val="21"/>
                <w:szCs w:val="21"/>
                <w:lang w:val="hy-AM"/>
              </w:rPr>
            </w:pPr>
          </w:p>
          <w:p w14:paraId="0698321A" w14:textId="77777777" w:rsidR="009874A0" w:rsidRPr="00CF1E7B" w:rsidRDefault="009874A0" w:rsidP="006F651D">
            <w:pPr>
              <w:rPr>
                <w:rFonts w:ascii="GHEA Grapalat" w:hAnsi="GHEA Grapalat" w:cs="GHEA Grapalat"/>
                <w:color w:val="000000" w:themeColor="text1"/>
                <w:sz w:val="21"/>
                <w:szCs w:val="21"/>
                <w:lang w:val="hy-AM"/>
              </w:rPr>
            </w:pPr>
          </w:p>
          <w:p w14:paraId="17C6CA1E" w14:textId="77777777" w:rsidR="009874A0" w:rsidRPr="00CF1E7B" w:rsidRDefault="009874A0" w:rsidP="006F651D">
            <w:pPr>
              <w:rPr>
                <w:rFonts w:ascii="GHEA Grapalat" w:hAnsi="GHEA Grapalat" w:cs="GHEA Grapalat"/>
                <w:color w:val="000000" w:themeColor="text1"/>
                <w:sz w:val="21"/>
                <w:szCs w:val="21"/>
                <w:lang w:val="hy-AM"/>
              </w:rPr>
            </w:pPr>
          </w:p>
          <w:p w14:paraId="40449CFE" w14:textId="77777777" w:rsidR="009874A0" w:rsidRPr="00CF1E7B" w:rsidRDefault="009874A0" w:rsidP="006F651D">
            <w:pPr>
              <w:rPr>
                <w:rFonts w:ascii="GHEA Grapalat" w:hAnsi="GHEA Grapalat" w:cs="GHEA Grapalat"/>
                <w:color w:val="000000" w:themeColor="text1"/>
                <w:sz w:val="21"/>
                <w:szCs w:val="21"/>
                <w:lang w:val="hy-AM"/>
              </w:rPr>
            </w:pPr>
          </w:p>
          <w:p w14:paraId="234789AD" w14:textId="77777777" w:rsidR="009874A0" w:rsidRPr="00CF1E7B" w:rsidRDefault="009874A0" w:rsidP="006F651D">
            <w:pPr>
              <w:rPr>
                <w:rFonts w:ascii="GHEA Grapalat" w:hAnsi="GHEA Grapalat" w:cs="GHEA Grapalat"/>
                <w:color w:val="000000" w:themeColor="text1"/>
                <w:sz w:val="21"/>
                <w:szCs w:val="21"/>
                <w:lang w:val="hy-AM"/>
              </w:rPr>
            </w:pPr>
          </w:p>
          <w:p w14:paraId="0A797DAE" w14:textId="77777777" w:rsidR="009874A0" w:rsidRPr="00CF1E7B" w:rsidRDefault="009874A0" w:rsidP="006F651D">
            <w:pPr>
              <w:rPr>
                <w:rFonts w:ascii="GHEA Grapalat" w:hAnsi="GHEA Grapalat" w:cs="GHEA Grapalat"/>
                <w:color w:val="000000" w:themeColor="text1"/>
                <w:sz w:val="21"/>
                <w:szCs w:val="21"/>
                <w:lang w:val="hy-AM"/>
              </w:rPr>
            </w:pPr>
          </w:p>
          <w:p w14:paraId="71D728CA" w14:textId="77777777" w:rsidR="009874A0" w:rsidRPr="00CF1E7B" w:rsidRDefault="009874A0" w:rsidP="006F651D">
            <w:pPr>
              <w:rPr>
                <w:rFonts w:ascii="GHEA Grapalat" w:hAnsi="GHEA Grapalat" w:cs="GHEA Grapalat"/>
                <w:color w:val="000000" w:themeColor="text1"/>
                <w:sz w:val="21"/>
                <w:szCs w:val="21"/>
                <w:lang w:val="hy-AM"/>
              </w:rPr>
            </w:pPr>
          </w:p>
        </w:tc>
        <w:tc>
          <w:tcPr>
            <w:tcW w:w="10304" w:type="dxa"/>
            <w:vAlign w:val="center"/>
          </w:tcPr>
          <w:p w14:paraId="6644D081" w14:textId="77777777" w:rsidR="009874A0" w:rsidRPr="00CF1E7B" w:rsidRDefault="009874A0" w:rsidP="006F651D">
            <w:pPr>
              <w:rPr>
                <w:rFonts w:ascii="GHEA Grapalat" w:hAnsi="GHEA Grapalat" w:cs="GHEA Grapalat"/>
                <w:color w:val="000000" w:themeColor="text1"/>
                <w:sz w:val="21"/>
                <w:szCs w:val="21"/>
                <w:lang w:val="hy-AM" w:eastAsia="ru-RU"/>
              </w:rPr>
            </w:pPr>
          </w:p>
          <w:p w14:paraId="78FFE044" w14:textId="77777777" w:rsidR="009874A0" w:rsidRPr="00CF1E7B" w:rsidRDefault="009874A0" w:rsidP="006F651D">
            <w:pPr>
              <w:rPr>
                <w:rFonts w:ascii="GHEA Grapalat" w:hAnsi="GHEA Grapalat" w:cs="GHEA Grapalat"/>
                <w:color w:val="000000" w:themeColor="text1"/>
                <w:sz w:val="21"/>
                <w:szCs w:val="21"/>
                <w:lang w:val="hy-AM" w:eastAsia="ru-RU"/>
              </w:rPr>
            </w:pPr>
          </w:p>
          <w:p w14:paraId="0B4B9721" w14:textId="77777777" w:rsidR="009874A0" w:rsidRPr="00CF1E7B" w:rsidRDefault="009874A0" w:rsidP="006F651D">
            <w:pPr>
              <w:jc w:val="right"/>
              <w:rPr>
                <w:rFonts w:ascii="GHEA Grapalat" w:hAnsi="GHEA Grapalat"/>
                <w:i/>
                <w:color w:val="000000" w:themeColor="text1"/>
                <w:sz w:val="18"/>
                <w:lang w:val="hy-AM"/>
              </w:rPr>
            </w:pPr>
            <w:r w:rsidRPr="00CF1E7B">
              <w:rPr>
                <w:rFonts w:ascii="GHEA Grapalat" w:hAnsi="GHEA Grapalat"/>
                <w:i/>
                <w:color w:val="000000" w:themeColor="text1"/>
                <w:sz w:val="18"/>
                <w:lang w:val="hy-AM"/>
              </w:rPr>
              <w:t>Հավելված N 5</w:t>
            </w:r>
          </w:p>
          <w:p w14:paraId="6DF17B5E" w14:textId="77777777" w:rsidR="009874A0" w:rsidRPr="00CF1E7B" w:rsidRDefault="009874A0" w:rsidP="006F651D">
            <w:pPr>
              <w:jc w:val="right"/>
              <w:rPr>
                <w:rFonts w:ascii="GHEA Grapalat" w:hAnsi="GHEA Grapalat" w:cs="Sylfaen"/>
                <w:i/>
                <w:color w:val="000000" w:themeColor="text1"/>
                <w:sz w:val="20"/>
                <w:lang w:val="hy-AM"/>
              </w:rPr>
            </w:pPr>
            <w:r w:rsidRPr="00CF1E7B">
              <w:rPr>
                <w:rFonts w:ascii="GHEA Grapalat" w:hAnsi="GHEA Grapalat" w:cs="Sylfaen"/>
                <w:i/>
                <w:color w:val="000000" w:themeColor="text1"/>
                <w:sz w:val="20"/>
                <w:lang w:val="hy-AM"/>
              </w:rPr>
              <w:t xml:space="preserve">«         »              20  թ. կնքված </w:t>
            </w:r>
          </w:p>
          <w:p w14:paraId="6416AFB2" w14:textId="77777777" w:rsidR="009874A0" w:rsidRPr="00CF1E7B" w:rsidRDefault="009874A0" w:rsidP="006F651D">
            <w:pPr>
              <w:jc w:val="right"/>
              <w:rPr>
                <w:rFonts w:ascii="GHEA Grapalat" w:hAnsi="GHEA Grapalat" w:cs="Sylfaen"/>
                <w:i/>
                <w:color w:val="000000" w:themeColor="text1"/>
                <w:sz w:val="20"/>
                <w:lang w:val="hy-AM"/>
              </w:rPr>
            </w:pPr>
            <w:r w:rsidRPr="00CF1E7B">
              <w:rPr>
                <w:rFonts w:ascii="GHEA Grapalat" w:hAnsi="GHEA Grapalat" w:cs="Sylfaen"/>
                <w:i/>
                <w:color w:val="000000" w:themeColor="text1"/>
                <w:sz w:val="20"/>
                <w:lang w:val="hy-AM"/>
              </w:rPr>
              <w:t xml:space="preserve">                      ծածկագրով պայմանագրի</w:t>
            </w:r>
          </w:p>
          <w:p w14:paraId="555F24E4" w14:textId="77777777" w:rsidR="009874A0" w:rsidRPr="00CF1E7B" w:rsidRDefault="009874A0" w:rsidP="006F651D">
            <w:pPr>
              <w:tabs>
                <w:tab w:val="left" w:pos="360"/>
                <w:tab w:val="left" w:pos="540"/>
              </w:tabs>
              <w:jc w:val="center"/>
              <w:rPr>
                <w:rFonts w:ascii="Sylfaen" w:hAnsi="Sylfaen" w:cs="Sylfaen"/>
                <w:b/>
                <w:bCs/>
                <w:color w:val="000000" w:themeColor="text1"/>
                <w:lang w:val="hy-AM"/>
              </w:rPr>
            </w:pPr>
          </w:p>
          <w:p w14:paraId="3E1727E1" w14:textId="77777777" w:rsidR="009874A0" w:rsidRPr="00CF1E7B" w:rsidRDefault="009874A0" w:rsidP="006F651D">
            <w:pPr>
              <w:jc w:val="right"/>
              <w:rPr>
                <w:rFonts w:ascii="GHEA Grapalat" w:hAnsi="GHEA Grapalat"/>
                <w:i/>
                <w:color w:val="000000" w:themeColor="text1"/>
                <w:sz w:val="18"/>
                <w:lang w:val="hy-AM"/>
              </w:rPr>
            </w:pPr>
          </w:p>
          <w:p w14:paraId="1961AF8B" w14:textId="77777777" w:rsidR="009874A0" w:rsidRPr="00CF1E7B" w:rsidRDefault="009874A0" w:rsidP="006F651D">
            <w:pPr>
              <w:rPr>
                <w:rFonts w:ascii="GHEA Grapalat" w:hAnsi="GHEA Grapalat" w:cs="GHEA Grapalat"/>
                <w:color w:val="000000" w:themeColor="text1"/>
                <w:sz w:val="22"/>
                <w:szCs w:val="22"/>
                <w:lang w:val="hy-AM"/>
              </w:rPr>
            </w:pPr>
          </w:p>
          <w:p w14:paraId="539821F0" w14:textId="77777777" w:rsidR="009874A0" w:rsidRPr="00CF1E7B" w:rsidRDefault="009874A0" w:rsidP="006F651D">
            <w:pPr>
              <w:rPr>
                <w:rFonts w:ascii="GHEA Grapalat" w:hAnsi="GHEA Grapalat" w:cs="GHEA Grapalat"/>
                <w:color w:val="000000" w:themeColor="text1"/>
                <w:sz w:val="22"/>
                <w:szCs w:val="22"/>
                <w:lang w:val="hy-AM"/>
              </w:rPr>
            </w:pPr>
          </w:p>
          <w:p w14:paraId="0E5AE81B" w14:textId="77777777" w:rsidR="009874A0" w:rsidRPr="00CF1E7B" w:rsidRDefault="009874A0" w:rsidP="006F651D">
            <w:pPr>
              <w:rPr>
                <w:rFonts w:ascii="GHEA Grapalat" w:hAnsi="GHEA Grapalat" w:cs="GHEA Grapalat"/>
                <w:color w:val="000000" w:themeColor="text1"/>
                <w:sz w:val="22"/>
                <w:szCs w:val="22"/>
                <w:lang w:val="hy-AM"/>
              </w:rPr>
            </w:pPr>
          </w:p>
          <w:p w14:paraId="50870735" w14:textId="77777777" w:rsidR="009874A0" w:rsidRPr="00CF1E7B" w:rsidRDefault="009874A0" w:rsidP="006F651D">
            <w:pPr>
              <w:rPr>
                <w:rFonts w:ascii="GHEA Grapalat" w:hAnsi="GHEA Grapalat" w:cs="GHEA Grapalat"/>
                <w:color w:val="000000" w:themeColor="text1"/>
                <w:sz w:val="22"/>
                <w:szCs w:val="22"/>
                <w:lang w:val="hy-AM"/>
              </w:rPr>
            </w:pPr>
          </w:p>
          <w:p w14:paraId="672C6D52" w14:textId="77777777" w:rsidR="009874A0" w:rsidRPr="00CF1E7B" w:rsidRDefault="009874A0" w:rsidP="006F651D">
            <w:pPr>
              <w:jc w:val="center"/>
              <w:rPr>
                <w:rFonts w:ascii="GHEA Grapalat" w:hAnsi="GHEA Grapalat" w:cs="GHEA Grapalat"/>
                <w:color w:val="000000" w:themeColor="text1"/>
                <w:sz w:val="22"/>
                <w:szCs w:val="22"/>
                <w:lang w:val="hy-AM"/>
              </w:rPr>
            </w:pPr>
            <w:r w:rsidRPr="00CF1E7B">
              <w:rPr>
                <w:rFonts w:ascii="GHEA Grapalat" w:hAnsi="GHEA Grapalat" w:cs="GHEA Grapalat"/>
                <w:color w:val="000000" w:themeColor="text1"/>
                <w:sz w:val="22"/>
                <w:szCs w:val="22"/>
                <w:lang w:val="hy-AM"/>
              </w:rPr>
              <w:t>ԾԱՆՈՒՑՈՒՄ</w:t>
            </w:r>
          </w:p>
          <w:p w14:paraId="2E6AC04D" w14:textId="77777777" w:rsidR="009874A0" w:rsidRPr="00CF1E7B" w:rsidRDefault="009874A0" w:rsidP="006F651D">
            <w:pPr>
              <w:jc w:val="center"/>
              <w:rPr>
                <w:rFonts w:ascii="GHEA Grapalat" w:hAnsi="GHEA Grapalat" w:cs="GHEA Grapalat"/>
                <w:color w:val="000000" w:themeColor="text1"/>
                <w:sz w:val="22"/>
                <w:szCs w:val="22"/>
                <w:lang w:val="hy-AM"/>
              </w:rPr>
            </w:pPr>
          </w:p>
          <w:p w14:paraId="506017D3" w14:textId="77777777" w:rsidR="009874A0" w:rsidRPr="00CF1E7B" w:rsidRDefault="009874A0" w:rsidP="006F651D">
            <w:pPr>
              <w:jc w:val="both"/>
              <w:rPr>
                <w:rFonts w:ascii="GHEA Grapalat" w:hAnsi="GHEA Grapalat" w:cs="Arial"/>
                <w:color w:val="000000" w:themeColor="text1"/>
                <w:sz w:val="20"/>
                <w:szCs w:val="20"/>
                <w:lang w:val="hy-AM"/>
              </w:rPr>
            </w:pPr>
            <w:r w:rsidRPr="00CF1E7B">
              <w:rPr>
                <w:rFonts w:ascii="GHEA Grapalat" w:hAnsi="GHEA Grapalat"/>
                <w:color w:val="000000" w:themeColor="text1"/>
                <w:sz w:val="22"/>
                <w:szCs w:val="22"/>
                <w:u w:val="single"/>
                <w:lang w:val="hy-AM"/>
              </w:rPr>
              <w:t xml:space="preserve">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lang w:val="hy-AM"/>
              </w:rPr>
              <w:t xml:space="preserve"> </w:t>
            </w:r>
            <w:r w:rsidRPr="00CF1E7B">
              <w:rPr>
                <w:rFonts w:ascii="GHEA Grapalat" w:hAnsi="GHEA Grapalat" w:cs="Sylfaen"/>
                <w:color w:val="000000" w:themeColor="text1"/>
                <w:sz w:val="20"/>
                <w:szCs w:val="20"/>
                <w:lang w:val="hy-AM"/>
              </w:rPr>
              <w:t>հայտնում</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է</w:t>
            </w:r>
            <w:r w:rsidRPr="00CF1E7B">
              <w:rPr>
                <w:rFonts w:ascii="GHEA Grapalat" w:hAnsi="GHEA Grapalat" w:cs="Arial"/>
                <w:color w:val="000000" w:themeColor="text1"/>
                <w:sz w:val="20"/>
                <w:szCs w:val="20"/>
                <w:lang w:val="hy-AM"/>
              </w:rPr>
              <w:t xml:space="preserve">, </w:t>
            </w:r>
            <w:r w:rsidRPr="00CF1E7B">
              <w:rPr>
                <w:rFonts w:ascii="GHEA Grapalat" w:hAnsi="GHEA Grapalat" w:cs="Sylfaen"/>
                <w:color w:val="000000" w:themeColor="text1"/>
                <w:sz w:val="20"/>
                <w:szCs w:val="20"/>
                <w:lang w:val="hy-AM"/>
              </w:rPr>
              <w:t>որ</w:t>
            </w:r>
            <w:r w:rsidRPr="00CF1E7B">
              <w:rPr>
                <w:rFonts w:ascii="GHEA Grapalat" w:hAnsi="GHEA Grapalat" w:cs="Arial"/>
                <w:color w:val="000000" w:themeColor="text1"/>
                <w:sz w:val="20"/>
                <w:szCs w:val="20"/>
                <w:lang w:val="hy-AM"/>
              </w:rPr>
              <w:t xml:space="preserve"> .  </w:t>
            </w:r>
          </w:p>
          <w:p w14:paraId="117EC8EE" w14:textId="77777777" w:rsidR="009874A0" w:rsidRPr="00CF1E7B" w:rsidRDefault="009874A0" w:rsidP="006F651D">
            <w:pPr>
              <w:jc w:val="both"/>
              <w:rPr>
                <w:rFonts w:ascii="GHEA Grapalat" w:hAnsi="GHEA Grapalat" w:cs="Arial"/>
                <w:color w:val="000000" w:themeColor="text1"/>
                <w:vertAlign w:val="superscript"/>
                <w:lang w:val="hy-AM"/>
              </w:rPr>
            </w:pPr>
            <w:r w:rsidRPr="00CF1E7B">
              <w:rPr>
                <w:rFonts w:ascii="GHEA Grapalat" w:hAnsi="GHEA Grapalat"/>
                <w:color w:val="000000" w:themeColor="text1"/>
                <w:vertAlign w:val="superscript"/>
                <w:lang w:val="hy-AM"/>
              </w:rPr>
              <w:t xml:space="preserve">               </w:t>
            </w:r>
            <w:r w:rsidRPr="00CF1E7B">
              <w:rPr>
                <w:rFonts w:ascii="GHEA Grapalat" w:hAnsi="GHEA Grapalat"/>
                <w:color w:val="000000" w:themeColor="text1"/>
                <w:lang w:val="hy-AM"/>
              </w:rPr>
              <w:t xml:space="preserve">            </w:t>
            </w:r>
            <w:r w:rsidRPr="00CF1E7B">
              <w:rPr>
                <w:rFonts w:ascii="GHEA Grapalat" w:hAnsi="GHEA Grapalat" w:cs="Sylfaen"/>
                <w:color w:val="000000" w:themeColor="text1"/>
                <w:vertAlign w:val="superscript"/>
                <w:lang w:val="hy-AM"/>
              </w:rPr>
              <w:t>ֆինանսական գործակալի</w:t>
            </w:r>
            <w:r w:rsidRPr="00CF1E7B">
              <w:rPr>
                <w:rFonts w:ascii="GHEA Grapalat" w:hAnsi="GHEA Grapalat" w:cs="Arial"/>
                <w:color w:val="000000" w:themeColor="text1"/>
                <w:vertAlign w:val="superscript"/>
                <w:lang w:val="hy-AM"/>
              </w:rPr>
              <w:t xml:space="preserve"> </w:t>
            </w:r>
            <w:r w:rsidRPr="00CF1E7B">
              <w:rPr>
                <w:rFonts w:ascii="GHEA Grapalat" w:hAnsi="GHEA Grapalat" w:cs="Sylfaen"/>
                <w:color w:val="000000" w:themeColor="text1"/>
                <w:vertAlign w:val="superscript"/>
                <w:lang w:val="hy-AM"/>
              </w:rPr>
              <w:t>անվանումը</w:t>
            </w:r>
            <w:r w:rsidRPr="00CF1E7B">
              <w:rPr>
                <w:rFonts w:ascii="GHEA Grapalat" w:hAnsi="GHEA Grapalat" w:cs="Arial"/>
                <w:color w:val="000000" w:themeColor="text1"/>
                <w:vertAlign w:val="superscript"/>
                <w:lang w:val="hy-AM"/>
              </w:rPr>
              <w:t xml:space="preserve"> </w:t>
            </w:r>
          </w:p>
          <w:p w14:paraId="47EF0CAE" w14:textId="77777777" w:rsidR="009874A0" w:rsidRPr="00CF1E7B" w:rsidRDefault="009874A0" w:rsidP="006F651D">
            <w:pPr>
              <w:jc w:val="both"/>
              <w:rPr>
                <w:rFonts w:ascii="GHEA Grapalat" w:hAnsi="GHEA Grapalat"/>
                <w:color w:val="000000" w:themeColor="text1"/>
                <w:sz w:val="22"/>
                <w:szCs w:val="22"/>
                <w:vertAlign w:val="superscript"/>
                <w:lang w:val="hy-AM"/>
              </w:rPr>
            </w:pPr>
          </w:p>
          <w:p w14:paraId="38C64E39" w14:textId="77777777" w:rsidR="009874A0" w:rsidRPr="00CF1E7B" w:rsidRDefault="009874A0" w:rsidP="006F651D">
            <w:pPr>
              <w:pStyle w:val="ListParagraph"/>
              <w:numPr>
                <w:ilvl w:val="0"/>
                <w:numId w:val="34"/>
              </w:numPr>
              <w:contextualSpacing/>
              <w:jc w:val="both"/>
              <w:rPr>
                <w:rFonts w:ascii="GHEA Grapalat" w:hAnsi="GHEA Grapalat"/>
                <w:color w:val="000000" w:themeColor="text1"/>
                <w:sz w:val="22"/>
                <w:szCs w:val="22"/>
                <w:u w:val="single"/>
                <w:lang w:val="hy-AM"/>
              </w:rPr>
            </w:pP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lang w:val="hy-AM"/>
              </w:rPr>
              <w:t>-</w:t>
            </w:r>
            <w:r w:rsidRPr="00CF1E7B">
              <w:rPr>
                <w:rFonts w:ascii="GHEA Grapalat" w:hAnsi="GHEA Grapalat" w:cs="Sylfaen"/>
                <w:color w:val="000000" w:themeColor="text1"/>
                <w:sz w:val="20"/>
                <w:szCs w:val="20"/>
                <w:lang w:val="hy-AM"/>
              </w:rPr>
              <w:t xml:space="preserve">ի և  </w:t>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u w:val="single"/>
                <w:lang w:val="hy-AM"/>
              </w:rPr>
              <w:tab/>
            </w:r>
            <w:r w:rsidRPr="00CF1E7B">
              <w:rPr>
                <w:rFonts w:ascii="GHEA Grapalat" w:hAnsi="GHEA Grapalat"/>
                <w:color w:val="000000" w:themeColor="text1"/>
                <w:sz w:val="22"/>
                <w:szCs w:val="22"/>
                <w:lang w:val="hy-AM"/>
              </w:rPr>
              <w:t>-</w:t>
            </w:r>
            <w:r w:rsidRPr="00CF1E7B">
              <w:rPr>
                <w:rFonts w:ascii="GHEA Grapalat" w:hAnsi="GHEA Grapalat" w:cs="Sylfaen"/>
                <w:color w:val="000000" w:themeColor="text1"/>
                <w:sz w:val="20"/>
                <w:szCs w:val="20"/>
                <w:lang w:val="hy-AM"/>
              </w:rPr>
              <w:t>ի միջև «--»         20  թ. կնքված</w:t>
            </w:r>
          </w:p>
          <w:p w14:paraId="2AB3A079" w14:textId="77777777" w:rsidR="009874A0" w:rsidRPr="00CF1E7B" w:rsidRDefault="009874A0" w:rsidP="006F651D">
            <w:pPr>
              <w:jc w:val="both"/>
              <w:rPr>
                <w:rFonts w:ascii="GHEA Grapalat" w:hAnsi="GHEA Grapalat" w:cs="Sylfaen"/>
                <w:color w:val="000000" w:themeColor="text1"/>
                <w:vertAlign w:val="superscript"/>
                <w:lang w:val="hy-AM"/>
              </w:rPr>
            </w:pPr>
            <w:r w:rsidRPr="00CF1E7B">
              <w:rPr>
                <w:rFonts w:ascii="GHEA Grapalat" w:hAnsi="GHEA Grapalat" w:cs="Sylfaen"/>
                <w:color w:val="000000" w:themeColor="text1"/>
                <w:vertAlign w:val="superscript"/>
                <w:lang w:val="hy-AM"/>
              </w:rPr>
              <w:t xml:space="preserve">                              պատվիրատուի անվանումը                                         կապալառուի անվանումը </w:t>
            </w:r>
          </w:p>
          <w:p w14:paraId="48200B89" w14:textId="77777777" w:rsidR="009874A0" w:rsidRPr="00CF1E7B" w:rsidRDefault="009874A0" w:rsidP="006F651D">
            <w:pPr>
              <w:jc w:val="both"/>
              <w:rPr>
                <w:rFonts w:ascii="GHEA Grapalat" w:hAnsi="GHEA Grapalat" w:cs="Sylfaen"/>
                <w:color w:val="000000" w:themeColor="text1"/>
                <w:vertAlign w:val="superscript"/>
                <w:lang w:val="hy-AM"/>
              </w:rPr>
            </w:pPr>
          </w:p>
          <w:p w14:paraId="10676ED9" w14:textId="77777777" w:rsidR="009874A0" w:rsidRPr="00CF1E7B" w:rsidRDefault="009874A0" w:rsidP="006F651D">
            <w:pPr>
              <w:jc w:val="both"/>
              <w:rPr>
                <w:rFonts w:ascii="GHEA Grapalat" w:hAnsi="GHEA Grapalat"/>
                <w:color w:val="000000" w:themeColor="text1"/>
                <w:sz w:val="22"/>
                <w:szCs w:val="22"/>
                <w:u w:val="single"/>
                <w:lang w:val="hy-AM"/>
              </w:rPr>
            </w:pPr>
          </w:p>
          <w:p w14:paraId="6B1439C5" w14:textId="77777777" w:rsidR="009874A0" w:rsidRPr="00CF1E7B" w:rsidRDefault="009874A0" w:rsidP="006F651D">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lang w:val="hy-AM"/>
              </w:rPr>
              <w:t>«</w:t>
            </w:r>
            <w:r w:rsidRPr="00CF1E7B">
              <w:rPr>
                <w:rFonts w:ascii="GHEA Grapalat" w:hAnsi="GHEA Grapalat"/>
                <w:color w:val="000000" w:themeColor="text1"/>
                <w:sz w:val="20"/>
                <w:szCs w:val="20"/>
                <w:lang w:val="hy-AM"/>
              </w:rPr>
              <w:t>---</w:t>
            </w:r>
            <w:r w:rsidRPr="00CF1E7B">
              <w:rPr>
                <w:rFonts w:ascii="GHEA Grapalat" w:hAnsi="GHEA Grapalat" w:cs="Arial"/>
                <w:color w:val="000000" w:themeColor="text1"/>
                <w:sz w:val="20"/>
                <w:szCs w:val="20"/>
                <w:lang w:val="hy-AM"/>
              </w:rPr>
              <w:t>------/---------</w:t>
            </w:r>
            <w:r w:rsidRPr="00CF1E7B">
              <w:rPr>
                <w:rFonts w:ascii="GHEA Grapalat" w:hAnsi="GHEA Grapalat"/>
                <w:color w:val="000000" w:themeColor="text1"/>
                <w:lang w:val="hy-AM"/>
              </w:rPr>
              <w:t>»</w:t>
            </w:r>
            <w:r w:rsidRPr="00CF1E7B">
              <w:rPr>
                <w:rFonts w:ascii="GHEA Grapalat" w:hAnsi="GHEA Grapalat"/>
                <w:color w:val="000000" w:themeColor="text1"/>
                <w:sz w:val="20"/>
                <w:szCs w:val="20"/>
                <w:lang w:val="hy-AM"/>
              </w:rPr>
              <w:t xml:space="preserve"> </w:t>
            </w:r>
            <w:r w:rsidRPr="00CF1E7B">
              <w:rPr>
                <w:rFonts w:ascii="GHEA Grapalat" w:hAnsi="GHEA Grapalat" w:cs="Sylfaen"/>
                <w:color w:val="000000" w:themeColor="text1"/>
                <w:sz w:val="20"/>
                <w:szCs w:val="20"/>
                <w:lang w:val="hy-AM"/>
              </w:rPr>
              <w:t>ծածկագրով պայմանագրի (այսուհետ՝ Պայմանագիր) շրջանակում իր և</w:t>
            </w:r>
          </w:p>
          <w:p w14:paraId="01F92A97" w14:textId="77777777" w:rsidR="009874A0" w:rsidRPr="00CF1E7B" w:rsidRDefault="009874A0" w:rsidP="006F651D">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 xml:space="preserve"> </w:t>
            </w:r>
            <w:r w:rsidRPr="00CF1E7B">
              <w:rPr>
                <w:rFonts w:ascii="GHEA Grapalat" w:hAnsi="GHEA Grapalat"/>
                <w:color w:val="000000" w:themeColor="text1"/>
                <w:sz w:val="22"/>
                <w:szCs w:val="22"/>
                <w:u w:val="single"/>
                <w:lang w:val="hy-AM"/>
              </w:rPr>
              <w:tab/>
              <w:t xml:space="preserve">                     </w:t>
            </w:r>
            <w:r w:rsidRPr="00CF1E7B">
              <w:rPr>
                <w:rFonts w:ascii="GHEA Grapalat" w:hAnsi="GHEA Grapalat"/>
                <w:color w:val="000000" w:themeColor="text1"/>
                <w:sz w:val="22"/>
                <w:szCs w:val="22"/>
                <w:lang w:val="hy-AM"/>
              </w:rPr>
              <w:t>-</w:t>
            </w:r>
            <w:r w:rsidRPr="00CF1E7B">
              <w:rPr>
                <w:rFonts w:ascii="GHEA Grapalat" w:hAnsi="GHEA Grapalat" w:cs="Sylfaen"/>
                <w:color w:val="000000" w:themeColor="text1"/>
                <w:sz w:val="20"/>
                <w:szCs w:val="20"/>
                <w:lang w:val="hy-AM"/>
              </w:rPr>
              <w:t xml:space="preserve">ի     միջև  «--»   20  թ-ին կնքվել է </w:t>
            </w:r>
            <w:r w:rsidRPr="00CF1E7B">
              <w:rPr>
                <w:rFonts w:ascii="GHEA Grapalat" w:hAnsi="GHEA Grapalat"/>
                <w:color w:val="000000" w:themeColor="text1"/>
                <w:lang w:val="hy-AM"/>
              </w:rPr>
              <w:t>«</w:t>
            </w:r>
            <w:r w:rsidRPr="00CF1E7B">
              <w:rPr>
                <w:rFonts w:ascii="GHEA Grapalat" w:hAnsi="GHEA Grapalat"/>
                <w:color w:val="000000" w:themeColor="text1"/>
                <w:sz w:val="20"/>
                <w:szCs w:val="20"/>
                <w:lang w:val="hy-AM"/>
              </w:rPr>
              <w:t>---</w:t>
            </w:r>
            <w:r w:rsidRPr="00CF1E7B">
              <w:rPr>
                <w:rFonts w:ascii="GHEA Grapalat" w:hAnsi="GHEA Grapalat" w:cs="Sylfaen"/>
                <w:color w:val="000000" w:themeColor="text1"/>
                <w:sz w:val="20"/>
                <w:szCs w:val="20"/>
                <w:lang w:val="hy-AM"/>
              </w:rPr>
              <w:t>------------------</w:t>
            </w:r>
            <w:r w:rsidRPr="00CF1E7B">
              <w:rPr>
                <w:rFonts w:ascii="GHEA Grapalat" w:hAnsi="GHEA Grapalat"/>
                <w:color w:val="000000" w:themeColor="text1"/>
                <w:lang w:val="hy-AM"/>
              </w:rPr>
              <w:t>»</w:t>
            </w:r>
            <w:r w:rsidRPr="00CF1E7B">
              <w:rPr>
                <w:rFonts w:ascii="GHEA Grapalat" w:hAnsi="GHEA Grapalat" w:cs="Sylfaen"/>
                <w:color w:val="000000" w:themeColor="text1"/>
                <w:sz w:val="20"/>
                <w:szCs w:val="20"/>
                <w:lang w:val="hy-AM"/>
              </w:rPr>
              <w:t xml:space="preserve"> ծածկագրով ֆակտորինգի </w:t>
            </w:r>
          </w:p>
          <w:p w14:paraId="4EE3853F" w14:textId="77777777" w:rsidR="009874A0" w:rsidRPr="00CF1E7B" w:rsidRDefault="009874A0" w:rsidP="006F651D">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vertAlign w:val="superscript"/>
                <w:lang w:val="hy-AM"/>
              </w:rPr>
              <w:t xml:space="preserve">      կապալառուի անվանումը</w:t>
            </w:r>
          </w:p>
          <w:p w14:paraId="097BAA0B" w14:textId="77777777" w:rsidR="009874A0" w:rsidRPr="00CF1E7B" w:rsidRDefault="009874A0" w:rsidP="006F651D">
            <w:pPr>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պայմանագիրը,</w:t>
            </w:r>
          </w:p>
          <w:p w14:paraId="68371E8B" w14:textId="77777777" w:rsidR="009874A0" w:rsidRPr="00CF1E7B" w:rsidRDefault="009874A0" w:rsidP="006F651D">
            <w:pPr>
              <w:jc w:val="both"/>
              <w:rPr>
                <w:rFonts w:ascii="GHEA Grapalat" w:hAnsi="GHEA Grapalat" w:cs="Sylfaen"/>
                <w:color w:val="000000" w:themeColor="text1"/>
                <w:sz w:val="20"/>
                <w:szCs w:val="20"/>
                <w:lang w:val="hy-AM"/>
              </w:rPr>
            </w:pPr>
          </w:p>
          <w:p w14:paraId="259B9D54" w14:textId="77777777" w:rsidR="009874A0" w:rsidRPr="00CF1E7B" w:rsidRDefault="009874A0" w:rsidP="006F651D">
            <w:pPr>
              <w:pStyle w:val="ListParagraph"/>
              <w:numPr>
                <w:ilvl w:val="0"/>
                <w:numId w:val="34"/>
              </w:numPr>
              <w:contextualSpacing/>
              <w:jc w:val="both"/>
              <w:rPr>
                <w:rFonts w:ascii="GHEA Grapalat" w:hAnsi="GHEA Grapalat" w:cs="Sylfaen"/>
                <w:color w:val="000000" w:themeColor="text1"/>
                <w:sz w:val="20"/>
                <w:szCs w:val="20"/>
                <w:lang w:val="hy-AM"/>
              </w:rPr>
            </w:pPr>
            <w:r w:rsidRPr="00CF1E7B">
              <w:rPr>
                <w:rFonts w:ascii="GHEA Grapalat" w:hAnsi="GHEA Grapalat" w:cs="Sylfaen"/>
                <w:color w:val="000000" w:themeColor="text1"/>
                <w:sz w:val="20"/>
                <w:szCs w:val="20"/>
                <w:lang w:val="hy-AM"/>
              </w:rPr>
              <w:t>համաձայն է Պայմանագրի 8.12 կետով սահմանված պահանջներին:</w:t>
            </w:r>
          </w:p>
          <w:p w14:paraId="5DEF6965" w14:textId="77777777" w:rsidR="009874A0" w:rsidRPr="00CF1E7B" w:rsidRDefault="009874A0" w:rsidP="006F651D">
            <w:pPr>
              <w:jc w:val="center"/>
              <w:rPr>
                <w:rFonts w:ascii="GHEA Grapalat" w:hAnsi="GHEA Grapalat" w:cs="GHEA Grapalat"/>
                <w:color w:val="000000" w:themeColor="text1"/>
                <w:sz w:val="22"/>
                <w:szCs w:val="22"/>
                <w:lang w:val="hy-AM"/>
              </w:rPr>
            </w:pPr>
          </w:p>
          <w:p w14:paraId="44AB2547" w14:textId="77777777" w:rsidR="009874A0" w:rsidRPr="00CF1E7B" w:rsidRDefault="009874A0" w:rsidP="006F651D">
            <w:pPr>
              <w:ind w:firstLine="709"/>
              <w:jc w:val="both"/>
              <w:rPr>
                <w:color w:val="000000" w:themeColor="text1"/>
                <w:lang w:val="hy-AM"/>
              </w:rPr>
            </w:pPr>
          </w:p>
          <w:p w14:paraId="74C1E99C" w14:textId="77777777" w:rsidR="009874A0" w:rsidRPr="00CF1E7B" w:rsidRDefault="009874A0" w:rsidP="006F651D">
            <w:pPr>
              <w:ind w:firstLine="709"/>
              <w:jc w:val="both"/>
              <w:rPr>
                <w:color w:val="000000" w:themeColor="text1"/>
                <w:lang w:val="hy-AM"/>
              </w:rPr>
            </w:pPr>
          </w:p>
          <w:p w14:paraId="4E2BF730" w14:textId="77777777" w:rsidR="009874A0" w:rsidRPr="00CF1E7B" w:rsidRDefault="009874A0" w:rsidP="006F651D">
            <w:pPr>
              <w:ind w:firstLine="709"/>
              <w:jc w:val="both"/>
              <w:rPr>
                <w:color w:val="000000" w:themeColor="text1"/>
                <w:lang w:val="hy-AM"/>
              </w:rPr>
            </w:pPr>
          </w:p>
          <w:p w14:paraId="07B6CD79" w14:textId="77777777" w:rsidR="009874A0" w:rsidRPr="00CF1E7B" w:rsidRDefault="009874A0" w:rsidP="006F651D">
            <w:pPr>
              <w:ind w:firstLine="709"/>
              <w:jc w:val="both"/>
              <w:rPr>
                <w:color w:val="000000" w:themeColor="text1"/>
                <w:lang w:val="hy-AM"/>
              </w:rPr>
            </w:pPr>
          </w:p>
          <w:p w14:paraId="0AF5570E" w14:textId="77777777" w:rsidR="009874A0" w:rsidRPr="00CF1E7B" w:rsidRDefault="009874A0" w:rsidP="006F651D">
            <w:pPr>
              <w:ind w:left="720" w:firstLine="720"/>
              <w:jc w:val="both"/>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___________________________________________ </w:t>
            </w:r>
            <w:r w:rsidRPr="00CF1E7B">
              <w:rPr>
                <w:rFonts w:ascii="GHEA Grapalat" w:hAnsi="GHEA Grapalat"/>
                <w:color w:val="000000" w:themeColor="text1"/>
                <w:sz w:val="20"/>
                <w:lang w:val="hy-AM"/>
              </w:rPr>
              <w:tab/>
              <w:t xml:space="preserve">                       _____________ </w:t>
            </w:r>
          </w:p>
          <w:p w14:paraId="01195B21" w14:textId="77777777" w:rsidR="009874A0" w:rsidRPr="00CF1E7B" w:rsidRDefault="009874A0" w:rsidP="006F651D">
            <w:pPr>
              <w:jc w:val="both"/>
              <w:rPr>
                <w:rFonts w:ascii="GHEA Grapalat" w:hAnsi="GHEA Grapalat"/>
                <w:color w:val="000000" w:themeColor="text1"/>
                <w:sz w:val="20"/>
                <w:vertAlign w:val="superscript"/>
                <w:lang w:val="hy-AM"/>
              </w:rPr>
            </w:pPr>
            <w:r w:rsidRPr="00CF1E7B">
              <w:rPr>
                <w:rFonts w:ascii="GHEA Grapalat" w:hAnsi="GHEA Grapalat"/>
                <w:color w:val="000000" w:themeColor="text1"/>
                <w:sz w:val="20"/>
                <w:vertAlign w:val="superscript"/>
                <w:lang w:val="hy-AM"/>
              </w:rPr>
              <w:t xml:space="preserve">                                                     ֆինանսական գործակալի անվանումը (ղեկավարի պաշտոնը, անուն ազգանունը)                                                     </w:t>
            </w:r>
          </w:p>
          <w:p w14:paraId="44C9A674" w14:textId="77777777" w:rsidR="009874A0" w:rsidRPr="00CF1E7B" w:rsidRDefault="009874A0" w:rsidP="006F651D">
            <w:pPr>
              <w:jc w:val="both"/>
              <w:rPr>
                <w:rFonts w:ascii="GHEA Grapalat" w:hAnsi="GHEA Grapalat"/>
                <w:color w:val="000000" w:themeColor="text1"/>
                <w:sz w:val="20"/>
                <w:vertAlign w:val="superscript"/>
                <w:lang w:val="hy-AM"/>
              </w:rPr>
            </w:pPr>
            <w:r w:rsidRPr="00CF1E7B">
              <w:rPr>
                <w:rFonts w:ascii="GHEA Grapalat" w:hAnsi="GHEA Grapalat"/>
                <w:color w:val="000000" w:themeColor="text1"/>
                <w:sz w:val="20"/>
                <w:vertAlign w:val="superscript"/>
                <w:lang w:val="hy-AM"/>
              </w:rPr>
              <w:t xml:space="preserve">                                                                                                                                                                                                                        ստորագրությունը</w:t>
            </w:r>
            <w:r w:rsidRPr="00CF1E7B">
              <w:rPr>
                <w:rFonts w:ascii="GHEA Grapalat" w:hAnsi="GHEA Grapalat"/>
                <w:color w:val="000000" w:themeColor="text1"/>
                <w:sz w:val="20"/>
                <w:vertAlign w:val="superscript"/>
                <w:lang w:val="hy-AM"/>
              </w:rPr>
              <w:tab/>
            </w:r>
          </w:p>
          <w:p w14:paraId="07038317" w14:textId="77777777" w:rsidR="009874A0" w:rsidRPr="00CF1E7B" w:rsidRDefault="009874A0" w:rsidP="006F651D">
            <w:pPr>
              <w:jc w:val="right"/>
              <w:rPr>
                <w:rFonts w:ascii="GHEA Grapalat" w:hAnsi="GHEA Grapalat"/>
                <w:color w:val="000000" w:themeColor="text1"/>
                <w:sz w:val="20"/>
                <w:lang w:val="hy-AM"/>
              </w:rPr>
            </w:pPr>
            <w:r w:rsidRPr="00CF1E7B">
              <w:rPr>
                <w:rFonts w:ascii="GHEA Grapalat" w:hAnsi="GHEA Grapalat"/>
                <w:color w:val="000000" w:themeColor="text1"/>
                <w:sz w:val="20"/>
                <w:lang w:val="hy-AM"/>
              </w:rPr>
              <w:t xml:space="preserve">    </w:t>
            </w:r>
          </w:p>
          <w:p w14:paraId="2CC8CB38" w14:textId="77777777" w:rsidR="009874A0" w:rsidRPr="00CF1E7B" w:rsidRDefault="009874A0" w:rsidP="006F651D">
            <w:pPr>
              <w:jc w:val="center"/>
              <w:rPr>
                <w:rFonts w:ascii="GHEA Grapalat" w:hAnsi="GHEA Grapalat" w:cs="Sylfaen"/>
                <w:color w:val="000000" w:themeColor="text1"/>
                <w:sz w:val="16"/>
                <w:szCs w:val="16"/>
                <w:lang w:val="hy-AM"/>
              </w:rPr>
            </w:pPr>
            <w:r w:rsidRPr="00CF1E7B">
              <w:rPr>
                <w:rFonts w:ascii="GHEA Grapalat" w:hAnsi="GHEA Grapalat"/>
                <w:color w:val="000000" w:themeColor="text1"/>
                <w:sz w:val="20"/>
                <w:lang w:val="hy-AM"/>
              </w:rPr>
              <w:t xml:space="preserve">                                                                                                      Կ. Տ.</w:t>
            </w:r>
            <w:r w:rsidRPr="00CF1E7B">
              <w:rPr>
                <w:rFonts w:ascii="GHEA Grapalat" w:hAnsi="GHEA Grapalat" w:cs="Sylfaen"/>
                <w:color w:val="000000" w:themeColor="text1"/>
                <w:sz w:val="20"/>
                <w:szCs w:val="20"/>
                <w:lang w:val="hy-AM"/>
              </w:rPr>
              <w:t xml:space="preserve"> </w:t>
            </w:r>
            <w:r w:rsidRPr="00CF1E7B">
              <w:rPr>
                <w:rFonts w:ascii="GHEA Grapalat" w:hAnsi="GHEA Grapalat" w:cs="Sylfaen"/>
                <w:color w:val="000000" w:themeColor="text1"/>
                <w:sz w:val="16"/>
                <w:szCs w:val="16"/>
                <w:lang w:val="hy-AM"/>
              </w:rPr>
              <w:t>(առկայության դեպքում)</w:t>
            </w:r>
          </w:p>
          <w:p w14:paraId="2E28F039" w14:textId="77777777" w:rsidR="009874A0" w:rsidRPr="00CF1E7B" w:rsidRDefault="009874A0" w:rsidP="006F651D">
            <w:pPr>
              <w:jc w:val="center"/>
              <w:rPr>
                <w:rFonts w:ascii="GHEA Grapalat" w:hAnsi="GHEA Grapalat" w:cs="Sylfaen"/>
                <w:color w:val="000000" w:themeColor="text1"/>
                <w:sz w:val="16"/>
                <w:szCs w:val="16"/>
                <w:lang w:val="hy-AM"/>
              </w:rPr>
            </w:pPr>
            <w:r w:rsidRPr="00CF1E7B">
              <w:rPr>
                <w:rFonts w:ascii="GHEA Grapalat" w:hAnsi="GHEA Grapalat" w:cs="Sylfaen"/>
                <w:color w:val="000000" w:themeColor="text1"/>
                <w:sz w:val="16"/>
                <w:szCs w:val="16"/>
                <w:lang w:val="hy-AM"/>
              </w:rPr>
              <w:t xml:space="preserve">                                               </w:t>
            </w:r>
          </w:p>
          <w:p w14:paraId="73947C1E" w14:textId="77777777" w:rsidR="009874A0" w:rsidRPr="00CF1E7B" w:rsidRDefault="009874A0" w:rsidP="006F651D">
            <w:pPr>
              <w:jc w:val="center"/>
              <w:rPr>
                <w:rFonts w:ascii="GHEA Grapalat" w:hAnsi="GHEA Grapalat" w:cs="Sylfaen"/>
                <w:color w:val="000000" w:themeColor="text1"/>
                <w:sz w:val="16"/>
                <w:szCs w:val="16"/>
                <w:lang w:val="hy-AM"/>
              </w:rPr>
            </w:pPr>
          </w:p>
          <w:p w14:paraId="226A7AB2" w14:textId="77777777" w:rsidR="009874A0" w:rsidRPr="00CF1E7B" w:rsidRDefault="009874A0" w:rsidP="006F651D">
            <w:pPr>
              <w:jc w:val="right"/>
              <w:rPr>
                <w:rFonts w:ascii="GHEA Grapalat" w:hAnsi="GHEA Grapalat"/>
                <w:color w:val="000000" w:themeColor="text1"/>
                <w:sz w:val="20"/>
                <w:lang w:val="hy-AM"/>
              </w:rPr>
            </w:pPr>
            <w:r w:rsidRPr="00CF1E7B">
              <w:rPr>
                <w:rFonts w:ascii="GHEA Grapalat" w:hAnsi="GHEA Grapalat" w:cs="Sylfaen"/>
                <w:color w:val="000000" w:themeColor="text1"/>
                <w:sz w:val="20"/>
                <w:szCs w:val="20"/>
                <w:lang w:val="hy-AM"/>
              </w:rPr>
              <w:t>«--»         20  թ.</w:t>
            </w:r>
            <w:r w:rsidRPr="00CF1E7B">
              <w:rPr>
                <w:rFonts w:ascii="GHEA Grapalat" w:hAnsi="GHEA Grapalat"/>
                <w:color w:val="000000" w:themeColor="text1"/>
                <w:sz w:val="20"/>
                <w:lang w:val="hy-AM"/>
              </w:rPr>
              <w:tab/>
              <w:t xml:space="preserve"> </w:t>
            </w:r>
          </w:p>
          <w:p w14:paraId="69F1B270" w14:textId="77777777" w:rsidR="009874A0" w:rsidRPr="00CF1E7B" w:rsidRDefault="009874A0" w:rsidP="006F651D">
            <w:pPr>
              <w:ind w:firstLine="709"/>
              <w:jc w:val="both"/>
              <w:rPr>
                <w:color w:val="000000" w:themeColor="text1"/>
                <w:lang w:val="hy-AM"/>
              </w:rPr>
            </w:pPr>
          </w:p>
          <w:p w14:paraId="7857603B" w14:textId="77777777" w:rsidR="009874A0" w:rsidRPr="00CF1E7B" w:rsidRDefault="009874A0" w:rsidP="006F651D">
            <w:pPr>
              <w:rPr>
                <w:rFonts w:ascii="GHEA Grapalat" w:hAnsi="GHEA Grapalat" w:cs="GHEA Grapalat"/>
                <w:color w:val="000000" w:themeColor="text1"/>
                <w:sz w:val="22"/>
                <w:szCs w:val="22"/>
                <w:lang w:val="hy-AM"/>
              </w:rPr>
            </w:pPr>
          </w:p>
          <w:p w14:paraId="4B13A6B4" w14:textId="77777777" w:rsidR="009874A0" w:rsidRPr="00CF1E7B" w:rsidRDefault="009874A0" w:rsidP="006F651D">
            <w:pPr>
              <w:rPr>
                <w:rFonts w:ascii="GHEA Grapalat" w:hAnsi="GHEA Grapalat" w:cs="GHEA Grapalat"/>
                <w:color w:val="000000" w:themeColor="text1"/>
                <w:sz w:val="22"/>
                <w:szCs w:val="22"/>
                <w:lang w:val="hy-AM"/>
              </w:rPr>
            </w:pPr>
          </w:p>
          <w:p w14:paraId="4BEF1730" w14:textId="77777777" w:rsidR="009874A0" w:rsidRPr="00CF1E7B" w:rsidRDefault="009874A0" w:rsidP="006F651D">
            <w:pPr>
              <w:rPr>
                <w:rFonts w:ascii="GHEA Grapalat" w:hAnsi="GHEA Grapalat" w:cs="GHEA Grapalat"/>
                <w:color w:val="000000" w:themeColor="text1"/>
                <w:sz w:val="22"/>
                <w:szCs w:val="22"/>
                <w:lang w:val="hy-AM"/>
              </w:rPr>
            </w:pPr>
          </w:p>
          <w:p w14:paraId="2E597770" w14:textId="77777777" w:rsidR="009874A0" w:rsidRPr="00CF1E7B" w:rsidRDefault="009874A0" w:rsidP="006F651D">
            <w:pPr>
              <w:rPr>
                <w:rFonts w:ascii="GHEA Grapalat" w:hAnsi="GHEA Grapalat" w:cs="GHEA Grapalat"/>
                <w:color w:val="000000" w:themeColor="text1"/>
                <w:sz w:val="22"/>
                <w:szCs w:val="22"/>
                <w:lang w:val="hy-AM"/>
              </w:rPr>
            </w:pPr>
          </w:p>
          <w:p w14:paraId="3947C5DA" w14:textId="77777777" w:rsidR="009874A0" w:rsidRPr="00CF1E7B" w:rsidRDefault="009874A0" w:rsidP="006F651D">
            <w:pPr>
              <w:jc w:val="center"/>
              <w:rPr>
                <w:rFonts w:ascii="GHEA Grapalat" w:hAnsi="GHEA Grapalat" w:cs="GHEA Grapalat"/>
                <w:color w:val="000000" w:themeColor="text1"/>
                <w:sz w:val="22"/>
                <w:szCs w:val="22"/>
                <w:lang w:val="hy-AM"/>
              </w:rPr>
            </w:pPr>
          </w:p>
          <w:p w14:paraId="117DFE96" w14:textId="77777777" w:rsidR="009874A0" w:rsidRPr="00CF1E7B" w:rsidRDefault="009874A0" w:rsidP="006F651D">
            <w:pPr>
              <w:rPr>
                <w:rFonts w:ascii="GHEA Grapalat" w:hAnsi="GHEA Grapalat" w:cs="GHEA Grapalat"/>
                <w:color w:val="000000" w:themeColor="text1"/>
                <w:sz w:val="21"/>
                <w:szCs w:val="21"/>
                <w:lang w:val="hy-AM" w:eastAsia="ru-RU"/>
              </w:rPr>
            </w:pPr>
          </w:p>
        </w:tc>
      </w:tr>
    </w:tbl>
    <w:p w14:paraId="261A98A0" w14:textId="77777777" w:rsidR="009874A0" w:rsidRPr="00CF1E7B" w:rsidRDefault="009874A0" w:rsidP="009874A0">
      <w:pPr>
        <w:rPr>
          <w:rFonts w:ascii="GHEA Grapalat" w:hAnsi="GHEA Grapalat" w:cs="Sylfaen"/>
          <w:i/>
          <w:color w:val="000000" w:themeColor="text1"/>
          <w:sz w:val="20"/>
          <w:szCs w:val="20"/>
          <w:lang w:val="hy-AM"/>
        </w:rPr>
        <w:sectPr w:rsidR="009874A0" w:rsidRPr="00CF1E7B" w:rsidSect="009874A0">
          <w:footnotePr>
            <w:pos w:val="beneathText"/>
          </w:footnotePr>
          <w:pgSz w:w="11906" w:h="16838" w:code="9"/>
          <w:pgMar w:top="533" w:right="707" w:bottom="720" w:left="663" w:header="561" w:footer="561" w:gutter="0"/>
          <w:cols w:space="720"/>
          <w:docGrid w:linePitch="326"/>
        </w:sectPr>
      </w:pPr>
    </w:p>
    <w:p w14:paraId="76A9F5C1" w14:textId="77777777" w:rsidR="009874A0" w:rsidRPr="00CF1E7B" w:rsidRDefault="009874A0" w:rsidP="009874A0">
      <w:pPr>
        <w:rPr>
          <w:rFonts w:ascii="GHEA Grapalat" w:hAnsi="GHEA Grapalat" w:cs="Sylfaen"/>
          <w:color w:val="000000" w:themeColor="text1"/>
          <w:lang w:val="hy-AM"/>
        </w:rPr>
      </w:pPr>
    </w:p>
    <w:sectPr w:rsidR="009874A0" w:rsidRPr="00CF1E7B" w:rsidSect="00641462">
      <w:footnotePr>
        <w:pos w:val="beneathText"/>
      </w:footnotePr>
      <w:pgSz w:w="11906" w:h="16838" w:code="9"/>
      <w:pgMar w:top="533" w:right="707" w:bottom="720" w:left="66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B37D8" w14:textId="77777777" w:rsidR="00AE1784" w:rsidRDefault="00AE1784">
      <w:r>
        <w:separator/>
      </w:r>
    </w:p>
  </w:endnote>
  <w:endnote w:type="continuationSeparator" w:id="0">
    <w:p w14:paraId="0F9DD532" w14:textId="77777777" w:rsidR="00AE1784" w:rsidRDefault="00AE1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D3D48" w14:textId="77777777" w:rsidR="00AE1784" w:rsidRDefault="00AE1784">
      <w:r>
        <w:separator/>
      </w:r>
    </w:p>
  </w:footnote>
  <w:footnote w:type="continuationSeparator" w:id="0">
    <w:p w14:paraId="794A3805" w14:textId="77777777" w:rsidR="00AE1784" w:rsidRDefault="00AE1784">
      <w:r>
        <w:continuationSeparator/>
      </w:r>
    </w:p>
  </w:footnote>
  <w:footnote w:id="1">
    <w:p w14:paraId="3E3D8651" w14:textId="77777777" w:rsidR="003D7502" w:rsidRPr="00E2073B" w:rsidRDefault="003D7502" w:rsidP="003D7502">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5956AEB6" w14:textId="77777777" w:rsidR="003D7502" w:rsidRPr="00375D38" w:rsidDel="009A5190" w:rsidRDefault="003D7502" w:rsidP="003D7502">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rsidRPr="00B940D8">
        <w:rPr>
          <w:lang w:val="af-ZA"/>
        </w:rP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3">
    <w:p w14:paraId="216ABE01" w14:textId="77777777" w:rsidR="00F258A2" w:rsidRDefault="00F258A2" w:rsidP="004A3E84">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1707E7A2" w14:textId="77777777" w:rsidR="00F258A2" w:rsidRDefault="00F258A2" w:rsidP="004A3E84">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43BEC426" w14:textId="7DEF4DC3" w:rsidR="00F258A2" w:rsidRPr="00F41942" w:rsidRDefault="00F258A2" w:rsidP="00F41942">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D7DA2D2" w14:textId="77777777" w:rsidR="00125808" w:rsidRPr="0024763E" w:rsidRDefault="00125808" w:rsidP="00125808">
      <w:pPr>
        <w:pStyle w:val="FootnoteText"/>
        <w:jc w:val="both"/>
        <w:rPr>
          <w:rFonts w:ascii="GHEA Grapalat" w:hAnsi="GHEA Grapalat" w:cs="Sylfaen"/>
          <w:i/>
          <w:sz w:val="16"/>
          <w:szCs w:val="16"/>
          <w:lang w:val="hy-AM"/>
        </w:rPr>
      </w:pPr>
      <w:r>
        <w:rPr>
          <w:rStyle w:val="FootnoteReference"/>
        </w:rPr>
        <w:footnoteRef/>
      </w:r>
      <w:r>
        <w:t xml:space="preserve"> </w:t>
      </w:r>
      <w:r w:rsidRPr="0055798E">
        <w:rPr>
          <w:rFonts w:ascii="Times New Roman" w:hAnsi="Times New Roman"/>
          <w:sz w:val="18"/>
          <w:szCs w:val="18"/>
          <w:lang w:val="hy-AM"/>
        </w:rPr>
        <w:t>ա</w:t>
      </w:r>
      <w:r w:rsidRPr="0024763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և </w:t>
      </w:r>
      <w:r w:rsidRPr="0024763E">
        <w:rPr>
          <w:rFonts w:ascii="GHEA Grapalat" w:hAnsi="GHEA Grapalat" w:cs="Sylfaen"/>
          <w:i/>
          <w:sz w:val="16"/>
          <w:szCs w:val="16"/>
          <w:lang w:val="hy-AM"/>
        </w:rPr>
        <w:t xml:space="preserve"> չի կարող պակաս լինել 10 աշխատանքային օրվանից,</w:t>
      </w:r>
    </w:p>
    <w:p w14:paraId="37DC3C04" w14:textId="77777777" w:rsidR="00125808" w:rsidRPr="004B72E3" w:rsidRDefault="00125808" w:rsidP="00125808">
      <w:pPr>
        <w:pStyle w:val="FootnoteText"/>
        <w:jc w:val="both"/>
        <w:rPr>
          <w:rFonts w:ascii="GHEA Grapalat" w:hAnsi="GHEA Grapalat" w:cs="Sylfaen"/>
          <w:i/>
          <w:sz w:val="16"/>
          <w:szCs w:val="16"/>
          <w:lang w:val="hy-AM"/>
        </w:rPr>
      </w:pPr>
      <w:r w:rsidRPr="0024763E">
        <w:rPr>
          <w:rFonts w:ascii="GHEA Grapalat" w:hAnsi="GHEA Grapalat" w:cs="Sylfaen"/>
          <w:i/>
          <w:sz w:val="16"/>
          <w:szCs w:val="16"/>
          <w:lang w:val="hy-AM"/>
        </w:rPr>
        <w:t xml:space="preserve">      բ)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16F7243F" w14:textId="77777777" w:rsidR="00125808" w:rsidRPr="004B72E3" w:rsidRDefault="00125808" w:rsidP="0012580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236409B" w14:textId="77777777" w:rsidR="00125808" w:rsidRPr="003D4668" w:rsidRDefault="00125808" w:rsidP="0012580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3F9987EC" w14:textId="77777777" w:rsidR="00F258A2" w:rsidRPr="009A7602"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F258A2" w:rsidRPr="003D4668" w:rsidRDefault="00F258A2">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8">
    <w:p w14:paraId="7346FED3" w14:textId="3A03A0DA" w:rsidR="00F258A2" w:rsidRPr="006510F5" w:rsidRDefault="00F258A2"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3AD31C38" w14:textId="77777777" w:rsidR="00F258A2" w:rsidRPr="009D643A" w:rsidRDefault="00F258A2" w:rsidP="00607D12">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F258A2" w:rsidRPr="00607D12" w:rsidRDefault="00F258A2">
      <w:pPr>
        <w:pStyle w:val="FootnoteText"/>
        <w:rPr>
          <w:rFonts w:ascii="Sylfaen" w:hAnsi="Sylfaen"/>
          <w:lang w:val="hy-AM"/>
        </w:rPr>
      </w:pPr>
    </w:p>
  </w:footnote>
  <w:footnote w:id="11">
    <w:p w14:paraId="2DA6AAAC" w14:textId="436155BC" w:rsidR="00F258A2" w:rsidRPr="00C07E00" w:rsidRDefault="00F258A2"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2">
    <w:p w14:paraId="15DF2ABD" w14:textId="10A3E1B6" w:rsidR="00F258A2" w:rsidRPr="002D5ECD" w:rsidRDefault="00F258A2"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F258A2" w:rsidRPr="00C07E00" w:rsidRDefault="00F258A2">
      <w:pPr>
        <w:pStyle w:val="FootnoteText"/>
        <w:rPr>
          <w:rFonts w:ascii="Sylfaen" w:hAnsi="Sylfaen"/>
        </w:rPr>
      </w:pPr>
    </w:p>
  </w:footnote>
  <w:footnote w:id="13">
    <w:p w14:paraId="44863EF8" w14:textId="62AB5B6A" w:rsidR="00F258A2" w:rsidRPr="00C07E00" w:rsidRDefault="00F258A2" w:rsidP="00C07E00">
      <w:pPr>
        <w:pStyle w:val="FootnoteText"/>
        <w:jc w:val="both"/>
        <w:rPr>
          <w:rFonts w:ascii="Sylfaen" w:hAnsi="Sylfaen"/>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14">
    <w:p w14:paraId="0CF9C3A0" w14:textId="37D51F1F" w:rsidR="00F258A2" w:rsidRPr="00C07E00" w:rsidRDefault="00F258A2">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03909C2D" w14:textId="77777777" w:rsidR="00F258A2" w:rsidRPr="004B2068" w:rsidRDefault="00F258A2"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258A2" w:rsidRPr="002D5ECD" w:rsidRDefault="00F258A2"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F258A2" w:rsidRPr="00C07E00" w:rsidRDefault="00F258A2">
      <w:pPr>
        <w:pStyle w:val="FootnoteText"/>
        <w:rPr>
          <w:rFonts w:ascii="Sylfaen" w:hAnsi="Sylfaen"/>
          <w:lang w:val="hy-AM"/>
        </w:rPr>
      </w:pPr>
    </w:p>
  </w:footnote>
  <w:footnote w:id="16">
    <w:p w14:paraId="577B7CC1" w14:textId="02FAA733" w:rsidR="00F258A2" w:rsidRPr="00C07E00" w:rsidRDefault="00F258A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7">
    <w:p w14:paraId="190C7A91" w14:textId="510F6E42" w:rsidR="00F258A2" w:rsidRPr="00C07E00" w:rsidRDefault="00F258A2">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1C4192C1" w14:textId="6192E663" w:rsidR="00F258A2" w:rsidRPr="00C07E00" w:rsidRDefault="00F258A2"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4E6FFA10" w14:textId="67D2F14A" w:rsidR="00F258A2" w:rsidRPr="00C07E00" w:rsidRDefault="00F258A2">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6C332D53"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66A2B"/>
    <w:multiLevelType w:val="hybridMultilevel"/>
    <w:tmpl w:val="8342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591E22"/>
    <w:multiLevelType w:val="hybridMultilevel"/>
    <w:tmpl w:val="F4B0AA58"/>
    <w:lvl w:ilvl="0" w:tplc="57AE0794">
      <w:start w:val="350"/>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C14C59"/>
    <w:multiLevelType w:val="hybridMultilevel"/>
    <w:tmpl w:val="AB1005A2"/>
    <w:lvl w:ilvl="0" w:tplc="3A3096D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4EF0198"/>
    <w:multiLevelType w:val="hybridMultilevel"/>
    <w:tmpl w:val="82BE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6AB7109"/>
    <w:multiLevelType w:val="hybridMultilevel"/>
    <w:tmpl w:val="689ECF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0A06D7"/>
    <w:multiLevelType w:val="hybridMultilevel"/>
    <w:tmpl w:val="4568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3D16D73"/>
    <w:multiLevelType w:val="hybridMultilevel"/>
    <w:tmpl w:val="5B6E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222A0F"/>
    <w:multiLevelType w:val="hybridMultilevel"/>
    <w:tmpl w:val="367A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4B3E52"/>
    <w:multiLevelType w:val="hybridMultilevel"/>
    <w:tmpl w:val="20C0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6CD20259"/>
    <w:multiLevelType w:val="hybridMultilevel"/>
    <w:tmpl w:val="92404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80344C"/>
    <w:multiLevelType w:val="hybridMultilevel"/>
    <w:tmpl w:val="12CA127A"/>
    <w:lvl w:ilvl="0" w:tplc="0BA635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22B2C7E"/>
    <w:multiLevelType w:val="hybridMultilevel"/>
    <w:tmpl w:val="C66E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47856682">
    <w:abstractNumId w:val="31"/>
  </w:num>
  <w:num w:numId="2" w16cid:durableId="1332488179">
    <w:abstractNumId w:val="10"/>
  </w:num>
  <w:num w:numId="3" w16cid:durableId="584845084">
    <w:abstractNumId w:val="28"/>
  </w:num>
  <w:num w:numId="4" w16cid:durableId="1968583546">
    <w:abstractNumId w:val="22"/>
  </w:num>
  <w:num w:numId="5" w16cid:durableId="2077167172">
    <w:abstractNumId w:val="33"/>
  </w:num>
  <w:num w:numId="6" w16cid:durableId="2093043059">
    <w:abstractNumId w:val="31"/>
    <w:lvlOverride w:ilvl="0">
      <w:startOverride w:val="1"/>
    </w:lvlOverride>
    <w:lvlOverride w:ilvl="1"/>
    <w:lvlOverride w:ilvl="2"/>
    <w:lvlOverride w:ilvl="3"/>
    <w:lvlOverride w:ilvl="4"/>
    <w:lvlOverride w:ilvl="5"/>
    <w:lvlOverride w:ilvl="6"/>
    <w:lvlOverride w:ilvl="7"/>
    <w:lvlOverride w:ilvl="8"/>
  </w:num>
  <w:num w:numId="7" w16cid:durableId="18868651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390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0645992">
    <w:abstractNumId w:val="27"/>
  </w:num>
  <w:num w:numId="10" w16cid:durableId="1903061113">
    <w:abstractNumId w:val="6"/>
  </w:num>
  <w:num w:numId="11" w16cid:durableId="286200411">
    <w:abstractNumId w:val="8"/>
  </w:num>
  <w:num w:numId="12" w16cid:durableId="1058819360">
    <w:abstractNumId w:val="41"/>
  </w:num>
  <w:num w:numId="13" w16cid:durableId="1657607557">
    <w:abstractNumId w:val="35"/>
  </w:num>
  <w:num w:numId="14" w16cid:durableId="829445801">
    <w:abstractNumId w:val="15"/>
  </w:num>
  <w:num w:numId="15" w16cid:durableId="1556358300">
    <w:abstractNumId w:val="39"/>
  </w:num>
  <w:num w:numId="16" w16cid:durableId="1451166520">
    <w:abstractNumId w:val="20"/>
  </w:num>
  <w:num w:numId="17" w16cid:durableId="1249457841">
    <w:abstractNumId w:val="7"/>
  </w:num>
  <w:num w:numId="18" w16cid:durableId="2109540061">
    <w:abstractNumId w:val="1"/>
  </w:num>
  <w:num w:numId="19" w16cid:durableId="665136089">
    <w:abstractNumId w:val="5"/>
  </w:num>
  <w:num w:numId="20" w16cid:durableId="2047102496">
    <w:abstractNumId w:val="4"/>
  </w:num>
  <w:num w:numId="21" w16cid:durableId="1461264023">
    <w:abstractNumId w:val="42"/>
  </w:num>
  <w:num w:numId="22" w16cid:durableId="1729375909">
    <w:abstractNumId w:val="40"/>
  </w:num>
  <w:num w:numId="23" w16cid:durableId="1884899730">
    <w:abstractNumId w:val="32"/>
  </w:num>
  <w:num w:numId="24" w16cid:durableId="373819174">
    <w:abstractNumId w:val="0"/>
  </w:num>
  <w:num w:numId="25" w16cid:durableId="552545626">
    <w:abstractNumId w:val="18"/>
  </w:num>
  <w:num w:numId="26" w16cid:durableId="1476602733">
    <w:abstractNumId w:val="24"/>
  </w:num>
  <w:num w:numId="27" w16cid:durableId="453453050">
    <w:abstractNumId w:val="30"/>
  </w:num>
  <w:num w:numId="28" w16cid:durableId="1480418402">
    <w:abstractNumId w:val="13"/>
  </w:num>
  <w:num w:numId="29" w16cid:durableId="1019546224">
    <w:abstractNumId w:val="11"/>
  </w:num>
  <w:num w:numId="30" w16cid:durableId="691228855">
    <w:abstractNumId w:val="16"/>
  </w:num>
  <w:num w:numId="31" w16cid:durableId="1633827650">
    <w:abstractNumId w:val="29"/>
  </w:num>
  <w:num w:numId="32" w16cid:durableId="979115531">
    <w:abstractNumId w:val="34"/>
  </w:num>
  <w:num w:numId="33" w16cid:durableId="1884126272">
    <w:abstractNumId w:val="2"/>
  </w:num>
  <w:num w:numId="34" w16cid:durableId="1763187156">
    <w:abstractNumId w:val="12"/>
  </w:num>
  <w:num w:numId="35" w16cid:durableId="864640700">
    <w:abstractNumId w:val="14"/>
  </w:num>
  <w:num w:numId="36" w16cid:durableId="255480541">
    <w:abstractNumId w:val="37"/>
  </w:num>
  <w:num w:numId="37" w16cid:durableId="319968546">
    <w:abstractNumId w:val="19"/>
  </w:num>
  <w:num w:numId="38" w16cid:durableId="626668909">
    <w:abstractNumId w:val="26"/>
  </w:num>
  <w:num w:numId="39" w16cid:durableId="340088712">
    <w:abstractNumId w:val="21"/>
  </w:num>
  <w:num w:numId="40" w16cid:durableId="1218198914">
    <w:abstractNumId w:val="38"/>
  </w:num>
  <w:num w:numId="41" w16cid:durableId="2127774051">
    <w:abstractNumId w:val="23"/>
  </w:num>
  <w:num w:numId="42" w16cid:durableId="1092429863">
    <w:abstractNumId w:val="3"/>
  </w:num>
  <w:num w:numId="43" w16cid:durableId="229272577">
    <w:abstractNumId w:val="17"/>
  </w:num>
  <w:num w:numId="44" w16cid:durableId="737633523">
    <w:abstractNumId w:val="25"/>
  </w:num>
  <w:num w:numId="45" w16cid:durableId="2110393080">
    <w:abstractNumId w:val="9"/>
  </w:num>
  <w:num w:numId="46" w16cid:durableId="609820526">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4626"/>
    <w:rsid w:val="000058CF"/>
    <w:rsid w:val="00005D30"/>
    <w:rsid w:val="00006267"/>
    <w:rsid w:val="000076A1"/>
    <w:rsid w:val="0000776B"/>
    <w:rsid w:val="00012347"/>
    <w:rsid w:val="00012E2C"/>
    <w:rsid w:val="00013093"/>
    <w:rsid w:val="000132F3"/>
    <w:rsid w:val="00013C24"/>
    <w:rsid w:val="000143C5"/>
    <w:rsid w:val="00014775"/>
    <w:rsid w:val="000149F3"/>
    <w:rsid w:val="00014D6C"/>
    <w:rsid w:val="00017484"/>
    <w:rsid w:val="000206DA"/>
    <w:rsid w:val="000209AE"/>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57E"/>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1BED"/>
    <w:rsid w:val="00052AF7"/>
    <w:rsid w:val="00052F61"/>
    <w:rsid w:val="000537FF"/>
    <w:rsid w:val="00053BFB"/>
    <w:rsid w:val="000545B4"/>
    <w:rsid w:val="000550DA"/>
    <w:rsid w:val="00055129"/>
    <w:rsid w:val="00055195"/>
    <w:rsid w:val="00055CC2"/>
    <w:rsid w:val="00056516"/>
    <w:rsid w:val="00056AB4"/>
    <w:rsid w:val="00057264"/>
    <w:rsid w:val="000604CF"/>
    <w:rsid w:val="00060A59"/>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14A"/>
    <w:rsid w:val="00074173"/>
    <w:rsid w:val="00074248"/>
    <w:rsid w:val="00075997"/>
    <w:rsid w:val="00077062"/>
    <w:rsid w:val="00077BB9"/>
    <w:rsid w:val="00080C4E"/>
    <w:rsid w:val="00080E73"/>
    <w:rsid w:val="000812F9"/>
    <w:rsid w:val="00081E0E"/>
    <w:rsid w:val="000822C1"/>
    <w:rsid w:val="00082ADC"/>
    <w:rsid w:val="00082DE0"/>
    <w:rsid w:val="00082E96"/>
    <w:rsid w:val="000831B3"/>
    <w:rsid w:val="00083558"/>
    <w:rsid w:val="000845F6"/>
    <w:rsid w:val="00084E87"/>
    <w:rsid w:val="000857DE"/>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A4D"/>
    <w:rsid w:val="000A0DEB"/>
    <w:rsid w:val="000A2C81"/>
    <w:rsid w:val="000A3471"/>
    <w:rsid w:val="000A37CE"/>
    <w:rsid w:val="000A58EC"/>
    <w:rsid w:val="000A5B16"/>
    <w:rsid w:val="000A6B75"/>
    <w:rsid w:val="000A72AD"/>
    <w:rsid w:val="000A7528"/>
    <w:rsid w:val="000B033F"/>
    <w:rsid w:val="000B1088"/>
    <w:rsid w:val="000B21D2"/>
    <w:rsid w:val="000B259E"/>
    <w:rsid w:val="000B4092"/>
    <w:rsid w:val="000B5028"/>
    <w:rsid w:val="000B519A"/>
    <w:rsid w:val="000B55AD"/>
    <w:rsid w:val="000B5AE5"/>
    <w:rsid w:val="000B65C4"/>
    <w:rsid w:val="000B700B"/>
    <w:rsid w:val="000B7641"/>
    <w:rsid w:val="000B7C54"/>
    <w:rsid w:val="000C0396"/>
    <w:rsid w:val="000C062F"/>
    <w:rsid w:val="000C0A9D"/>
    <w:rsid w:val="000C12A6"/>
    <w:rsid w:val="000C165F"/>
    <w:rsid w:val="000C3432"/>
    <w:rsid w:val="000C36C6"/>
    <w:rsid w:val="000C5068"/>
    <w:rsid w:val="000C562E"/>
    <w:rsid w:val="000C57CA"/>
    <w:rsid w:val="000C5A09"/>
    <w:rsid w:val="000C6F81"/>
    <w:rsid w:val="000C72D9"/>
    <w:rsid w:val="000C7E4A"/>
    <w:rsid w:val="000D07E4"/>
    <w:rsid w:val="000D10F1"/>
    <w:rsid w:val="000D127E"/>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1E7"/>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77"/>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5808"/>
    <w:rsid w:val="001264EA"/>
    <w:rsid w:val="001276C9"/>
    <w:rsid w:val="00127B83"/>
    <w:rsid w:val="00127CBD"/>
    <w:rsid w:val="00130202"/>
    <w:rsid w:val="001305C6"/>
    <w:rsid w:val="00131A59"/>
    <w:rsid w:val="00131E9C"/>
    <w:rsid w:val="001326F0"/>
    <w:rsid w:val="00132FA8"/>
    <w:rsid w:val="0013309D"/>
    <w:rsid w:val="00133A5A"/>
    <w:rsid w:val="00133A7E"/>
    <w:rsid w:val="00133CE4"/>
    <w:rsid w:val="00134D6E"/>
    <w:rsid w:val="00134DC5"/>
    <w:rsid w:val="001355F9"/>
    <w:rsid w:val="00135840"/>
    <w:rsid w:val="001358D8"/>
    <w:rsid w:val="001366A9"/>
    <w:rsid w:val="001369CB"/>
    <w:rsid w:val="001377BA"/>
    <w:rsid w:val="00137A5C"/>
    <w:rsid w:val="001402B5"/>
    <w:rsid w:val="00140D57"/>
    <w:rsid w:val="00142496"/>
    <w:rsid w:val="00143BD7"/>
    <w:rsid w:val="00143E8C"/>
    <w:rsid w:val="0014472E"/>
    <w:rsid w:val="00144A19"/>
    <w:rsid w:val="00144F73"/>
    <w:rsid w:val="00145342"/>
    <w:rsid w:val="0014555E"/>
    <w:rsid w:val="001458D6"/>
    <w:rsid w:val="00145CC3"/>
    <w:rsid w:val="00146B11"/>
    <w:rsid w:val="00146D17"/>
    <w:rsid w:val="001472EA"/>
    <w:rsid w:val="00147CD0"/>
    <w:rsid w:val="00147F14"/>
    <w:rsid w:val="00150AD8"/>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76A"/>
    <w:rsid w:val="001609F6"/>
    <w:rsid w:val="00160AE4"/>
    <w:rsid w:val="00160BB4"/>
    <w:rsid w:val="0016111C"/>
    <w:rsid w:val="00161428"/>
    <w:rsid w:val="00161FE4"/>
    <w:rsid w:val="001635B8"/>
    <w:rsid w:val="00164BBC"/>
    <w:rsid w:val="00164F74"/>
    <w:rsid w:val="0016519F"/>
    <w:rsid w:val="00166737"/>
    <w:rsid w:val="001669C1"/>
    <w:rsid w:val="001679A6"/>
    <w:rsid w:val="001711E3"/>
    <w:rsid w:val="001724D7"/>
    <w:rsid w:val="00172BD7"/>
    <w:rsid w:val="001732FB"/>
    <w:rsid w:val="001734B8"/>
    <w:rsid w:val="00173ED3"/>
    <w:rsid w:val="00174C7A"/>
    <w:rsid w:val="00174FE1"/>
    <w:rsid w:val="00175965"/>
    <w:rsid w:val="00175A63"/>
    <w:rsid w:val="00175CAA"/>
    <w:rsid w:val="00175F8F"/>
    <w:rsid w:val="00175FDC"/>
    <w:rsid w:val="001763F5"/>
    <w:rsid w:val="00176A38"/>
    <w:rsid w:val="00176A92"/>
    <w:rsid w:val="00176F2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87E9B"/>
    <w:rsid w:val="00191D5F"/>
    <w:rsid w:val="00192606"/>
    <w:rsid w:val="00192A1F"/>
    <w:rsid w:val="001932A7"/>
    <w:rsid w:val="001937E9"/>
    <w:rsid w:val="00193871"/>
    <w:rsid w:val="0019419E"/>
    <w:rsid w:val="00194598"/>
    <w:rsid w:val="00194DBD"/>
    <w:rsid w:val="00195835"/>
    <w:rsid w:val="00195F24"/>
    <w:rsid w:val="00196487"/>
    <w:rsid w:val="001A1564"/>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18F"/>
    <w:rsid w:val="001B7698"/>
    <w:rsid w:val="001C07C6"/>
    <w:rsid w:val="001C0849"/>
    <w:rsid w:val="001C0B2D"/>
    <w:rsid w:val="001C1CEB"/>
    <w:rsid w:val="001C2F9F"/>
    <w:rsid w:val="001C336A"/>
    <w:rsid w:val="001C3D83"/>
    <w:rsid w:val="001C3F6C"/>
    <w:rsid w:val="001C44EE"/>
    <w:rsid w:val="001C6D58"/>
    <w:rsid w:val="001C7125"/>
    <w:rsid w:val="001C76F7"/>
    <w:rsid w:val="001C7C1A"/>
    <w:rsid w:val="001D1139"/>
    <w:rsid w:val="001D1376"/>
    <w:rsid w:val="001D1D00"/>
    <w:rsid w:val="001D2D62"/>
    <w:rsid w:val="001D39E3"/>
    <w:rsid w:val="001D49EB"/>
    <w:rsid w:val="001D5EFA"/>
    <w:rsid w:val="001D5FF7"/>
    <w:rsid w:val="001D6531"/>
    <w:rsid w:val="001D7228"/>
    <w:rsid w:val="001D74FA"/>
    <w:rsid w:val="001D78C5"/>
    <w:rsid w:val="001E0216"/>
    <w:rsid w:val="001E17BA"/>
    <w:rsid w:val="001E2794"/>
    <w:rsid w:val="001E2814"/>
    <w:rsid w:val="001E42D0"/>
    <w:rsid w:val="001E4E67"/>
    <w:rsid w:val="001E5295"/>
    <w:rsid w:val="001E52DB"/>
    <w:rsid w:val="001E55B2"/>
    <w:rsid w:val="001E5866"/>
    <w:rsid w:val="001E7733"/>
    <w:rsid w:val="001F0335"/>
    <w:rsid w:val="001F0371"/>
    <w:rsid w:val="001F0879"/>
    <w:rsid w:val="001F1DF0"/>
    <w:rsid w:val="001F3237"/>
    <w:rsid w:val="001F386B"/>
    <w:rsid w:val="001F41C4"/>
    <w:rsid w:val="001F55B1"/>
    <w:rsid w:val="001F5FDE"/>
    <w:rsid w:val="001F6578"/>
    <w:rsid w:val="001F760C"/>
    <w:rsid w:val="001F7A2E"/>
    <w:rsid w:val="00201683"/>
    <w:rsid w:val="002017CB"/>
    <w:rsid w:val="00201DA0"/>
    <w:rsid w:val="00201F2E"/>
    <w:rsid w:val="00202F4D"/>
    <w:rsid w:val="002032CE"/>
    <w:rsid w:val="00203917"/>
    <w:rsid w:val="002039C5"/>
    <w:rsid w:val="00204B03"/>
    <w:rsid w:val="00204BBE"/>
    <w:rsid w:val="00204E53"/>
    <w:rsid w:val="00205689"/>
    <w:rsid w:val="00205ADE"/>
    <w:rsid w:val="0020701A"/>
    <w:rsid w:val="00207CF7"/>
    <w:rsid w:val="00207E79"/>
    <w:rsid w:val="002100B3"/>
    <w:rsid w:val="002101F2"/>
    <w:rsid w:val="002106E6"/>
    <w:rsid w:val="00210F0C"/>
    <w:rsid w:val="00211425"/>
    <w:rsid w:val="002115A9"/>
    <w:rsid w:val="00211AA3"/>
    <w:rsid w:val="002127B9"/>
    <w:rsid w:val="0021342B"/>
    <w:rsid w:val="002137E6"/>
    <w:rsid w:val="00213EB8"/>
    <w:rsid w:val="00214275"/>
    <w:rsid w:val="00214772"/>
    <w:rsid w:val="0021501A"/>
    <w:rsid w:val="00217710"/>
    <w:rsid w:val="00217BA8"/>
    <w:rsid w:val="00220491"/>
    <w:rsid w:val="00220AB2"/>
    <w:rsid w:val="00220ACB"/>
    <w:rsid w:val="00220C7C"/>
    <w:rsid w:val="002218FE"/>
    <w:rsid w:val="0022236A"/>
    <w:rsid w:val="002240AB"/>
    <w:rsid w:val="00224D20"/>
    <w:rsid w:val="002250D8"/>
    <w:rsid w:val="0022515E"/>
    <w:rsid w:val="002252CD"/>
    <w:rsid w:val="002253C6"/>
    <w:rsid w:val="00225400"/>
    <w:rsid w:val="00225B15"/>
    <w:rsid w:val="00225C4D"/>
    <w:rsid w:val="00226412"/>
    <w:rsid w:val="002273AD"/>
    <w:rsid w:val="0022770A"/>
    <w:rsid w:val="00227C9F"/>
    <w:rsid w:val="00230356"/>
    <w:rsid w:val="00230B12"/>
    <w:rsid w:val="00230C8F"/>
    <w:rsid w:val="0023180F"/>
    <w:rsid w:val="0023181C"/>
    <w:rsid w:val="002328EB"/>
    <w:rsid w:val="0023354E"/>
    <w:rsid w:val="00233EB5"/>
    <w:rsid w:val="0023571C"/>
    <w:rsid w:val="00236B75"/>
    <w:rsid w:val="00237BF6"/>
    <w:rsid w:val="0024027D"/>
    <w:rsid w:val="00240289"/>
    <w:rsid w:val="0024041A"/>
    <w:rsid w:val="00240B4B"/>
    <w:rsid w:val="0024186B"/>
    <w:rsid w:val="0024205E"/>
    <w:rsid w:val="00242D36"/>
    <w:rsid w:val="00244642"/>
    <w:rsid w:val="00244B38"/>
    <w:rsid w:val="002458FD"/>
    <w:rsid w:val="00245DB1"/>
    <w:rsid w:val="00246611"/>
    <w:rsid w:val="00246BE3"/>
    <w:rsid w:val="00246F46"/>
    <w:rsid w:val="00247FE9"/>
    <w:rsid w:val="00250949"/>
    <w:rsid w:val="00250D2A"/>
    <w:rsid w:val="00251450"/>
    <w:rsid w:val="0025145E"/>
    <w:rsid w:val="00251E84"/>
    <w:rsid w:val="00252BCD"/>
    <w:rsid w:val="00252C9C"/>
    <w:rsid w:val="00253CA8"/>
    <w:rsid w:val="002542AE"/>
    <w:rsid w:val="002547D3"/>
    <w:rsid w:val="00254A36"/>
    <w:rsid w:val="00254AA2"/>
    <w:rsid w:val="00254E3E"/>
    <w:rsid w:val="002559B9"/>
    <w:rsid w:val="00255BEC"/>
    <w:rsid w:val="00256D9B"/>
    <w:rsid w:val="00257773"/>
    <w:rsid w:val="00260092"/>
    <w:rsid w:val="00260569"/>
    <w:rsid w:val="00260E64"/>
    <w:rsid w:val="00261272"/>
    <w:rsid w:val="0026158D"/>
    <w:rsid w:val="00263035"/>
    <w:rsid w:val="00263094"/>
    <w:rsid w:val="00263D72"/>
    <w:rsid w:val="00263E28"/>
    <w:rsid w:val="0026426F"/>
    <w:rsid w:val="0026516D"/>
    <w:rsid w:val="0026557B"/>
    <w:rsid w:val="00265D18"/>
    <w:rsid w:val="002663CB"/>
    <w:rsid w:val="002665A4"/>
    <w:rsid w:val="0027052A"/>
    <w:rsid w:val="00270AF6"/>
    <w:rsid w:val="00270D59"/>
    <w:rsid w:val="00271DF6"/>
    <w:rsid w:val="0027208C"/>
    <w:rsid w:val="002732C7"/>
    <w:rsid w:val="00273411"/>
    <w:rsid w:val="0027345B"/>
    <w:rsid w:val="002737E0"/>
    <w:rsid w:val="002738E8"/>
    <w:rsid w:val="00273A88"/>
    <w:rsid w:val="00273B4F"/>
    <w:rsid w:val="00274353"/>
    <w:rsid w:val="0027499F"/>
    <w:rsid w:val="00274BDF"/>
    <w:rsid w:val="00274F0E"/>
    <w:rsid w:val="00274FD9"/>
    <w:rsid w:val="002754C4"/>
    <w:rsid w:val="00276441"/>
    <w:rsid w:val="00276B03"/>
    <w:rsid w:val="00277057"/>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559"/>
    <w:rsid w:val="00294BD5"/>
    <w:rsid w:val="00294FFF"/>
    <w:rsid w:val="0029515A"/>
    <w:rsid w:val="002962D2"/>
    <w:rsid w:val="00296466"/>
    <w:rsid w:val="00296A9F"/>
    <w:rsid w:val="00296EE5"/>
    <w:rsid w:val="00296F9E"/>
    <w:rsid w:val="00297099"/>
    <w:rsid w:val="00297113"/>
    <w:rsid w:val="00297B2D"/>
    <w:rsid w:val="002A058F"/>
    <w:rsid w:val="002A0AD3"/>
    <w:rsid w:val="002A10B2"/>
    <w:rsid w:val="002A1FAC"/>
    <w:rsid w:val="002A21E9"/>
    <w:rsid w:val="002A26AE"/>
    <w:rsid w:val="002A2C2E"/>
    <w:rsid w:val="002A3785"/>
    <w:rsid w:val="002A4619"/>
    <w:rsid w:val="002A464D"/>
    <w:rsid w:val="002A497D"/>
    <w:rsid w:val="002A4B81"/>
    <w:rsid w:val="002A6360"/>
    <w:rsid w:val="002A6B64"/>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AFC"/>
    <w:rsid w:val="002C0DD6"/>
    <w:rsid w:val="002C1050"/>
    <w:rsid w:val="002C170C"/>
    <w:rsid w:val="002C1AE5"/>
    <w:rsid w:val="002C205F"/>
    <w:rsid w:val="002C2729"/>
    <w:rsid w:val="002C27EB"/>
    <w:rsid w:val="002C2AAB"/>
    <w:rsid w:val="002C31BD"/>
    <w:rsid w:val="002C3CAA"/>
    <w:rsid w:val="002C49AC"/>
    <w:rsid w:val="002C4DBF"/>
    <w:rsid w:val="002C623B"/>
    <w:rsid w:val="002C6CF7"/>
    <w:rsid w:val="002C7037"/>
    <w:rsid w:val="002C761F"/>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7C9"/>
    <w:rsid w:val="002E0877"/>
    <w:rsid w:val="002E0966"/>
    <w:rsid w:val="002E116D"/>
    <w:rsid w:val="002E11D1"/>
    <w:rsid w:val="002E2B83"/>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938"/>
    <w:rsid w:val="002F6FA0"/>
    <w:rsid w:val="002F6FD9"/>
    <w:rsid w:val="002F7A7E"/>
    <w:rsid w:val="0030046F"/>
    <w:rsid w:val="00301113"/>
    <w:rsid w:val="0030112B"/>
    <w:rsid w:val="00301193"/>
    <w:rsid w:val="0030129D"/>
    <w:rsid w:val="003016D8"/>
    <w:rsid w:val="00302BAD"/>
    <w:rsid w:val="00302E66"/>
    <w:rsid w:val="00303732"/>
    <w:rsid w:val="003041A8"/>
    <w:rsid w:val="00304436"/>
    <w:rsid w:val="00304D64"/>
    <w:rsid w:val="0030514C"/>
    <w:rsid w:val="003053EF"/>
    <w:rsid w:val="00305A9C"/>
    <w:rsid w:val="00305E59"/>
    <w:rsid w:val="00305F6D"/>
    <w:rsid w:val="003064D4"/>
    <w:rsid w:val="0030675A"/>
    <w:rsid w:val="00307F3C"/>
    <w:rsid w:val="003101E4"/>
    <w:rsid w:val="00310A82"/>
    <w:rsid w:val="00310B6E"/>
    <w:rsid w:val="00310ED2"/>
    <w:rsid w:val="00311076"/>
    <w:rsid w:val="003141B6"/>
    <w:rsid w:val="00314C49"/>
    <w:rsid w:val="00316381"/>
    <w:rsid w:val="003169A4"/>
    <w:rsid w:val="0032071C"/>
    <w:rsid w:val="00321A56"/>
    <w:rsid w:val="00321B20"/>
    <w:rsid w:val="00323606"/>
    <w:rsid w:val="00323707"/>
    <w:rsid w:val="00323B33"/>
    <w:rsid w:val="00324445"/>
    <w:rsid w:val="00324490"/>
    <w:rsid w:val="00324C1A"/>
    <w:rsid w:val="00325546"/>
    <w:rsid w:val="003257F0"/>
    <w:rsid w:val="00325906"/>
    <w:rsid w:val="003259C5"/>
    <w:rsid w:val="00325CC0"/>
    <w:rsid w:val="00326507"/>
    <w:rsid w:val="003266BD"/>
    <w:rsid w:val="00327436"/>
    <w:rsid w:val="003275D4"/>
    <w:rsid w:val="00333314"/>
    <w:rsid w:val="00333347"/>
    <w:rsid w:val="0033399B"/>
    <w:rsid w:val="00333B25"/>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6CB8"/>
    <w:rsid w:val="00347499"/>
    <w:rsid w:val="0034777A"/>
    <w:rsid w:val="0034783B"/>
    <w:rsid w:val="00350018"/>
    <w:rsid w:val="003500D1"/>
    <w:rsid w:val="00350C85"/>
    <w:rsid w:val="00352DB8"/>
    <w:rsid w:val="0035358D"/>
    <w:rsid w:val="00353890"/>
    <w:rsid w:val="00353C7B"/>
    <w:rsid w:val="00354D13"/>
    <w:rsid w:val="00355533"/>
    <w:rsid w:val="0035555B"/>
    <w:rsid w:val="003572A0"/>
    <w:rsid w:val="003577FB"/>
    <w:rsid w:val="003579C1"/>
    <w:rsid w:val="00357A33"/>
    <w:rsid w:val="00357AA2"/>
    <w:rsid w:val="00357D48"/>
    <w:rsid w:val="00357E1B"/>
    <w:rsid w:val="00360DC6"/>
    <w:rsid w:val="00361308"/>
    <w:rsid w:val="00362238"/>
    <w:rsid w:val="0036230B"/>
    <w:rsid w:val="00363298"/>
    <w:rsid w:val="00363335"/>
    <w:rsid w:val="00363627"/>
    <w:rsid w:val="00363E98"/>
    <w:rsid w:val="00364E7A"/>
    <w:rsid w:val="003650C5"/>
    <w:rsid w:val="00365FCC"/>
    <w:rsid w:val="0036641C"/>
    <w:rsid w:val="0036718E"/>
    <w:rsid w:val="003675B2"/>
    <w:rsid w:val="00370ECD"/>
    <w:rsid w:val="0037177E"/>
    <w:rsid w:val="003717D2"/>
    <w:rsid w:val="00372C2B"/>
    <w:rsid w:val="00372C67"/>
    <w:rsid w:val="00372FAD"/>
    <w:rsid w:val="0037329F"/>
    <w:rsid w:val="00373391"/>
    <w:rsid w:val="003738F3"/>
    <w:rsid w:val="00373EC9"/>
    <w:rsid w:val="0037496E"/>
    <w:rsid w:val="00374B3B"/>
    <w:rsid w:val="00374FCC"/>
    <w:rsid w:val="0037529E"/>
    <w:rsid w:val="003755FD"/>
    <w:rsid w:val="00375D38"/>
    <w:rsid w:val="00375FD2"/>
    <w:rsid w:val="003760B7"/>
    <w:rsid w:val="00376D5B"/>
    <w:rsid w:val="00380721"/>
    <w:rsid w:val="003812AE"/>
    <w:rsid w:val="003814AF"/>
    <w:rsid w:val="00381658"/>
    <w:rsid w:val="003823AA"/>
    <w:rsid w:val="00382C09"/>
    <w:rsid w:val="0038317B"/>
    <w:rsid w:val="0038400D"/>
    <w:rsid w:val="0038438D"/>
    <w:rsid w:val="003850A0"/>
    <w:rsid w:val="0038517B"/>
    <w:rsid w:val="0038579B"/>
    <w:rsid w:val="00385CC6"/>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340"/>
    <w:rsid w:val="003B1FC0"/>
    <w:rsid w:val="003B3A13"/>
    <w:rsid w:val="003B3DD0"/>
    <w:rsid w:val="003B47BB"/>
    <w:rsid w:val="003B4A74"/>
    <w:rsid w:val="003B585C"/>
    <w:rsid w:val="003B5AE9"/>
    <w:rsid w:val="003B60D5"/>
    <w:rsid w:val="003B6791"/>
    <w:rsid w:val="003B681E"/>
    <w:rsid w:val="003B7086"/>
    <w:rsid w:val="003B79C0"/>
    <w:rsid w:val="003B7D9D"/>
    <w:rsid w:val="003C0F9A"/>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0F7B"/>
    <w:rsid w:val="003D14E9"/>
    <w:rsid w:val="003D1B15"/>
    <w:rsid w:val="003D1BB7"/>
    <w:rsid w:val="003D1CF4"/>
    <w:rsid w:val="003D1FE3"/>
    <w:rsid w:val="003D2B3E"/>
    <w:rsid w:val="003D2DF7"/>
    <w:rsid w:val="003D39F7"/>
    <w:rsid w:val="003D4374"/>
    <w:rsid w:val="003D4668"/>
    <w:rsid w:val="003D56A5"/>
    <w:rsid w:val="003D666D"/>
    <w:rsid w:val="003D7502"/>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D89"/>
    <w:rsid w:val="003E3FD0"/>
    <w:rsid w:val="003E4184"/>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CF8"/>
    <w:rsid w:val="003F7B41"/>
    <w:rsid w:val="0040112D"/>
    <w:rsid w:val="00401BA5"/>
    <w:rsid w:val="00401E6C"/>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C11"/>
    <w:rsid w:val="00410FAF"/>
    <w:rsid w:val="004110AC"/>
    <w:rsid w:val="00411D9D"/>
    <w:rsid w:val="004134BB"/>
    <w:rsid w:val="00413A58"/>
    <w:rsid w:val="00413A8A"/>
    <w:rsid w:val="0041659E"/>
    <w:rsid w:val="00416C27"/>
    <w:rsid w:val="00416F1E"/>
    <w:rsid w:val="00417553"/>
    <w:rsid w:val="004175B6"/>
    <w:rsid w:val="00417A32"/>
    <w:rsid w:val="00417B96"/>
    <w:rsid w:val="00417F89"/>
    <w:rsid w:val="0042084B"/>
    <w:rsid w:val="00421F49"/>
    <w:rsid w:val="004242D7"/>
    <w:rsid w:val="004250EA"/>
    <w:rsid w:val="00425C13"/>
    <w:rsid w:val="004261B6"/>
    <w:rsid w:val="0042693C"/>
    <w:rsid w:val="00427EAA"/>
    <w:rsid w:val="004300D9"/>
    <w:rsid w:val="004306D6"/>
    <w:rsid w:val="00431342"/>
    <w:rsid w:val="00431998"/>
    <w:rsid w:val="004320F2"/>
    <w:rsid w:val="004321A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0AC7"/>
    <w:rsid w:val="004517E5"/>
    <w:rsid w:val="00452173"/>
    <w:rsid w:val="00452896"/>
    <w:rsid w:val="00454D73"/>
    <w:rsid w:val="00454E9F"/>
    <w:rsid w:val="0045525D"/>
    <w:rsid w:val="004553DE"/>
    <w:rsid w:val="00456CBB"/>
    <w:rsid w:val="00456E92"/>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200"/>
    <w:rsid w:val="00476579"/>
    <w:rsid w:val="00476A47"/>
    <w:rsid w:val="00476F68"/>
    <w:rsid w:val="00480162"/>
    <w:rsid w:val="00481303"/>
    <w:rsid w:val="004813B3"/>
    <w:rsid w:val="00481E8C"/>
    <w:rsid w:val="004823CC"/>
    <w:rsid w:val="00483944"/>
    <w:rsid w:val="0048419C"/>
    <w:rsid w:val="00484FED"/>
    <w:rsid w:val="004859E2"/>
    <w:rsid w:val="00485F2A"/>
    <w:rsid w:val="004863E1"/>
    <w:rsid w:val="00486B55"/>
    <w:rsid w:val="004874EC"/>
    <w:rsid w:val="00487D0C"/>
    <w:rsid w:val="00491A74"/>
    <w:rsid w:val="0049223B"/>
    <w:rsid w:val="004929E4"/>
    <w:rsid w:val="00493608"/>
    <w:rsid w:val="00493AF9"/>
    <w:rsid w:val="00496685"/>
    <w:rsid w:val="00496E18"/>
    <w:rsid w:val="00497142"/>
    <w:rsid w:val="004974D8"/>
    <w:rsid w:val="004A0765"/>
    <w:rsid w:val="004A1734"/>
    <w:rsid w:val="004A1C5D"/>
    <w:rsid w:val="004A1CC7"/>
    <w:rsid w:val="004A2D8F"/>
    <w:rsid w:val="004A3051"/>
    <w:rsid w:val="004A3E84"/>
    <w:rsid w:val="004A6480"/>
    <w:rsid w:val="004A712A"/>
    <w:rsid w:val="004A7722"/>
    <w:rsid w:val="004B2068"/>
    <w:rsid w:val="004B2363"/>
    <w:rsid w:val="004B28E1"/>
    <w:rsid w:val="004B2F56"/>
    <w:rsid w:val="004B35EC"/>
    <w:rsid w:val="004B370B"/>
    <w:rsid w:val="004B383E"/>
    <w:rsid w:val="004B3F6F"/>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05"/>
    <w:rsid w:val="004E1977"/>
    <w:rsid w:val="004E1B0A"/>
    <w:rsid w:val="004E1C8E"/>
    <w:rsid w:val="004E27C5"/>
    <w:rsid w:val="004E2FC6"/>
    <w:rsid w:val="004E326A"/>
    <w:rsid w:val="004E3618"/>
    <w:rsid w:val="004E386A"/>
    <w:rsid w:val="004E46CE"/>
    <w:rsid w:val="004E4706"/>
    <w:rsid w:val="004E515C"/>
    <w:rsid w:val="004E54F5"/>
    <w:rsid w:val="004E5843"/>
    <w:rsid w:val="004E6A12"/>
    <w:rsid w:val="004E6E9A"/>
    <w:rsid w:val="004E7F13"/>
    <w:rsid w:val="004F09DA"/>
    <w:rsid w:val="004F1DB0"/>
    <w:rsid w:val="004F2130"/>
    <w:rsid w:val="004F22A1"/>
    <w:rsid w:val="004F2639"/>
    <w:rsid w:val="004F2E2A"/>
    <w:rsid w:val="004F30DA"/>
    <w:rsid w:val="004F3B83"/>
    <w:rsid w:val="004F4D14"/>
    <w:rsid w:val="004F5190"/>
    <w:rsid w:val="004F53E2"/>
    <w:rsid w:val="004F5518"/>
    <w:rsid w:val="004F5616"/>
    <w:rsid w:val="004F6C17"/>
    <w:rsid w:val="004F78EF"/>
    <w:rsid w:val="00501516"/>
    <w:rsid w:val="0050161D"/>
    <w:rsid w:val="005016FD"/>
    <w:rsid w:val="005019FD"/>
    <w:rsid w:val="00501A05"/>
    <w:rsid w:val="00502330"/>
    <w:rsid w:val="00502397"/>
    <w:rsid w:val="005024D2"/>
    <w:rsid w:val="005029FB"/>
    <w:rsid w:val="00503666"/>
    <w:rsid w:val="00503BFB"/>
    <w:rsid w:val="0050401E"/>
    <w:rsid w:val="00504841"/>
    <w:rsid w:val="00504862"/>
    <w:rsid w:val="005048E3"/>
    <w:rsid w:val="005052E8"/>
    <w:rsid w:val="00505AD4"/>
    <w:rsid w:val="00505C33"/>
    <w:rsid w:val="00507FEA"/>
    <w:rsid w:val="00510110"/>
    <w:rsid w:val="00510176"/>
    <w:rsid w:val="005106CC"/>
    <w:rsid w:val="00510CB7"/>
    <w:rsid w:val="005111C3"/>
    <w:rsid w:val="00511D43"/>
    <w:rsid w:val="00511D8D"/>
    <w:rsid w:val="00512292"/>
    <w:rsid w:val="005124BA"/>
    <w:rsid w:val="0051283A"/>
    <w:rsid w:val="00512D1F"/>
    <w:rsid w:val="0051341E"/>
    <w:rsid w:val="00513C9C"/>
    <w:rsid w:val="00514B2A"/>
    <w:rsid w:val="0051520A"/>
    <w:rsid w:val="005162B1"/>
    <w:rsid w:val="005167C7"/>
    <w:rsid w:val="00516DDC"/>
    <w:rsid w:val="005170F3"/>
    <w:rsid w:val="00520BDB"/>
    <w:rsid w:val="00520FF2"/>
    <w:rsid w:val="005215E3"/>
    <w:rsid w:val="005216EB"/>
    <w:rsid w:val="00521DD4"/>
    <w:rsid w:val="00522D87"/>
    <w:rsid w:val="005230A8"/>
    <w:rsid w:val="00523563"/>
    <w:rsid w:val="005236FD"/>
    <w:rsid w:val="00524982"/>
    <w:rsid w:val="00524995"/>
    <w:rsid w:val="00524DDF"/>
    <w:rsid w:val="00524EFA"/>
    <w:rsid w:val="005250B5"/>
    <w:rsid w:val="0052546C"/>
    <w:rsid w:val="00525575"/>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36F"/>
    <w:rsid w:val="00537694"/>
    <w:rsid w:val="005378EA"/>
    <w:rsid w:val="00537D28"/>
    <w:rsid w:val="00537E15"/>
    <w:rsid w:val="00540468"/>
    <w:rsid w:val="005409F4"/>
    <w:rsid w:val="00540D68"/>
    <w:rsid w:val="00541BC3"/>
    <w:rsid w:val="005422AF"/>
    <w:rsid w:val="00542491"/>
    <w:rsid w:val="00543250"/>
    <w:rsid w:val="00543262"/>
    <w:rsid w:val="00543B70"/>
    <w:rsid w:val="0054449E"/>
    <w:rsid w:val="00544728"/>
    <w:rsid w:val="00544B52"/>
    <w:rsid w:val="00544CFA"/>
    <w:rsid w:val="005457B4"/>
    <w:rsid w:val="00545BDE"/>
    <w:rsid w:val="00545F4E"/>
    <w:rsid w:val="00546DDE"/>
    <w:rsid w:val="0054752B"/>
    <w:rsid w:val="005511C8"/>
    <w:rsid w:val="00551E52"/>
    <w:rsid w:val="005525A4"/>
    <w:rsid w:val="00552D6E"/>
    <w:rsid w:val="00553DFD"/>
    <w:rsid w:val="00556113"/>
    <w:rsid w:val="0055623A"/>
    <w:rsid w:val="005563D9"/>
    <w:rsid w:val="005566F0"/>
    <w:rsid w:val="005577B1"/>
    <w:rsid w:val="00557E3D"/>
    <w:rsid w:val="00560733"/>
    <w:rsid w:val="00560961"/>
    <w:rsid w:val="005625EF"/>
    <w:rsid w:val="00562EB1"/>
    <w:rsid w:val="00562F4E"/>
    <w:rsid w:val="00563192"/>
    <w:rsid w:val="0056331A"/>
    <w:rsid w:val="005639B0"/>
    <w:rsid w:val="00564FB7"/>
    <w:rsid w:val="00565307"/>
    <w:rsid w:val="005661D3"/>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85"/>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58B"/>
    <w:rsid w:val="005918A4"/>
    <w:rsid w:val="00591959"/>
    <w:rsid w:val="00592A50"/>
    <w:rsid w:val="00592A96"/>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4C88"/>
    <w:rsid w:val="005A51C8"/>
    <w:rsid w:val="005A5A94"/>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1EC7"/>
    <w:rsid w:val="005C2865"/>
    <w:rsid w:val="005C4093"/>
    <w:rsid w:val="005C432A"/>
    <w:rsid w:val="005C4C12"/>
    <w:rsid w:val="005C4D07"/>
    <w:rsid w:val="005C569A"/>
    <w:rsid w:val="005C56E4"/>
    <w:rsid w:val="005C6159"/>
    <w:rsid w:val="005C6B8D"/>
    <w:rsid w:val="005D00A5"/>
    <w:rsid w:val="005D00D6"/>
    <w:rsid w:val="005D07B2"/>
    <w:rsid w:val="005D0D93"/>
    <w:rsid w:val="005D1A14"/>
    <w:rsid w:val="005D26DF"/>
    <w:rsid w:val="005D2975"/>
    <w:rsid w:val="005D2EDB"/>
    <w:rsid w:val="005D3674"/>
    <w:rsid w:val="005D36B1"/>
    <w:rsid w:val="005D4D30"/>
    <w:rsid w:val="005D4D37"/>
    <w:rsid w:val="005D4E57"/>
    <w:rsid w:val="005D5D7D"/>
    <w:rsid w:val="005D6138"/>
    <w:rsid w:val="005D71EF"/>
    <w:rsid w:val="005D7469"/>
    <w:rsid w:val="005D7556"/>
    <w:rsid w:val="005E0E50"/>
    <w:rsid w:val="005E10A9"/>
    <w:rsid w:val="005E14AE"/>
    <w:rsid w:val="005E183F"/>
    <w:rsid w:val="005E1F72"/>
    <w:rsid w:val="005E24FD"/>
    <w:rsid w:val="005E2581"/>
    <w:rsid w:val="005E271E"/>
    <w:rsid w:val="005E2F4D"/>
    <w:rsid w:val="005E2FA5"/>
    <w:rsid w:val="005E3097"/>
    <w:rsid w:val="005E3501"/>
    <w:rsid w:val="005E3FC4"/>
    <w:rsid w:val="005E4C8D"/>
    <w:rsid w:val="005E537C"/>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5F96"/>
    <w:rsid w:val="005F723B"/>
    <w:rsid w:val="005F7C1D"/>
    <w:rsid w:val="00600DD3"/>
    <w:rsid w:val="00601E06"/>
    <w:rsid w:val="00601F06"/>
    <w:rsid w:val="00603591"/>
    <w:rsid w:val="00603A00"/>
    <w:rsid w:val="0060505A"/>
    <w:rsid w:val="00605194"/>
    <w:rsid w:val="0060526C"/>
    <w:rsid w:val="00606328"/>
    <w:rsid w:val="006064C4"/>
    <w:rsid w:val="0060652B"/>
    <w:rsid w:val="00606B84"/>
    <w:rsid w:val="0060715C"/>
    <w:rsid w:val="00607CF2"/>
    <w:rsid w:val="00607D12"/>
    <w:rsid w:val="006124A7"/>
    <w:rsid w:val="00612BDF"/>
    <w:rsid w:val="00614934"/>
    <w:rsid w:val="00614AC6"/>
    <w:rsid w:val="00614F91"/>
    <w:rsid w:val="00615570"/>
    <w:rsid w:val="006158AD"/>
    <w:rsid w:val="00616808"/>
    <w:rsid w:val="006175DC"/>
    <w:rsid w:val="00617A6E"/>
    <w:rsid w:val="00620934"/>
    <w:rsid w:val="00620AB7"/>
    <w:rsid w:val="00621350"/>
    <w:rsid w:val="00621515"/>
    <w:rsid w:val="00621D3B"/>
    <w:rsid w:val="00621E6E"/>
    <w:rsid w:val="00621FDC"/>
    <w:rsid w:val="006221DA"/>
    <w:rsid w:val="00622919"/>
    <w:rsid w:val="006233F6"/>
    <w:rsid w:val="006237BD"/>
    <w:rsid w:val="00623998"/>
    <w:rsid w:val="006244AB"/>
    <w:rsid w:val="00624793"/>
    <w:rsid w:val="00626621"/>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4F73"/>
    <w:rsid w:val="00635D52"/>
    <w:rsid w:val="006363B2"/>
    <w:rsid w:val="006366ED"/>
    <w:rsid w:val="006368CC"/>
    <w:rsid w:val="00636F6C"/>
    <w:rsid w:val="00637DAB"/>
    <w:rsid w:val="00640568"/>
    <w:rsid w:val="00641462"/>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7A5"/>
    <w:rsid w:val="00654ADD"/>
    <w:rsid w:val="00654D3D"/>
    <w:rsid w:val="00655E71"/>
    <w:rsid w:val="00655EBD"/>
    <w:rsid w:val="006568C9"/>
    <w:rsid w:val="00657C44"/>
    <w:rsid w:val="00657F32"/>
    <w:rsid w:val="006607D5"/>
    <w:rsid w:val="006608AD"/>
    <w:rsid w:val="006618DE"/>
    <w:rsid w:val="00662151"/>
    <w:rsid w:val="00662165"/>
    <w:rsid w:val="00662623"/>
    <w:rsid w:val="0066349B"/>
    <w:rsid w:val="006647B9"/>
    <w:rsid w:val="006657A3"/>
    <w:rsid w:val="006657EE"/>
    <w:rsid w:val="00667A56"/>
    <w:rsid w:val="00670001"/>
    <w:rsid w:val="006704BF"/>
    <w:rsid w:val="00670E42"/>
    <w:rsid w:val="0067102D"/>
    <w:rsid w:val="00671A82"/>
    <w:rsid w:val="0067229B"/>
    <w:rsid w:val="0067579A"/>
    <w:rsid w:val="00676178"/>
    <w:rsid w:val="00676337"/>
    <w:rsid w:val="0067748F"/>
    <w:rsid w:val="00677658"/>
    <w:rsid w:val="00677C72"/>
    <w:rsid w:val="006818C6"/>
    <w:rsid w:val="00681ADC"/>
    <w:rsid w:val="00682C39"/>
    <w:rsid w:val="00685962"/>
    <w:rsid w:val="00685A30"/>
    <w:rsid w:val="00685C48"/>
    <w:rsid w:val="00685DB2"/>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0B82"/>
    <w:rsid w:val="006B2824"/>
    <w:rsid w:val="006B2BE5"/>
    <w:rsid w:val="006B2F02"/>
    <w:rsid w:val="006B3761"/>
    <w:rsid w:val="006B3E66"/>
    <w:rsid w:val="006B4238"/>
    <w:rsid w:val="006B5588"/>
    <w:rsid w:val="006B572D"/>
    <w:rsid w:val="006B5849"/>
    <w:rsid w:val="006B62F2"/>
    <w:rsid w:val="006B6951"/>
    <w:rsid w:val="006B69C7"/>
    <w:rsid w:val="006B739E"/>
    <w:rsid w:val="006B7610"/>
    <w:rsid w:val="006B7A24"/>
    <w:rsid w:val="006B7B8E"/>
    <w:rsid w:val="006C059C"/>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232"/>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5E29"/>
    <w:rsid w:val="006E732A"/>
    <w:rsid w:val="006E73AC"/>
    <w:rsid w:val="006E7900"/>
    <w:rsid w:val="006E7947"/>
    <w:rsid w:val="006E7F44"/>
    <w:rsid w:val="006F012B"/>
    <w:rsid w:val="006F0D3F"/>
    <w:rsid w:val="006F1542"/>
    <w:rsid w:val="006F1805"/>
    <w:rsid w:val="006F1A8E"/>
    <w:rsid w:val="006F1E58"/>
    <w:rsid w:val="006F246F"/>
    <w:rsid w:val="006F2817"/>
    <w:rsid w:val="006F3372"/>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7F4"/>
    <w:rsid w:val="00712DB8"/>
    <w:rsid w:val="007131F4"/>
    <w:rsid w:val="00714C96"/>
    <w:rsid w:val="00714DFB"/>
    <w:rsid w:val="007154FC"/>
    <w:rsid w:val="00715D2E"/>
    <w:rsid w:val="00715DD0"/>
    <w:rsid w:val="0071687B"/>
    <w:rsid w:val="0071689A"/>
    <w:rsid w:val="00716F47"/>
    <w:rsid w:val="007204FD"/>
    <w:rsid w:val="007210AC"/>
    <w:rsid w:val="00721CBC"/>
    <w:rsid w:val="007224D2"/>
    <w:rsid w:val="00722665"/>
    <w:rsid w:val="00723462"/>
    <w:rsid w:val="007248F1"/>
    <w:rsid w:val="00724D27"/>
    <w:rsid w:val="00725ED3"/>
    <w:rsid w:val="007268F5"/>
    <w:rsid w:val="00727A25"/>
    <w:rsid w:val="00730556"/>
    <w:rsid w:val="00731BD1"/>
    <w:rsid w:val="00731D26"/>
    <w:rsid w:val="007320DA"/>
    <w:rsid w:val="0073255D"/>
    <w:rsid w:val="00735365"/>
    <w:rsid w:val="00736A43"/>
    <w:rsid w:val="00737986"/>
    <w:rsid w:val="00737B2F"/>
    <w:rsid w:val="00737D93"/>
    <w:rsid w:val="00737F14"/>
    <w:rsid w:val="00740919"/>
    <w:rsid w:val="00741329"/>
    <w:rsid w:val="0074145B"/>
    <w:rsid w:val="00742929"/>
    <w:rsid w:val="007431AB"/>
    <w:rsid w:val="0074334C"/>
    <w:rsid w:val="007434FF"/>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965"/>
    <w:rsid w:val="00757100"/>
    <w:rsid w:val="00757281"/>
    <w:rsid w:val="007579D0"/>
    <w:rsid w:val="00757A3F"/>
    <w:rsid w:val="00757D6C"/>
    <w:rsid w:val="007602A3"/>
    <w:rsid w:val="00760462"/>
    <w:rsid w:val="007607B8"/>
    <w:rsid w:val="00760CCC"/>
    <w:rsid w:val="00760E9B"/>
    <w:rsid w:val="0076368E"/>
    <w:rsid w:val="0076384C"/>
    <w:rsid w:val="00763EF7"/>
    <w:rsid w:val="0076427E"/>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0A7"/>
    <w:rsid w:val="00773485"/>
    <w:rsid w:val="0077364F"/>
    <w:rsid w:val="00773871"/>
    <w:rsid w:val="00774038"/>
    <w:rsid w:val="007743CD"/>
    <w:rsid w:val="00774A95"/>
    <w:rsid w:val="00774C67"/>
    <w:rsid w:val="0077504D"/>
    <w:rsid w:val="00775810"/>
    <w:rsid w:val="007760A5"/>
    <w:rsid w:val="00776E6C"/>
    <w:rsid w:val="00777A4A"/>
    <w:rsid w:val="007811AE"/>
    <w:rsid w:val="00781232"/>
    <w:rsid w:val="007813EB"/>
    <w:rsid w:val="00781688"/>
    <w:rsid w:val="00781C40"/>
    <w:rsid w:val="00782D3C"/>
    <w:rsid w:val="00782E4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9A"/>
    <w:rsid w:val="007A2FC9"/>
    <w:rsid w:val="007A3EE6"/>
    <w:rsid w:val="007A3F75"/>
    <w:rsid w:val="007A4BB9"/>
    <w:rsid w:val="007A4F80"/>
    <w:rsid w:val="007A518F"/>
    <w:rsid w:val="007A5810"/>
    <w:rsid w:val="007A5D9F"/>
    <w:rsid w:val="007A5E2D"/>
    <w:rsid w:val="007A7DEB"/>
    <w:rsid w:val="007B13BF"/>
    <w:rsid w:val="007B188A"/>
    <w:rsid w:val="007B1D51"/>
    <w:rsid w:val="007B1FBE"/>
    <w:rsid w:val="007B207A"/>
    <w:rsid w:val="007B2E21"/>
    <w:rsid w:val="007B36E4"/>
    <w:rsid w:val="007B3D9D"/>
    <w:rsid w:val="007B6811"/>
    <w:rsid w:val="007B6826"/>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3D"/>
    <w:rsid w:val="007E3AEE"/>
    <w:rsid w:val="007E46FE"/>
    <w:rsid w:val="007E55CB"/>
    <w:rsid w:val="007E63BD"/>
    <w:rsid w:val="007E6804"/>
    <w:rsid w:val="007E6E01"/>
    <w:rsid w:val="007E73E0"/>
    <w:rsid w:val="007E7FA1"/>
    <w:rsid w:val="007F12DE"/>
    <w:rsid w:val="007F1314"/>
    <w:rsid w:val="007F1F51"/>
    <w:rsid w:val="007F281F"/>
    <w:rsid w:val="007F3495"/>
    <w:rsid w:val="007F3D95"/>
    <w:rsid w:val="007F503F"/>
    <w:rsid w:val="007F5A5F"/>
    <w:rsid w:val="007F6033"/>
    <w:rsid w:val="007F6722"/>
    <w:rsid w:val="00800678"/>
    <w:rsid w:val="008011E4"/>
    <w:rsid w:val="008013DA"/>
    <w:rsid w:val="00802147"/>
    <w:rsid w:val="008028DD"/>
    <w:rsid w:val="00803F3D"/>
    <w:rsid w:val="0080437A"/>
    <w:rsid w:val="00804696"/>
    <w:rsid w:val="00805B1F"/>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2C80"/>
    <w:rsid w:val="00823BF2"/>
    <w:rsid w:val="00824F68"/>
    <w:rsid w:val="008258A1"/>
    <w:rsid w:val="00825A7E"/>
    <w:rsid w:val="00826193"/>
    <w:rsid w:val="008264EB"/>
    <w:rsid w:val="0082747C"/>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7CC"/>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16F3"/>
    <w:rsid w:val="0085236E"/>
    <w:rsid w:val="00852545"/>
    <w:rsid w:val="008529A9"/>
    <w:rsid w:val="00852DFC"/>
    <w:rsid w:val="00853563"/>
    <w:rsid w:val="0085357B"/>
    <w:rsid w:val="008546A0"/>
    <w:rsid w:val="008558B3"/>
    <w:rsid w:val="00855D61"/>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2238"/>
    <w:rsid w:val="0087341E"/>
    <w:rsid w:val="0087360C"/>
    <w:rsid w:val="00873BE4"/>
    <w:rsid w:val="00873E83"/>
    <w:rsid w:val="00873FE9"/>
    <w:rsid w:val="008743F2"/>
    <w:rsid w:val="008749D7"/>
    <w:rsid w:val="008769B4"/>
    <w:rsid w:val="008777E0"/>
    <w:rsid w:val="00877F78"/>
    <w:rsid w:val="0088001E"/>
    <w:rsid w:val="00880500"/>
    <w:rsid w:val="00881C05"/>
    <w:rsid w:val="00881C22"/>
    <w:rsid w:val="0088215A"/>
    <w:rsid w:val="0088384C"/>
    <w:rsid w:val="00884204"/>
    <w:rsid w:val="00884822"/>
    <w:rsid w:val="008853AF"/>
    <w:rsid w:val="00885D55"/>
    <w:rsid w:val="00886035"/>
    <w:rsid w:val="00886AA6"/>
    <w:rsid w:val="00886B60"/>
    <w:rsid w:val="00886E87"/>
    <w:rsid w:val="00886EFE"/>
    <w:rsid w:val="008870AF"/>
    <w:rsid w:val="00887807"/>
    <w:rsid w:val="008916DE"/>
    <w:rsid w:val="00891CED"/>
    <w:rsid w:val="008920F8"/>
    <w:rsid w:val="0089384E"/>
    <w:rsid w:val="00893E05"/>
    <w:rsid w:val="00894405"/>
    <w:rsid w:val="00894613"/>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65E7"/>
    <w:rsid w:val="008B73CD"/>
    <w:rsid w:val="008C0804"/>
    <w:rsid w:val="008C0E12"/>
    <w:rsid w:val="008C17DA"/>
    <w:rsid w:val="008C1D72"/>
    <w:rsid w:val="008C2C7A"/>
    <w:rsid w:val="008C2E27"/>
    <w:rsid w:val="008C343E"/>
    <w:rsid w:val="008C353D"/>
    <w:rsid w:val="008C3674"/>
    <w:rsid w:val="008C417C"/>
    <w:rsid w:val="008C49B0"/>
    <w:rsid w:val="008C5FC1"/>
    <w:rsid w:val="008C6A78"/>
    <w:rsid w:val="008C750C"/>
    <w:rsid w:val="008D0121"/>
    <w:rsid w:val="008D084F"/>
    <w:rsid w:val="008D0ED6"/>
    <w:rsid w:val="008D0FB6"/>
    <w:rsid w:val="008D11AA"/>
    <w:rsid w:val="008D294A"/>
    <w:rsid w:val="008D2B99"/>
    <w:rsid w:val="008D3511"/>
    <w:rsid w:val="008D3C71"/>
    <w:rsid w:val="008D493D"/>
    <w:rsid w:val="008D5016"/>
    <w:rsid w:val="008D5311"/>
    <w:rsid w:val="008D549A"/>
    <w:rsid w:val="008D5704"/>
    <w:rsid w:val="008D5A0F"/>
    <w:rsid w:val="008D5ADA"/>
    <w:rsid w:val="008D5EE7"/>
    <w:rsid w:val="008D6A4F"/>
    <w:rsid w:val="008D6EF8"/>
    <w:rsid w:val="008D6F10"/>
    <w:rsid w:val="008D77B2"/>
    <w:rsid w:val="008D7FF8"/>
    <w:rsid w:val="008E00F2"/>
    <w:rsid w:val="008E1394"/>
    <w:rsid w:val="008E1FEB"/>
    <w:rsid w:val="008E24DC"/>
    <w:rsid w:val="008E3548"/>
    <w:rsid w:val="008E38E6"/>
    <w:rsid w:val="008E3B1B"/>
    <w:rsid w:val="008E4010"/>
    <w:rsid w:val="008E43BF"/>
    <w:rsid w:val="008E4477"/>
    <w:rsid w:val="008E4CA9"/>
    <w:rsid w:val="008E5B7C"/>
    <w:rsid w:val="008E5C09"/>
    <w:rsid w:val="008E60B3"/>
    <w:rsid w:val="008E61A5"/>
    <w:rsid w:val="008E6F39"/>
    <w:rsid w:val="008F0FA2"/>
    <w:rsid w:val="008F13BF"/>
    <w:rsid w:val="008F1751"/>
    <w:rsid w:val="008F2365"/>
    <w:rsid w:val="008F2B76"/>
    <w:rsid w:val="008F2C15"/>
    <w:rsid w:val="008F3C72"/>
    <w:rsid w:val="008F527F"/>
    <w:rsid w:val="008F556C"/>
    <w:rsid w:val="008F6885"/>
    <w:rsid w:val="008F6B74"/>
    <w:rsid w:val="009000D5"/>
    <w:rsid w:val="00900F0B"/>
    <w:rsid w:val="0090270F"/>
    <w:rsid w:val="009027ED"/>
    <w:rsid w:val="00902BB9"/>
    <w:rsid w:val="00902D0C"/>
    <w:rsid w:val="00903898"/>
    <w:rsid w:val="0090481C"/>
    <w:rsid w:val="00904926"/>
    <w:rsid w:val="0090510C"/>
    <w:rsid w:val="00905984"/>
    <w:rsid w:val="00906104"/>
    <w:rsid w:val="00906204"/>
    <w:rsid w:val="00906D65"/>
    <w:rsid w:val="0090734A"/>
    <w:rsid w:val="0091042F"/>
    <w:rsid w:val="0091064F"/>
    <w:rsid w:val="00910F71"/>
    <w:rsid w:val="009114A5"/>
    <w:rsid w:val="009114B6"/>
    <w:rsid w:val="00911A5F"/>
    <w:rsid w:val="009123CA"/>
    <w:rsid w:val="00915104"/>
    <w:rsid w:val="00915337"/>
    <w:rsid w:val="009160C2"/>
    <w:rsid w:val="009165A7"/>
    <w:rsid w:val="00916A53"/>
    <w:rsid w:val="00917234"/>
    <w:rsid w:val="0091775C"/>
    <w:rsid w:val="00917FAA"/>
    <w:rsid w:val="00920009"/>
    <w:rsid w:val="00920C62"/>
    <w:rsid w:val="00921032"/>
    <w:rsid w:val="00921036"/>
    <w:rsid w:val="00922306"/>
    <w:rsid w:val="009229DF"/>
    <w:rsid w:val="00926875"/>
    <w:rsid w:val="00927C52"/>
    <w:rsid w:val="0093002B"/>
    <w:rsid w:val="00931A1F"/>
    <w:rsid w:val="009328BD"/>
    <w:rsid w:val="00932E8F"/>
    <w:rsid w:val="009334DB"/>
    <w:rsid w:val="009335A0"/>
    <w:rsid w:val="00933BE9"/>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76D"/>
    <w:rsid w:val="00941924"/>
    <w:rsid w:val="00943134"/>
    <w:rsid w:val="0094684E"/>
    <w:rsid w:val="009471C4"/>
    <w:rsid w:val="00947D03"/>
    <w:rsid w:val="00950C7C"/>
    <w:rsid w:val="00951393"/>
    <w:rsid w:val="0095176C"/>
    <w:rsid w:val="0095199F"/>
    <w:rsid w:val="00951A17"/>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50D7"/>
    <w:rsid w:val="00975F7E"/>
    <w:rsid w:val="009770F2"/>
    <w:rsid w:val="009771B9"/>
    <w:rsid w:val="009775DB"/>
    <w:rsid w:val="00980933"/>
    <w:rsid w:val="009809C9"/>
    <w:rsid w:val="009813C4"/>
    <w:rsid w:val="00981540"/>
    <w:rsid w:val="0098244A"/>
    <w:rsid w:val="00982A6B"/>
    <w:rsid w:val="00983AF5"/>
    <w:rsid w:val="00984456"/>
    <w:rsid w:val="00984BDB"/>
    <w:rsid w:val="00985291"/>
    <w:rsid w:val="0098589D"/>
    <w:rsid w:val="009874A0"/>
    <w:rsid w:val="00987D3E"/>
    <w:rsid w:val="00987E76"/>
    <w:rsid w:val="00990375"/>
    <w:rsid w:val="00990561"/>
    <w:rsid w:val="00990C42"/>
    <w:rsid w:val="00991048"/>
    <w:rsid w:val="009911F4"/>
    <w:rsid w:val="00993191"/>
    <w:rsid w:val="00993B84"/>
    <w:rsid w:val="00993BA8"/>
    <w:rsid w:val="00994A77"/>
    <w:rsid w:val="00995045"/>
    <w:rsid w:val="009960BE"/>
    <w:rsid w:val="00996C19"/>
    <w:rsid w:val="00997050"/>
    <w:rsid w:val="00997686"/>
    <w:rsid w:val="009A05AC"/>
    <w:rsid w:val="009A0E38"/>
    <w:rsid w:val="009A171D"/>
    <w:rsid w:val="009A1B95"/>
    <w:rsid w:val="009A2DC2"/>
    <w:rsid w:val="009A2FDE"/>
    <w:rsid w:val="009A30B4"/>
    <w:rsid w:val="009A30B5"/>
    <w:rsid w:val="009A3176"/>
    <w:rsid w:val="009A5190"/>
    <w:rsid w:val="009A576B"/>
    <w:rsid w:val="009A5832"/>
    <w:rsid w:val="009A7100"/>
    <w:rsid w:val="009A73D5"/>
    <w:rsid w:val="009A7602"/>
    <w:rsid w:val="009A796C"/>
    <w:rsid w:val="009A7E8F"/>
    <w:rsid w:val="009B0273"/>
    <w:rsid w:val="009B02BD"/>
    <w:rsid w:val="009B0824"/>
    <w:rsid w:val="009B0DA1"/>
    <w:rsid w:val="009B1175"/>
    <w:rsid w:val="009B3CA3"/>
    <w:rsid w:val="009B50F0"/>
    <w:rsid w:val="009B5889"/>
    <w:rsid w:val="009B58F7"/>
    <w:rsid w:val="009B5DBB"/>
    <w:rsid w:val="009B5ED1"/>
    <w:rsid w:val="009B6D58"/>
    <w:rsid w:val="009C03F8"/>
    <w:rsid w:val="009C1A9B"/>
    <w:rsid w:val="009C1D0F"/>
    <w:rsid w:val="009C2D4F"/>
    <w:rsid w:val="009C370D"/>
    <w:rsid w:val="009C3A21"/>
    <w:rsid w:val="009C3B73"/>
    <w:rsid w:val="009C3EC5"/>
    <w:rsid w:val="009C51BA"/>
    <w:rsid w:val="009C6103"/>
    <w:rsid w:val="009C61A9"/>
    <w:rsid w:val="009C6DF9"/>
    <w:rsid w:val="009C7464"/>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216"/>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5F6E"/>
    <w:rsid w:val="009F64A7"/>
    <w:rsid w:val="009F7683"/>
    <w:rsid w:val="009F7C54"/>
    <w:rsid w:val="009F7D78"/>
    <w:rsid w:val="00A00492"/>
    <w:rsid w:val="00A00BCA"/>
    <w:rsid w:val="00A00D05"/>
    <w:rsid w:val="00A00E74"/>
    <w:rsid w:val="00A0285A"/>
    <w:rsid w:val="00A04DB0"/>
    <w:rsid w:val="00A05038"/>
    <w:rsid w:val="00A0552C"/>
    <w:rsid w:val="00A0752B"/>
    <w:rsid w:val="00A10D1E"/>
    <w:rsid w:val="00A10D1F"/>
    <w:rsid w:val="00A112E2"/>
    <w:rsid w:val="00A1152B"/>
    <w:rsid w:val="00A115E9"/>
    <w:rsid w:val="00A11BD0"/>
    <w:rsid w:val="00A11F49"/>
    <w:rsid w:val="00A1295D"/>
    <w:rsid w:val="00A12A5E"/>
    <w:rsid w:val="00A12C95"/>
    <w:rsid w:val="00A12E9C"/>
    <w:rsid w:val="00A132C6"/>
    <w:rsid w:val="00A1337A"/>
    <w:rsid w:val="00A14E56"/>
    <w:rsid w:val="00A14ED9"/>
    <w:rsid w:val="00A150A9"/>
    <w:rsid w:val="00A1623D"/>
    <w:rsid w:val="00A174F2"/>
    <w:rsid w:val="00A17F44"/>
    <w:rsid w:val="00A20B69"/>
    <w:rsid w:val="00A20F71"/>
    <w:rsid w:val="00A222D7"/>
    <w:rsid w:val="00A22548"/>
    <w:rsid w:val="00A22EB5"/>
    <w:rsid w:val="00A24827"/>
    <w:rsid w:val="00A249DB"/>
    <w:rsid w:val="00A24F80"/>
    <w:rsid w:val="00A250D5"/>
    <w:rsid w:val="00A25D23"/>
    <w:rsid w:val="00A26391"/>
    <w:rsid w:val="00A2688D"/>
    <w:rsid w:val="00A27FAF"/>
    <w:rsid w:val="00A3062D"/>
    <w:rsid w:val="00A30B3F"/>
    <w:rsid w:val="00A31A12"/>
    <w:rsid w:val="00A31F51"/>
    <w:rsid w:val="00A3284C"/>
    <w:rsid w:val="00A3339B"/>
    <w:rsid w:val="00A34587"/>
    <w:rsid w:val="00A35277"/>
    <w:rsid w:val="00A3601A"/>
    <w:rsid w:val="00A363C5"/>
    <w:rsid w:val="00A37070"/>
    <w:rsid w:val="00A37C26"/>
    <w:rsid w:val="00A40446"/>
    <w:rsid w:val="00A408CE"/>
    <w:rsid w:val="00A42216"/>
    <w:rsid w:val="00A42D1F"/>
    <w:rsid w:val="00A42E71"/>
    <w:rsid w:val="00A43166"/>
    <w:rsid w:val="00A4332F"/>
    <w:rsid w:val="00A4360B"/>
    <w:rsid w:val="00A4426D"/>
    <w:rsid w:val="00A45024"/>
    <w:rsid w:val="00A45662"/>
    <w:rsid w:val="00A45946"/>
    <w:rsid w:val="00A45D0A"/>
    <w:rsid w:val="00A4729F"/>
    <w:rsid w:val="00A47E31"/>
    <w:rsid w:val="00A5050E"/>
    <w:rsid w:val="00A51B73"/>
    <w:rsid w:val="00A51D7C"/>
    <w:rsid w:val="00A52061"/>
    <w:rsid w:val="00A524AC"/>
    <w:rsid w:val="00A530B3"/>
    <w:rsid w:val="00A54278"/>
    <w:rsid w:val="00A5473D"/>
    <w:rsid w:val="00A5512C"/>
    <w:rsid w:val="00A558B9"/>
    <w:rsid w:val="00A55E59"/>
    <w:rsid w:val="00A55FEE"/>
    <w:rsid w:val="00A57158"/>
    <w:rsid w:val="00A572D8"/>
    <w:rsid w:val="00A6063E"/>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6DCF"/>
    <w:rsid w:val="00A76E79"/>
    <w:rsid w:val="00A779D8"/>
    <w:rsid w:val="00A77A26"/>
    <w:rsid w:val="00A8134C"/>
    <w:rsid w:val="00A81620"/>
    <w:rsid w:val="00A81DD5"/>
    <w:rsid w:val="00A8328A"/>
    <w:rsid w:val="00A83310"/>
    <w:rsid w:val="00A84545"/>
    <w:rsid w:val="00A85E5D"/>
    <w:rsid w:val="00A86963"/>
    <w:rsid w:val="00A86C89"/>
    <w:rsid w:val="00A87140"/>
    <w:rsid w:val="00A8742E"/>
    <w:rsid w:val="00A905A7"/>
    <w:rsid w:val="00A919FA"/>
    <w:rsid w:val="00A921FF"/>
    <w:rsid w:val="00A93710"/>
    <w:rsid w:val="00A938FA"/>
    <w:rsid w:val="00A94630"/>
    <w:rsid w:val="00A954AF"/>
    <w:rsid w:val="00A95660"/>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7F9"/>
    <w:rsid w:val="00AA697C"/>
    <w:rsid w:val="00AA6E05"/>
    <w:rsid w:val="00AA6F53"/>
    <w:rsid w:val="00AA75FA"/>
    <w:rsid w:val="00AA7805"/>
    <w:rsid w:val="00AA78CC"/>
    <w:rsid w:val="00AB00B1"/>
    <w:rsid w:val="00AB0304"/>
    <w:rsid w:val="00AB0F77"/>
    <w:rsid w:val="00AB134F"/>
    <w:rsid w:val="00AB14F4"/>
    <w:rsid w:val="00AB16AE"/>
    <w:rsid w:val="00AB16E6"/>
    <w:rsid w:val="00AB1DD6"/>
    <w:rsid w:val="00AB227A"/>
    <w:rsid w:val="00AB2618"/>
    <w:rsid w:val="00AB2648"/>
    <w:rsid w:val="00AB37ED"/>
    <w:rsid w:val="00AB3FFE"/>
    <w:rsid w:val="00AB5AF2"/>
    <w:rsid w:val="00AB5D5B"/>
    <w:rsid w:val="00AB5E50"/>
    <w:rsid w:val="00AB64C0"/>
    <w:rsid w:val="00AB77E2"/>
    <w:rsid w:val="00AB7D2E"/>
    <w:rsid w:val="00AC05AE"/>
    <w:rsid w:val="00AC082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2E"/>
    <w:rsid w:val="00AD6D6A"/>
    <w:rsid w:val="00AD7B20"/>
    <w:rsid w:val="00AE1606"/>
    <w:rsid w:val="00AE1784"/>
    <w:rsid w:val="00AE210D"/>
    <w:rsid w:val="00AE224E"/>
    <w:rsid w:val="00AE26C8"/>
    <w:rsid w:val="00AE302C"/>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65BE"/>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5E9D"/>
    <w:rsid w:val="00B167B1"/>
    <w:rsid w:val="00B1695D"/>
    <w:rsid w:val="00B169A3"/>
    <w:rsid w:val="00B16E83"/>
    <w:rsid w:val="00B176AF"/>
    <w:rsid w:val="00B2066D"/>
    <w:rsid w:val="00B21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AD8"/>
    <w:rsid w:val="00B64BF8"/>
    <w:rsid w:val="00B6643B"/>
    <w:rsid w:val="00B66C0B"/>
    <w:rsid w:val="00B67CCD"/>
    <w:rsid w:val="00B71D73"/>
    <w:rsid w:val="00B73AB8"/>
    <w:rsid w:val="00B73DE0"/>
    <w:rsid w:val="00B744F6"/>
    <w:rsid w:val="00B75687"/>
    <w:rsid w:val="00B7598C"/>
    <w:rsid w:val="00B761B0"/>
    <w:rsid w:val="00B769CB"/>
    <w:rsid w:val="00B7771E"/>
    <w:rsid w:val="00B81934"/>
    <w:rsid w:val="00B81AD3"/>
    <w:rsid w:val="00B824A3"/>
    <w:rsid w:val="00B834EF"/>
    <w:rsid w:val="00B83C84"/>
    <w:rsid w:val="00B84F37"/>
    <w:rsid w:val="00B853BF"/>
    <w:rsid w:val="00B85E72"/>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0EC9"/>
    <w:rsid w:val="00BA3554"/>
    <w:rsid w:val="00BA3B3E"/>
    <w:rsid w:val="00BA6100"/>
    <w:rsid w:val="00BA632C"/>
    <w:rsid w:val="00BB0989"/>
    <w:rsid w:val="00BB09F2"/>
    <w:rsid w:val="00BB16AD"/>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496A"/>
    <w:rsid w:val="00BC6493"/>
    <w:rsid w:val="00BC6807"/>
    <w:rsid w:val="00BC6E1C"/>
    <w:rsid w:val="00BC6EE1"/>
    <w:rsid w:val="00BC6FA9"/>
    <w:rsid w:val="00BC723A"/>
    <w:rsid w:val="00BC7AF7"/>
    <w:rsid w:val="00BC7C09"/>
    <w:rsid w:val="00BD0588"/>
    <w:rsid w:val="00BD0D0A"/>
    <w:rsid w:val="00BD279E"/>
    <w:rsid w:val="00BD2920"/>
    <w:rsid w:val="00BD3B55"/>
    <w:rsid w:val="00BD4817"/>
    <w:rsid w:val="00BD572E"/>
    <w:rsid w:val="00BD5F94"/>
    <w:rsid w:val="00BD6BF7"/>
    <w:rsid w:val="00BD72E6"/>
    <w:rsid w:val="00BE01AE"/>
    <w:rsid w:val="00BE1A13"/>
    <w:rsid w:val="00BE1F22"/>
    <w:rsid w:val="00BE367C"/>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0D8"/>
    <w:rsid w:val="00BF74AB"/>
    <w:rsid w:val="00BF762F"/>
    <w:rsid w:val="00BF7D70"/>
    <w:rsid w:val="00C008F7"/>
    <w:rsid w:val="00C00E33"/>
    <w:rsid w:val="00C010D8"/>
    <w:rsid w:val="00C0193C"/>
    <w:rsid w:val="00C02179"/>
    <w:rsid w:val="00C024D3"/>
    <w:rsid w:val="00C029B6"/>
    <w:rsid w:val="00C03431"/>
    <w:rsid w:val="00C03728"/>
    <w:rsid w:val="00C0413D"/>
    <w:rsid w:val="00C04470"/>
    <w:rsid w:val="00C0648C"/>
    <w:rsid w:val="00C07E00"/>
    <w:rsid w:val="00C105F6"/>
    <w:rsid w:val="00C10868"/>
    <w:rsid w:val="00C11929"/>
    <w:rsid w:val="00C122A6"/>
    <w:rsid w:val="00C124D3"/>
    <w:rsid w:val="00C126CA"/>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32E0"/>
    <w:rsid w:val="00C23B1B"/>
    <w:rsid w:val="00C23BCE"/>
    <w:rsid w:val="00C23D48"/>
    <w:rsid w:val="00C23F1D"/>
    <w:rsid w:val="00C24256"/>
    <w:rsid w:val="00C25FA1"/>
    <w:rsid w:val="00C26B4D"/>
    <w:rsid w:val="00C26CF7"/>
    <w:rsid w:val="00C3130B"/>
    <w:rsid w:val="00C31373"/>
    <w:rsid w:val="00C324F0"/>
    <w:rsid w:val="00C327EE"/>
    <w:rsid w:val="00C34414"/>
    <w:rsid w:val="00C3484C"/>
    <w:rsid w:val="00C35169"/>
    <w:rsid w:val="00C351C5"/>
    <w:rsid w:val="00C358EA"/>
    <w:rsid w:val="00C364E8"/>
    <w:rsid w:val="00C3797F"/>
    <w:rsid w:val="00C4095B"/>
    <w:rsid w:val="00C429A6"/>
    <w:rsid w:val="00C43213"/>
    <w:rsid w:val="00C4327F"/>
    <w:rsid w:val="00C43524"/>
    <w:rsid w:val="00C435DD"/>
    <w:rsid w:val="00C4434C"/>
    <w:rsid w:val="00C4487D"/>
    <w:rsid w:val="00C45620"/>
    <w:rsid w:val="00C464BA"/>
    <w:rsid w:val="00C47611"/>
    <w:rsid w:val="00C4795F"/>
    <w:rsid w:val="00C47D72"/>
    <w:rsid w:val="00C50D71"/>
    <w:rsid w:val="00C51289"/>
    <w:rsid w:val="00C51512"/>
    <w:rsid w:val="00C51FD2"/>
    <w:rsid w:val="00C527F9"/>
    <w:rsid w:val="00C53926"/>
    <w:rsid w:val="00C53D1C"/>
    <w:rsid w:val="00C53D5C"/>
    <w:rsid w:val="00C53FF9"/>
    <w:rsid w:val="00C54CEE"/>
    <w:rsid w:val="00C56BBA"/>
    <w:rsid w:val="00C57D7E"/>
    <w:rsid w:val="00C6034F"/>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8055A"/>
    <w:rsid w:val="00C806B2"/>
    <w:rsid w:val="00C807D9"/>
    <w:rsid w:val="00C80B25"/>
    <w:rsid w:val="00C80D21"/>
    <w:rsid w:val="00C813A9"/>
    <w:rsid w:val="00C81FE2"/>
    <w:rsid w:val="00C82BD2"/>
    <w:rsid w:val="00C83524"/>
    <w:rsid w:val="00C83D8F"/>
    <w:rsid w:val="00C83F86"/>
    <w:rsid w:val="00C84419"/>
    <w:rsid w:val="00C849E5"/>
    <w:rsid w:val="00C84D2D"/>
    <w:rsid w:val="00C850AC"/>
    <w:rsid w:val="00C85FFA"/>
    <w:rsid w:val="00C864DC"/>
    <w:rsid w:val="00C86D69"/>
    <w:rsid w:val="00C86E7B"/>
    <w:rsid w:val="00C91011"/>
    <w:rsid w:val="00C91D04"/>
    <w:rsid w:val="00C91DC3"/>
    <w:rsid w:val="00C91EE6"/>
    <w:rsid w:val="00C91F69"/>
    <w:rsid w:val="00C92051"/>
    <w:rsid w:val="00C93FF9"/>
    <w:rsid w:val="00C95B0F"/>
    <w:rsid w:val="00C96127"/>
    <w:rsid w:val="00C978AF"/>
    <w:rsid w:val="00C97EB1"/>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747"/>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1C46"/>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D578A"/>
    <w:rsid w:val="00CE0D95"/>
    <w:rsid w:val="00CE0DB0"/>
    <w:rsid w:val="00CE1B2C"/>
    <w:rsid w:val="00CE1D85"/>
    <w:rsid w:val="00CE2264"/>
    <w:rsid w:val="00CE2F53"/>
    <w:rsid w:val="00CE3A99"/>
    <w:rsid w:val="00CE4071"/>
    <w:rsid w:val="00CE418C"/>
    <w:rsid w:val="00CE49A1"/>
    <w:rsid w:val="00CE4D1D"/>
    <w:rsid w:val="00CE7B83"/>
    <w:rsid w:val="00CE7BF1"/>
    <w:rsid w:val="00CF0D0D"/>
    <w:rsid w:val="00CF12EE"/>
    <w:rsid w:val="00CF1653"/>
    <w:rsid w:val="00CF1742"/>
    <w:rsid w:val="00CF1CDC"/>
    <w:rsid w:val="00CF1E7B"/>
    <w:rsid w:val="00CF212B"/>
    <w:rsid w:val="00CF2170"/>
    <w:rsid w:val="00CF2191"/>
    <w:rsid w:val="00CF2304"/>
    <w:rsid w:val="00CF24D6"/>
    <w:rsid w:val="00CF30C0"/>
    <w:rsid w:val="00CF34D0"/>
    <w:rsid w:val="00CF38E1"/>
    <w:rsid w:val="00CF3B8F"/>
    <w:rsid w:val="00CF3CF0"/>
    <w:rsid w:val="00CF76EF"/>
    <w:rsid w:val="00CF7AC3"/>
    <w:rsid w:val="00D00401"/>
    <w:rsid w:val="00D0068C"/>
    <w:rsid w:val="00D008B5"/>
    <w:rsid w:val="00D00A61"/>
    <w:rsid w:val="00D00BED"/>
    <w:rsid w:val="00D01B3C"/>
    <w:rsid w:val="00D01DB7"/>
    <w:rsid w:val="00D0210C"/>
    <w:rsid w:val="00D0263A"/>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106"/>
    <w:rsid w:val="00D20DD6"/>
    <w:rsid w:val="00D2169B"/>
    <w:rsid w:val="00D219A5"/>
    <w:rsid w:val="00D21F8D"/>
    <w:rsid w:val="00D22464"/>
    <w:rsid w:val="00D23CDE"/>
    <w:rsid w:val="00D240F2"/>
    <w:rsid w:val="00D24191"/>
    <w:rsid w:val="00D25694"/>
    <w:rsid w:val="00D2607C"/>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57E"/>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4FCE"/>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6EBF"/>
    <w:rsid w:val="00D873FE"/>
    <w:rsid w:val="00D875CB"/>
    <w:rsid w:val="00D879FD"/>
    <w:rsid w:val="00D87B65"/>
    <w:rsid w:val="00D90876"/>
    <w:rsid w:val="00D91B1F"/>
    <w:rsid w:val="00D91F8B"/>
    <w:rsid w:val="00D93027"/>
    <w:rsid w:val="00D930A2"/>
    <w:rsid w:val="00D93180"/>
    <w:rsid w:val="00D93BB3"/>
    <w:rsid w:val="00D95318"/>
    <w:rsid w:val="00D9650F"/>
    <w:rsid w:val="00D968C4"/>
    <w:rsid w:val="00D970D2"/>
    <w:rsid w:val="00D976EB"/>
    <w:rsid w:val="00D9777F"/>
    <w:rsid w:val="00DA0602"/>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A7E1F"/>
    <w:rsid w:val="00DB01A7"/>
    <w:rsid w:val="00DB0602"/>
    <w:rsid w:val="00DB1A0F"/>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36D"/>
    <w:rsid w:val="00DC6663"/>
    <w:rsid w:val="00DC6FEB"/>
    <w:rsid w:val="00DC769E"/>
    <w:rsid w:val="00DC77FB"/>
    <w:rsid w:val="00DC7A3F"/>
    <w:rsid w:val="00DD0EEE"/>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2D9"/>
    <w:rsid w:val="00DE5463"/>
    <w:rsid w:val="00DE5816"/>
    <w:rsid w:val="00DE5B89"/>
    <w:rsid w:val="00DE65EA"/>
    <w:rsid w:val="00DE7B31"/>
    <w:rsid w:val="00DE7F8F"/>
    <w:rsid w:val="00DF0488"/>
    <w:rsid w:val="00DF1168"/>
    <w:rsid w:val="00DF11C4"/>
    <w:rsid w:val="00DF1625"/>
    <w:rsid w:val="00DF19A1"/>
    <w:rsid w:val="00DF1EF7"/>
    <w:rsid w:val="00DF4B90"/>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07140"/>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15B5"/>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824"/>
    <w:rsid w:val="00E31A0F"/>
    <w:rsid w:val="00E326DD"/>
    <w:rsid w:val="00E327B8"/>
    <w:rsid w:val="00E34189"/>
    <w:rsid w:val="00E3474A"/>
    <w:rsid w:val="00E34F2B"/>
    <w:rsid w:val="00E36717"/>
    <w:rsid w:val="00E36A86"/>
    <w:rsid w:val="00E410D5"/>
    <w:rsid w:val="00E41156"/>
    <w:rsid w:val="00E41620"/>
    <w:rsid w:val="00E4239E"/>
    <w:rsid w:val="00E42FEB"/>
    <w:rsid w:val="00E430BF"/>
    <w:rsid w:val="00E4312B"/>
    <w:rsid w:val="00E43CEB"/>
    <w:rsid w:val="00E449ED"/>
    <w:rsid w:val="00E44A3E"/>
    <w:rsid w:val="00E44D86"/>
    <w:rsid w:val="00E45007"/>
    <w:rsid w:val="00E45ACA"/>
    <w:rsid w:val="00E45C7F"/>
    <w:rsid w:val="00E46422"/>
    <w:rsid w:val="00E46DBA"/>
    <w:rsid w:val="00E5046A"/>
    <w:rsid w:val="00E50FCC"/>
    <w:rsid w:val="00E51117"/>
    <w:rsid w:val="00E51EEA"/>
    <w:rsid w:val="00E520F5"/>
    <w:rsid w:val="00E52E94"/>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791"/>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1B9"/>
    <w:rsid w:val="00EB07BB"/>
    <w:rsid w:val="00EB0B3D"/>
    <w:rsid w:val="00EB25F3"/>
    <w:rsid w:val="00EB2AE8"/>
    <w:rsid w:val="00EB2BC4"/>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114E"/>
    <w:rsid w:val="00EC14DB"/>
    <w:rsid w:val="00EC20A0"/>
    <w:rsid w:val="00EC20BC"/>
    <w:rsid w:val="00EC22F7"/>
    <w:rsid w:val="00EC2345"/>
    <w:rsid w:val="00EC2CDE"/>
    <w:rsid w:val="00EC49B0"/>
    <w:rsid w:val="00EC5E79"/>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2D16"/>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934"/>
    <w:rsid w:val="00EF0E1E"/>
    <w:rsid w:val="00EF0EAF"/>
    <w:rsid w:val="00EF124E"/>
    <w:rsid w:val="00EF1E0E"/>
    <w:rsid w:val="00EF2159"/>
    <w:rsid w:val="00EF24C7"/>
    <w:rsid w:val="00EF273B"/>
    <w:rsid w:val="00EF2954"/>
    <w:rsid w:val="00EF2B43"/>
    <w:rsid w:val="00EF2D3C"/>
    <w:rsid w:val="00EF2E32"/>
    <w:rsid w:val="00EF30BD"/>
    <w:rsid w:val="00EF352E"/>
    <w:rsid w:val="00EF3662"/>
    <w:rsid w:val="00EF461E"/>
    <w:rsid w:val="00EF4630"/>
    <w:rsid w:val="00EF4905"/>
    <w:rsid w:val="00EF4BBA"/>
    <w:rsid w:val="00EF5237"/>
    <w:rsid w:val="00EF6526"/>
    <w:rsid w:val="00EF6DF2"/>
    <w:rsid w:val="00EF712B"/>
    <w:rsid w:val="00EF7868"/>
    <w:rsid w:val="00EF7AD4"/>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54E"/>
    <w:rsid w:val="00F21C25"/>
    <w:rsid w:val="00F23100"/>
    <w:rsid w:val="00F2360A"/>
    <w:rsid w:val="00F23A51"/>
    <w:rsid w:val="00F23F68"/>
    <w:rsid w:val="00F242D7"/>
    <w:rsid w:val="00F242DE"/>
    <w:rsid w:val="00F24327"/>
    <w:rsid w:val="00F24A51"/>
    <w:rsid w:val="00F24E9E"/>
    <w:rsid w:val="00F258A2"/>
    <w:rsid w:val="00F25981"/>
    <w:rsid w:val="00F25B39"/>
    <w:rsid w:val="00F26162"/>
    <w:rsid w:val="00F263B3"/>
    <w:rsid w:val="00F2770D"/>
    <w:rsid w:val="00F27778"/>
    <w:rsid w:val="00F313B8"/>
    <w:rsid w:val="00F32937"/>
    <w:rsid w:val="00F33476"/>
    <w:rsid w:val="00F339E3"/>
    <w:rsid w:val="00F33C81"/>
    <w:rsid w:val="00F34BAB"/>
    <w:rsid w:val="00F36E1F"/>
    <w:rsid w:val="00F377C0"/>
    <w:rsid w:val="00F37F2C"/>
    <w:rsid w:val="00F400E7"/>
    <w:rsid w:val="00F403A5"/>
    <w:rsid w:val="00F406AC"/>
    <w:rsid w:val="00F40D4D"/>
    <w:rsid w:val="00F4140F"/>
    <w:rsid w:val="00F41942"/>
    <w:rsid w:val="00F4395E"/>
    <w:rsid w:val="00F449C0"/>
    <w:rsid w:val="00F4506C"/>
    <w:rsid w:val="00F45B4D"/>
    <w:rsid w:val="00F45B8B"/>
    <w:rsid w:val="00F46EFF"/>
    <w:rsid w:val="00F50B2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3BD2"/>
    <w:rsid w:val="00F64BF8"/>
    <w:rsid w:val="00F64DF9"/>
    <w:rsid w:val="00F658E7"/>
    <w:rsid w:val="00F675AC"/>
    <w:rsid w:val="00F676CB"/>
    <w:rsid w:val="00F677A7"/>
    <w:rsid w:val="00F67862"/>
    <w:rsid w:val="00F67946"/>
    <w:rsid w:val="00F6799D"/>
    <w:rsid w:val="00F67CD4"/>
    <w:rsid w:val="00F7009A"/>
    <w:rsid w:val="00F70A3D"/>
    <w:rsid w:val="00F70CD4"/>
    <w:rsid w:val="00F70E55"/>
    <w:rsid w:val="00F71F20"/>
    <w:rsid w:val="00F73CAB"/>
    <w:rsid w:val="00F743B3"/>
    <w:rsid w:val="00F7451F"/>
    <w:rsid w:val="00F7467F"/>
    <w:rsid w:val="00F748EB"/>
    <w:rsid w:val="00F74984"/>
    <w:rsid w:val="00F7548C"/>
    <w:rsid w:val="00F7609B"/>
    <w:rsid w:val="00F76331"/>
    <w:rsid w:val="00F8049A"/>
    <w:rsid w:val="00F825AC"/>
    <w:rsid w:val="00F82623"/>
    <w:rsid w:val="00F833F1"/>
    <w:rsid w:val="00F839B3"/>
    <w:rsid w:val="00F83B76"/>
    <w:rsid w:val="00F8462A"/>
    <w:rsid w:val="00F84DA5"/>
    <w:rsid w:val="00F85518"/>
    <w:rsid w:val="00F85B82"/>
    <w:rsid w:val="00F85DFC"/>
    <w:rsid w:val="00F85F62"/>
    <w:rsid w:val="00F86162"/>
    <w:rsid w:val="00F86202"/>
    <w:rsid w:val="00F863F9"/>
    <w:rsid w:val="00F86789"/>
    <w:rsid w:val="00F86ED5"/>
    <w:rsid w:val="00F871C2"/>
    <w:rsid w:val="00F87473"/>
    <w:rsid w:val="00F87582"/>
    <w:rsid w:val="00F914CF"/>
    <w:rsid w:val="00F9269C"/>
    <w:rsid w:val="00F9294C"/>
    <w:rsid w:val="00F930CD"/>
    <w:rsid w:val="00F932ED"/>
    <w:rsid w:val="00F9448B"/>
    <w:rsid w:val="00F954E8"/>
    <w:rsid w:val="00F96621"/>
    <w:rsid w:val="00F96D45"/>
    <w:rsid w:val="00F974D8"/>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F15"/>
    <w:rsid w:val="00FC096C"/>
    <w:rsid w:val="00FC0FDC"/>
    <w:rsid w:val="00FC14FD"/>
    <w:rsid w:val="00FC22F4"/>
    <w:rsid w:val="00FC283C"/>
    <w:rsid w:val="00FC31D8"/>
    <w:rsid w:val="00FC4412"/>
    <w:rsid w:val="00FC4B16"/>
    <w:rsid w:val="00FC5FA5"/>
    <w:rsid w:val="00FC6150"/>
    <w:rsid w:val="00FC6668"/>
    <w:rsid w:val="00FC6B2B"/>
    <w:rsid w:val="00FD06E3"/>
    <w:rsid w:val="00FD0747"/>
    <w:rsid w:val="00FD1148"/>
    <w:rsid w:val="00FD26FA"/>
    <w:rsid w:val="00FD2748"/>
    <w:rsid w:val="00FD2843"/>
    <w:rsid w:val="00FD2B51"/>
    <w:rsid w:val="00FD41FA"/>
    <w:rsid w:val="00FD4DA5"/>
    <w:rsid w:val="00FD4DBF"/>
    <w:rsid w:val="00FD4F16"/>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098"/>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678"/>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F86202"/>
    <w:rPr>
      <w:rFonts w:asciiTheme="minorHAnsi" w:eastAsiaTheme="minorHAnsi" w:hAnsiTheme="minorHAnsi" w:cstheme="minorBidi"/>
      <w:sz w:val="22"/>
      <w:szCs w:val="22"/>
    </w:rPr>
  </w:style>
  <w:style w:type="paragraph" w:customStyle="1" w:styleId="AutoCorrect">
    <w:name w:val="AutoCorrect"/>
    <w:uiPriority w:val="99"/>
    <w:qFormat/>
    <w:rsid w:val="009A0E38"/>
    <w:rPr>
      <w:sz w:val="24"/>
      <w:szCs w:val="24"/>
    </w:rPr>
  </w:style>
  <w:style w:type="paragraph" w:customStyle="1" w:styleId="msonormal0">
    <w:name w:val="msonormal"/>
    <w:basedOn w:val="Normal"/>
    <w:rsid w:val="00237BF6"/>
    <w:pPr>
      <w:spacing w:before="100" w:beforeAutospacing="1" w:after="100" w:afterAutospacing="1"/>
    </w:pPr>
  </w:style>
  <w:style w:type="paragraph" w:customStyle="1" w:styleId="font0">
    <w:name w:val="font0"/>
    <w:basedOn w:val="Normal"/>
    <w:rsid w:val="00237BF6"/>
    <w:pPr>
      <w:spacing w:before="100" w:beforeAutospacing="1" w:after="100" w:afterAutospacing="1"/>
    </w:pPr>
    <w:rPr>
      <w:rFonts w:ascii="Arial" w:hAnsi="Arial" w:cs="Arial"/>
      <w:sz w:val="20"/>
      <w:szCs w:val="20"/>
    </w:rPr>
  </w:style>
  <w:style w:type="paragraph" w:customStyle="1" w:styleId="xl76">
    <w:name w:val="xl76"/>
    <w:basedOn w:val="Normal"/>
    <w:rsid w:val="00237BF6"/>
    <w:pPr>
      <w:spacing w:before="100" w:beforeAutospacing="1" w:after="100" w:afterAutospacing="1"/>
    </w:pPr>
    <w:rPr>
      <w:rFonts w:ascii="Arial Armenian" w:hAnsi="Arial Armenian"/>
    </w:rPr>
  </w:style>
  <w:style w:type="paragraph" w:customStyle="1" w:styleId="xl77">
    <w:name w:val="xl77"/>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8">
    <w:name w:val="xl7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rPr>
  </w:style>
  <w:style w:type="paragraph" w:customStyle="1" w:styleId="xl79">
    <w:name w:val="xl7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0">
    <w:name w:val="xl8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1">
    <w:name w:val="xl8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2">
    <w:name w:val="xl8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3">
    <w:name w:val="xl83"/>
    <w:basedOn w:val="Normal"/>
    <w:rsid w:val="00237BF6"/>
    <w:pPr>
      <w:shd w:val="clear" w:color="000000" w:fill="FFFFFF"/>
      <w:spacing w:before="100" w:beforeAutospacing="1" w:after="100" w:afterAutospacing="1"/>
    </w:pPr>
    <w:rPr>
      <w:rFonts w:ascii="Arial Armenian" w:hAnsi="Arial Armenian"/>
    </w:rPr>
  </w:style>
  <w:style w:type="paragraph" w:customStyle="1" w:styleId="xl84">
    <w:name w:val="xl8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5">
    <w:name w:val="xl8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6">
    <w:name w:val="xl8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7">
    <w:name w:val="xl8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rPr>
  </w:style>
  <w:style w:type="paragraph" w:customStyle="1" w:styleId="xl88">
    <w:name w:val="xl8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9">
    <w:name w:val="xl8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0">
    <w:name w:val="xl9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1">
    <w:name w:val="xl9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2">
    <w:name w:val="xl9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3">
    <w:name w:val="xl9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4">
    <w:name w:val="xl94"/>
    <w:basedOn w:val="Normal"/>
    <w:rsid w:val="00237BF6"/>
    <w:pPr>
      <w:shd w:val="clear" w:color="000000" w:fill="FFFFFF"/>
      <w:spacing w:before="100" w:beforeAutospacing="1" w:after="100" w:afterAutospacing="1"/>
    </w:pPr>
    <w:rPr>
      <w:rFonts w:ascii="Arial LatArm" w:hAnsi="Arial LatArm"/>
    </w:rPr>
  </w:style>
  <w:style w:type="paragraph" w:customStyle="1" w:styleId="xl95">
    <w:name w:val="xl9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6">
    <w:name w:val="xl9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8">
    <w:name w:val="xl9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9">
    <w:name w:val="xl9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00">
    <w:name w:val="xl10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01">
    <w:name w:val="xl101"/>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2">
    <w:name w:val="xl102"/>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3">
    <w:name w:val="xl103"/>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4">
    <w:name w:val="xl104"/>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5">
    <w:name w:val="xl105"/>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6">
    <w:name w:val="xl106"/>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rPr>
  </w:style>
  <w:style w:type="paragraph" w:customStyle="1" w:styleId="xl107">
    <w:name w:val="xl107"/>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8">
    <w:name w:val="xl108"/>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rPr>
  </w:style>
  <w:style w:type="paragraph" w:customStyle="1" w:styleId="xl109">
    <w:name w:val="xl109"/>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0">
    <w:name w:val="xl110"/>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1">
    <w:name w:val="xl111"/>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2">
    <w:name w:val="xl112"/>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3">
    <w:name w:val="xl113"/>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4">
    <w:name w:val="xl114"/>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rPr>
  </w:style>
  <w:style w:type="paragraph" w:customStyle="1" w:styleId="xl115">
    <w:name w:val="xl115"/>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6">
    <w:name w:val="xl116"/>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rPr>
  </w:style>
  <w:style w:type="paragraph" w:customStyle="1" w:styleId="xl117">
    <w:name w:val="xl11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8">
    <w:name w:val="xl11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0">
    <w:name w:val="xl12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1">
    <w:name w:val="xl12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2">
    <w:name w:val="xl12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4">
    <w:name w:val="xl12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5">
    <w:name w:val="xl12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6">
    <w:name w:val="xl12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7">
    <w:name w:val="xl12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8">
    <w:name w:val="xl12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9">
    <w:name w:val="xl12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0">
    <w:name w:val="xl130"/>
    <w:basedOn w:val="Normal"/>
    <w:rsid w:val="00237BF6"/>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1">
    <w:name w:val="xl13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2">
    <w:name w:val="xl132"/>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3">
    <w:name w:val="xl133"/>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4">
    <w:name w:val="xl134"/>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5">
    <w:name w:val="xl13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6">
    <w:name w:val="xl13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7">
    <w:name w:val="xl13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0">
    <w:name w:val="xl140"/>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2">
    <w:name w:val="xl142"/>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3">
    <w:name w:val="xl14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44">
    <w:name w:val="xl14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6">
    <w:name w:val="xl146"/>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0">
    <w:name w:val="xl15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1">
    <w:name w:val="xl15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2">
    <w:name w:val="xl15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3">
    <w:name w:val="xl153"/>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8">
    <w:name w:val="xl158"/>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9">
    <w:name w:val="xl15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0">
    <w:name w:val="xl16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1">
    <w:name w:val="xl16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2">
    <w:name w:val="xl162"/>
    <w:basedOn w:val="Normal"/>
    <w:rsid w:val="00237BF6"/>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3">
    <w:name w:val="xl163"/>
    <w:basedOn w:val="Normal"/>
    <w:rsid w:val="00237BF6"/>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4">
    <w:name w:val="xl164"/>
    <w:basedOn w:val="Normal"/>
    <w:rsid w:val="00237BF6"/>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5">
    <w:name w:val="xl165"/>
    <w:basedOn w:val="Normal"/>
    <w:rsid w:val="00237BF6"/>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6">
    <w:name w:val="xl166"/>
    <w:basedOn w:val="Normal"/>
    <w:rsid w:val="00237BF6"/>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7">
    <w:name w:val="xl167"/>
    <w:basedOn w:val="Normal"/>
    <w:rsid w:val="00237BF6"/>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8">
    <w:name w:val="xl16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table" w:styleId="ListTable5Dark-Accent2">
    <w:name w:val="List Table 5 Dark Accent 2"/>
    <w:basedOn w:val="TableNormal"/>
    <w:uiPriority w:val="50"/>
    <w:rsid w:val="00546DDE"/>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36641C"/>
    <w:pPr>
      <w:spacing w:before="100" w:beforeAutospacing="1" w:after="100" w:afterAutospacing="1"/>
    </w:pPr>
    <w:rPr>
      <w:rFonts w:ascii="Arial" w:hAnsi="Arial" w:cs="Arial"/>
      <w:b/>
      <w:bCs/>
      <w:sz w:val="20"/>
      <w:szCs w:val="20"/>
    </w:rPr>
  </w:style>
  <w:style w:type="paragraph" w:customStyle="1" w:styleId="font15">
    <w:name w:val="font15"/>
    <w:basedOn w:val="Normal"/>
    <w:rsid w:val="0036641C"/>
    <w:pPr>
      <w:spacing w:before="100" w:beforeAutospacing="1" w:after="100" w:afterAutospacing="1"/>
    </w:pPr>
    <w:rPr>
      <w:rFonts w:ascii="Arial" w:hAnsi="Arial" w:cs="Arial"/>
      <w:b/>
      <w:bCs/>
      <w:sz w:val="16"/>
      <w:szCs w:val="16"/>
    </w:rPr>
  </w:style>
  <w:style w:type="paragraph" w:customStyle="1" w:styleId="font16">
    <w:name w:val="font16"/>
    <w:basedOn w:val="Normal"/>
    <w:rsid w:val="0036641C"/>
    <w:pPr>
      <w:spacing w:before="100" w:beforeAutospacing="1" w:after="100" w:afterAutospacing="1"/>
    </w:pPr>
    <w:rPr>
      <w:color w:val="000000"/>
      <w:sz w:val="16"/>
      <w:szCs w:val="16"/>
    </w:rPr>
  </w:style>
  <w:style w:type="paragraph" w:customStyle="1" w:styleId="font17">
    <w:name w:val="font17"/>
    <w:basedOn w:val="Normal"/>
    <w:rsid w:val="0036641C"/>
    <w:pPr>
      <w:spacing w:before="100" w:beforeAutospacing="1" w:after="100" w:afterAutospacing="1"/>
    </w:pPr>
    <w:rPr>
      <w:rFonts w:ascii="Arial LatArm" w:hAnsi="Arial LatArm"/>
      <w:sz w:val="16"/>
      <w:szCs w:val="16"/>
    </w:rPr>
  </w:style>
  <w:style w:type="paragraph" w:customStyle="1" w:styleId="font18">
    <w:name w:val="font18"/>
    <w:basedOn w:val="Normal"/>
    <w:rsid w:val="0036641C"/>
    <w:pPr>
      <w:spacing w:before="100" w:beforeAutospacing="1" w:after="100" w:afterAutospacing="1"/>
    </w:pPr>
    <w:rPr>
      <w:sz w:val="16"/>
      <w:szCs w:val="16"/>
    </w:rPr>
  </w:style>
  <w:style w:type="paragraph" w:customStyle="1" w:styleId="font19">
    <w:name w:val="font19"/>
    <w:basedOn w:val="Normal"/>
    <w:rsid w:val="0036641C"/>
    <w:pPr>
      <w:spacing w:before="100" w:beforeAutospacing="1" w:after="100" w:afterAutospacing="1"/>
    </w:pPr>
    <w:rPr>
      <w:b/>
      <w:bCs/>
      <w:sz w:val="20"/>
      <w:szCs w:val="20"/>
    </w:rPr>
  </w:style>
  <w:style w:type="paragraph" w:customStyle="1" w:styleId="font20">
    <w:name w:val="font20"/>
    <w:basedOn w:val="Normal"/>
    <w:rsid w:val="0036641C"/>
    <w:pPr>
      <w:spacing w:before="100" w:beforeAutospacing="1" w:after="100" w:afterAutospacing="1"/>
    </w:pPr>
    <w:rPr>
      <w:b/>
      <w:bCs/>
      <w:sz w:val="22"/>
      <w:szCs w:val="22"/>
    </w:rPr>
  </w:style>
  <w:style w:type="paragraph" w:customStyle="1" w:styleId="xl170">
    <w:name w:val="xl17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72">
    <w:name w:val="xl17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3">
    <w:name w:val="xl173"/>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4">
    <w:name w:val="xl174"/>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7">
    <w:name w:val="xl17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78">
    <w:name w:val="xl17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179">
    <w:name w:val="xl17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0">
    <w:name w:val="xl180"/>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1">
    <w:name w:val="xl18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2">
    <w:name w:val="xl18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3">
    <w:name w:val="xl18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4">
    <w:name w:val="xl184"/>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5">
    <w:name w:val="xl18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6">
    <w:name w:val="xl18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8">
    <w:name w:val="xl188"/>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0">
    <w:name w:val="xl190"/>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1">
    <w:name w:val="xl191"/>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2">
    <w:name w:val="xl192"/>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93">
    <w:name w:val="xl193"/>
    <w:basedOn w:val="Normal"/>
    <w:rsid w:val="0036641C"/>
    <w:pPr>
      <w:spacing w:before="100" w:beforeAutospacing="1" w:after="100" w:afterAutospacing="1"/>
    </w:pPr>
    <w:rPr>
      <w:rFonts w:ascii="Arial LatArm" w:hAnsi="Arial LatArm"/>
      <w:sz w:val="16"/>
      <w:szCs w:val="16"/>
    </w:rPr>
  </w:style>
  <w:style w:type="paragraph" w:customStyle="1" w:styleId="xl194">
    <w:name w:val="xl194"/>
    <w:basedOn w:val="Normal"/>
    <w:rsid w:val="0036641C"/>
    <w:pPr>
      <w:spacing w:before="100" w:beforeAutospacing="1" w:after="100" w:afterAutospacing="1"/>
    </w:pPr>
    <w:rPr>
      <w:rFonts w:ascii="Arial LatArm" w:hAnsi="Arial LatArm"/>
      <w:b/>
      <w:bCs/>
      <w:sz w:val="16"/>
      <w:szCs w:val="16"/>
    </w:rPr>
  </w:style>
  <w:style w:type="paragraph" w:customStyle="1" w:styleId="xl195">
    <w:name w:val="xl19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6">
    <w:name w:val="xl19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97">
    <w:name w:val="xl19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8">
    <w:name w:val="xl198"/>
    <w:basedOn w:val="Normal"/>
    <w:rsid w:val="0036641C"/>
    <w:pPr>
      <w:spacing w:before="100" w:beforeAutospacing="1" w:after="100" w:afterAutospacing="1"/>
      <w:textAlignment w:val="center"/>
    </w:pPr>
    <w:rPr>
      <w:rFonts w:ascii="Arial LatArm" w:hAnsi="Arial LatArm"/>
      <w:b/>
      <w:bCs/>
    </w:rPr>
  </w:style>
  <w:style w:type="paragraph" w:customStyle="1" w:styleId="xl199">
    <w:name w:val="xl199"/>
    <w:basedOn w:val="Normal"/>
    <w:rsid w:val="0036641C"/>
    <w:pPr>
      <w:spacing w:before="100" w:beforeAutospacing="1" w:after="100" w:afterAutospacing="1"/>
      <w:jc w:val="center"/>
      <w:textAlignment w:val="center"/>
    </w:pPr>
    <w:rPr>
      <w:rFonts w:ascii="Arial LatArm" w:hAnsi="Arial LatArm"/>
    </w:rPr>
  </w:style>
  <w:style w:type="paragraph" w:customStyle="1" w:styleId="xl200">
    <w:name w:val="xl200"/>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1">
    <w:name w:val="xl201"/>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2">
    <w:name w:val="xl202"/>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4">
    <w:name w:val="xl204"/>
    <w:basedOn w:val="Normal"/>
    <w:rsid w:val="0036641C"/>
    <w:pPr>
      <w:pBdr>
        <w:top w:val="single" w:sz="4" w:space="0" w:color="auto"/>
        <w:bottom w:val="single" w:sz="4" w:space="0" w:color="auto"/>
      </w:pBdr>
      <w:spacing w:before="100" w:beforeAutospacing="1" w:after="100" w:afterAutospacing="1"/>
      <w:jc w:val="center"/>
    </w:pPr>
    <w:rPr>
      <w:rFonts w:ascii="Arial LatArm" w:hAnsi="Arial LatArm"/>
    </w:rPr>
  </w:style>
  <w:style w:type="paragraph" w:customStyle="1" w:styleId="xl205">
    <w:name w:val="xl20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6">
    <w:name w:val="xl206"/>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7">
    <w:name w:val="xl20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8">
    <w:name w:val="xl208"/>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9">
    <w:name w:val="xl20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0">
    <w:name w:val="xl21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1">
    <w:name w:val="xl21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2">
    <w:name w:val="xl21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3">
    <w:name w:val="xl21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4">
    <w:name w:val="xl21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5">
    <w:name w:val="xl21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216">
    <w:name w:val="xl21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7">
    <w:name w:val="xl21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8">
    <w:name w:val="xl21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9">
    <w:name w:val="xl21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0">
    <w:name w:val="xl220"/>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1">
    <w:name w:val="xl221"/>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2">
    <w:name w:val="xl22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3">
    <w:name w:val="xl22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4">
    <w:name w:val="xl22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5">
    <w:name w:val="xl22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6">
    <w:name w:val="xl22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7">
    <w:name w:val="xl22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8">
    <w:name w:val="xl22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29">
    <w:name w:val="xl22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0">
    <w:name w:val="xl23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1">
    <w:name w:val="xl231"/>
    <w:basedOn w:val="Normal"/>
    <w:rsid w:val="0036641C"/>
    <w:pPr>
      <w:pBdr>
        <w:top w:val="single" w:sz="4" w:space="0" w:color="auto"/>
        <w:bottom w:val="single" w:sz="4" w:space="0" w:color="auto"/>
      </w:pBdr>
      <w:spacing w:before="100" w:beforeAutospacing="1" w:after="100" w:afterAutospacing="1"/>
    </w:pPr>
    <w:rPr>
      <w:rFonts w:ascii="Arial LatArm" w:hAnsi="Arial LatArm"/>
    </w:rPr>
  </w:style>
  <w:style w:type="paragraph" w:customStyle="1" w:styleId="xl232">
    <w:name w:val="xl23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3">
    <w:name w:val="xl233"/>
    <w:basedOn w:val="Normal"/>
    <w:rsid w:val="0036641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Normal"/>
    <w:rsid w:val="0036641C"/>
    <w:pPr>
      <w:spacing w:before="100" w:beforeAutospacing="1" w:after="100" w:afterAutospacing="1"/>
      <w:jc w:val="center"/>
      <w:textAlignment w:val="center"/>
    </w:pPr>
    <w:rPr>
      <w:b/>
      <w:bCs/>
    </w:rPr>
  </w:style>
  <w:style w:type="paragraph" w:customStyle="1" w:styleId="xl235">
    <w:name w:val="xl23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6">
    <w:name w:val="xl236"/>
    <w:basedOn w:val="Normal"/>
    <w:rsid w:val="0036641C"/>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7">
    <w:name w:val="xl237"/>
    <w:basedOn w:val="Normal"/>
    <w:rsid w:val="0036641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8">
    <w:name w:val="xl238"/>
    <w:basedOn w:val="Normal"/>
    <w:rsid w:val="0036641C"/>
    <w:pPr>
      <w:pBdr>
        <w:top w:val="single" w:sz="4" w:space="0" w:color="auto"/>
      </w:pBdr>
      <w:spacing w:before="100" w:beforeAutospacing="1" w:after="100" w:afterAutospacing="1"/>
      <w:jc w:val="center"/>
      <w:textAlignment w:val="center"/>
    </w:pPr>
    <w:rPr>
      <w:rFonts w:ascii="Arial LatArm" w:hAnsi="Arial LatArm"/>
      <w:b/>
      <w:bCs/>
    </w:rPr>
  </w:style>
  <w:style w:type="paragraph" w:customStyle="1" w:styleId="xl239">
    <w:name w:val="xl239"/>
    <w:basedOn w:val="Normal"/>
    <w:rsid w:val="0036641C"/>
    <w:pPr>
      <w:pBdr>
        <w:bottom w:val="single" w:sz="4" w:space="0" w:color="auto"/>
      </w:pBdr>
      <w:spacing w:before="100" w:beforeAutospacing="1" w:after="100" w:afterAutospacing="1"/>
      <w:jc w:val="center"/>
      <w:textAlignment w:val="center"/>
    </w:pPr>
    <w:rPr>
      <w:rFonts w:ascii="Arial LatArm" w:hAnsi="Arial LatArm"/>
      <w:b/>
      <w:bCs/>
    </w:rPr>
  </w:style>
  <w:style w:type="paragraph" w:customStyle="1" w:styleId="xl240">
    <w:name w:val="xl240"/>
    <w:basedOn w:val="Normal"/>
    <w:rsid w:val="0036641C"/>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241">
    <w:name w:val="xl241"/>
    <w:basedOn w:val="Normal"/>
    <w:rsid w:val="0036641C"/>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2">
    <w:name w:val="xl242"/>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3">
    <w:name w:val="xl243"/>
    <w:basedOn w:val="Normal"/>
    <w:rsid w:val="0036641C"/>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4">
    <w:name w:val="xl244"/>
    <w:basedOn w:val="Normal"/>
    <w:rsid w:val="0036641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5">
    <w:name w:val="xl245"/>
    <w:basedOn w:val="Normal"/>
    <w:rsid w:val="00F400E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46">
    <w:name w:val="xl246"/>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47">
    <w:name w:val="xl247"/>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48">
    <w:name w:val="xl248"/>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49">
    <w:name w:val="xl249"/>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50">
    <w:name w:val="xl250"/>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51">
    <w:name w:val="xl251"/>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52">
    <w:name w:val="xl252"/>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53">
    <w:name w:val="xl253"/>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54">
    <w:name w:val="xl254"/>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55">
    <w:name w:val="xl255"/>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56">
    <w:name w:val="xl256"/>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57">
    <w:name w:val="xl257"/>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rPr>
  </w:style>
  <w:style w:type="paragraph" w:customStyle="1" w:styleId="xl258">
    <w:name w:val="xl258"/>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59">
    <w:name w:val="xl259"/>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0">
    <w:name w:val="xl260"/>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2">
    <w:name w:val="xl262"/>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3">
    <w:name w:val="xl263"/>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64">
    <w:name w:val="xl264"/>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5">
    <w:name w:val="xl265"/>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6">
    <w:name w:val="xl266"/>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7">
    <w:name w:val="xl267"/>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68">
    <w:name w:val="xl268"/>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69">
    <w:name w:val="xl269"/>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70">
    <w:name w:val="xl270"/>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1">
    <w:name w:val="xl271"/>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2">
    <w:name w:val="xl272"/>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3">
    <w:name w:val="xl273"/>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274">
    <w:name w:val="xl274"/>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5">
    <w:name w:val="xl275"/>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6">
    <w:name w:val="xl276"/>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77">
    <w:name w:val="xl277"/>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78">
    <w:name w:val="xl278"/>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79">
    <w:name w:val="xl279"/>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80">
    <w:name w:val="xl280"/>
    <w:basedOn w:val="Normal"/>
    <w:rsid w:val="00F400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rPr>
  </w:style>
  <w:style w:type="paragraph" w:customStyle="1" w:styleId="xl281">
    <w:name w:val="xl281"/>
    <w:basedOn w:val="Normal"/>
    <w:rsid w:val="00F400E7"/>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rPr>
  </w:style>
  <w:style w:type="paragraph" w:customStyle="1" w:styleId="xl282">
    <w:name w:val="xl282"/>
    <w:basedOn w:val="Normal"/>
    <w:rsid w:val="00F400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rPr>
  </w:style>
  <w:style w:type="paragraph" w:customStyle="1" w:styleId="xl283">
    <w:name w:val="xl283"/>
    <w:basedOn w:val="Normal"/>
    <w:rsid w:val="00F400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u w:val="single"/>
    </w:rPr>
  </w:style>
  <w:style w:type="paragraph" w:customStyle="1" w:styleId="xl284">
    <w:name w:val="xl284"/>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85">
    <w:name w:val="xl285"/>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86">
    <w:name w:val="xl286"/>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87">
    <w:name w:val="xl287"/>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88">
    <w:name w:val="xl288"/>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89">
    <w:name w:val="xl289"/>
    <w:basedOn w:val="Normal"/>
    <w:rsid w:val="00F400E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90">
    <w:name w:val="xl290"/>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291">
    <w:name w:val="xl291"/>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u w:val="single"/>
    </w:rPr>
  </w:style>
  <w:style w:type="paragraph" w:customStyle="1" w:styleId="xl292">
    <w:name w:val="xl292"/>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rPr>
  </w:style>
  <w:style w:type="paragraph" w:customStyle="1" w:styleId="xl293">
    <w:name w:val="xl293"/>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rPr>
  </w:style>
  <w:style w:type="paragraph" w:customStyle="1" w:styleId="xl294">
    <w:name w:val="xl294"/>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rPr>
  </w:style>
  <w:style w:type="paragraph" w:customStyle="1" w:styleId="xl295">
    <w:name w:val="xl295"/>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6">
    <w:name w:val="xl296"/>
    <w:basedOn w:val="Normal"/>
    <w:rsid w:val="00F400E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7">
    <w:name w:val="xl297"/>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8">
    <w:name w:val="xl298"/>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99">
    <w:name w:val="xl299"/>
    <w:basedOn w:val="Normal"/>
    <w:rsid w:val="00F400E7"/>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00">
    <w:name w:val="xl300"/>
    <w:basedOn w:val="Normal"/>
    <w:rsid w:val="00F400E7"/>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01">
    <w:name w:val="xl301"/>
    <w:basedOn w:val="Normal"/>
    <w:rsid w:val="00F400E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02">
    <w:name w:val="xl302"/>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303">
    <w:name w:val="xl303"/>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04">
    <w:name w:val="xl304"/>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05">
    <w:name w:val="xl305"/>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06">
    <w:name w:val="xl306"/>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307">
    <w:name w:val="xl307"/>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08">
    <w:name w:val="xl308"/>
    <w:basedOn w:val="Normal"/>
    <w:rsid w:val="00F400E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09">
    <w:name w:val="xl309"/>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0">
    <w:name w:val="xl310"/>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11">
    <w:name w:val="xl311"/>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312">
    <w:name w:val="xl312"/>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313">
    <w:name w:val="xl313"/>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4">
    <w:name w:val="xl314"/>
    <w:basedOn w:val="Normal"/>
    <w:rsid w:val="00F400E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5">
    <w:name w:val="xl315"/>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6">
    <w:name w:val="xl316"/>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317">
    <w:name w:val="xl317"/>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8">
    <w:name w:val="xl318"/>
    <w:basedOn w:val="Normal"/>
    <w:rsid w:val="00F400E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19">
    <w:name w:val="xl319"/>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20">
    <w:name w:val="xl320"/>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21">
    <w:name w:val="xl321"/>
    <w:basedOn w:val="Normal"/>
    <w:rsid w:val="00F400E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22">
    <w:name w:val="xl322"/>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323">
    <w:name w:val="xl323"/>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4">
    <w:name w:val="xl324"/>
    <w:basedOn w:val="Normal"/>
    <w:rsid w:val="00F400E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5">
    <w:name w:val="xl325"/>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6">
    <w:name w:val="xl326"/>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7">
    <w:name w:val="xl327"/>
    <w:basedOn w:val="Normal"/>
    <w:rsid w:val="00F400E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8">
    <w:name w:val="xl328"/>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29">
    <w:name w:val="xl329"/>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0">
    <w:name w:val="xl330"/>
    <w:basedOn w:val="Normal"/>
    <w:rsid w:val="00F400E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1">
    <w:name w:val="xl331"/>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2">
    <w:name w:val="xl332"/>
    <w:basedOn w:val="Normal"/>
    <w:rsid w:val="00F400E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3">
    <w:name w:val="xl333"/>
    <w:basedOn w:val="Normal"/>
    <w:rsid w:val="00F400E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4">
    <w:name w:val="xl334"/>
    <w:basedOn w:val="Normal"/>
    <w:rsid w:val="00F400E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335">
    <w:name w:val="xl335"/>
    <w:basedOn w:val="Normal"/>
    <w:rsid w:val="00F400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336">
    <w:name w:val="xl336"/>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337">
    <w:name w:val="xl337"/>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338">
    <w:name w:val="xl338"/>
    <w:basedOn w:val="Normal"/>
    <w:rsid w:val="00F400E7"/>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339">
    <w:name w:val="xl339"/>
    <w:basedOn w:val="Normal"/>
    <w:rsid w:val="00F400E7"/>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340">
    <w:name w:val="xl340"/>
    <w:basedOn w:val="Normal"/>
    <w:rsid w:val="00F400E7"/>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341">
    <w:name w:val="xl341"/>
    <w:basedOn w:val="Normal"/>
    <w:rsid w:val="00F400E7"/>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342">
    <w:name w:val="xl342"/>
    <w:basedOn w:val="Normal"/>
    <w:rsid w:val="00F400E7"/>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343">
    <w:name w:val="xl343"/>
    <w:basedOn w:val="Normal"/>
    <w:rsid w:val="00F400E7"/>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344">
    <w:name w:val="xl344"/>
    <w:basedOn w:val="Normal"/>
    <w:rsid w:val="00F400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9960898">
      <w:bodyDiv w:val="1"/>
      <w:marLeft w:val="0"/>
      <w:marRight w:val="0"/>
      <w:marTop w:val="0"/>
      <w:marBottom w:val="0"/>
      <w:divBdr>
        <w:top w:val="none" w:sz="0" w:space="0" w:color="auto"/>
        <w:left w:val="none" w:sz="0" w:space="0" w:color="auto"/>
        <w:bottom w:val="none" w:sz="0" w:space="0" w:color="auto"/>
        <w:right w:val="none" w:sz="0" w:space="0" w:color="auto"/>
      </w:divBdr>
    </w:div>
    <w:div w:id="218515252">
      <w:bodyDiv w:val="1"/>
      <w:marLeft w:val="0"/>
      <w:marRight w:val="0"/>
      <w:marTop w:val="0"/>
      <w:marBottom w:val="0"/>
      <w:divBdr>
        <w:top w:val="none" w:sz="0" w:space="0" w:color="auto"/>
        <w:left w:val="none" w:sz="0" w:space="0" w:color="auto"/>
        <w:bottom w:val="none" w:sz="0" w:space="0" w:color="auto"/>
        <w:right w:val="none" w:sz="0" w:space="0" w:color="auto"/>
      </w:divBdr>
    </w:div>
    <w:div w:id="230235712">
      <w:bodyDiv w:val="1"/>
      <w:marLeft w:val="0"/>
      <w:marRight w:val="0"/>
      <w:marTop w:val="0"/>
      <w:marBottom w:val="0"/>
      <w:divBdr>
        <w:top w:val="none" w:sz="0" w:space="0" w:color="auto"/>
        <w:left w:val="none" w:sz="0" w:space="0" w:color="auto"/>
        <w:bottom w:val="none" w:sz="0" w:space="0" w:color="auto"/>
        <w:right w:val="none" w:sz="0" w:space="0" w:color="auto"/>
      </w:divBdr>
    </w:div>
    <w:div w:id="2640472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0735957">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3312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4836389">
      <w:bodyDiv w:val="1"/>
      <w:marLeft w:val="0"/>
      <w:marRight w:val="0"/>
      <w:marTop w:val="0"/>
      <w:marBottom w:val="0"/>
      <w:divBdr>
        <w:top w:val="none" w:sz="0" w:space="0" w:color="auto"/>
        <w:left w:val="none" w:sz="0" w:space="0" w:color="auto"/>
        <w:bottom w:val="none" w:sz="0" w:space="0" w:color="auto"/>
        <w:right w:val="none" w:sz="0" w:space="0" w:color="auto"/>
      </w:divBdr>
    </w:div>
    <w:div w:id="46478451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64440730">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998847143">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59098575">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9111613">
      <w:bodyDiv w:val="1"/>
      <w:marLeft w:val="0"/>
      <w:marRight w:val="0"/>
      <w:marTop w:val="0"/>
      <w:marBottom w:val="0"/>
      <w:divBdr>
        <w:top w:val="none" w:sz="0" w:space="0" w:color="auto"/>
        <w:left w:val="none" w:sz="0" w:space="0" w:color="auto"/>
        <w:bottom w:val="none" w:sz="0" w:space="0" w:color="auto"/>
        <w:right w:val="none" w:sz="0" w:space="0" w:color="auto"/>
      </w:divBdr>
    </w:div>
    <w:div w:id="1507474742">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864390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33943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website/images/original/e97e36cf.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ADD3-367D-4C30-A0CA-C493BD4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84</Pages>
  <Words>24076</Words>
  <Characters>137237</Characters>
  <Application>Microsoft Office Word</Application>
  <DocSecurity>0</DocSecurity>
  <Lines>1143</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160992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gnumner 18</cp:lastModifiedBy>
  <cp:revision>356</cp:revision>
  <cp:lastPrinted>2022-12-28T05:49:00Z</cp:lastPrinted>
  <dcterms:created xsi:type="dcterms:W3CDTF">2025-03-04T12:42:00Z</dcterms:created>
  <dcterms:modified xsi:type="dcterms:W3CDTF">2026-02-20T13:27:00Z</dcterms:modified>
</cp:coreProperties>
</file>